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3664C" w14:textId="77777777" w:rsidR="00CB7C01" w:rsidRDefault="00CB7C01" w:rsidP="009366D7">
      <w:pPr>
        <w:pStyle w:val="BodyTextIndent"/>
        <w:widowControl w:val="0"/>
        <w:spacing w:line="240" w:lineRule="auto"/>
        <w:ind w:firstLine="0"/>
        <w:jc w:val="center"/>
        <w:rPr>
          <w:rFonts w:ascii="GHEA Grapalat" w:hAnsi="GHEA Grapalat"/>
          <w:i w:val="0"/>
          <w:sz w:val="24"/>
          <w:szCs w:val="24"/>
          <w:lang w:val="en-US"/>
        </w:rPr>
      </w:pPr>
    </w:p>
    <w:p w14:paraId="6B968C73" w14:textId="77777777" w:rsidR="005D5BE4" w:rsidRDefault="005D5BE4" w:rsidP="009366D7">
      <w:pPr>
        <w:pStyle w:val="BodyTextIndent"/>
        <w:widowControl w:val="0"/>
        <w:spacing w:line="240" w:lineRule="auto"/>
        <w:ind w:firstLine="0"/>
        <w:jc w:val="center"/>
        <w:rPr>
          <w:rFonts w:ascii="GHEA Grapalat" w:hAnsi="GHEA Grapalat"/>
          <w:i w:val="0"/>
          <w:sz w:val="24"/>
          <w:szCs w:val="24"/>
          <w:lang w:val="en-US"/>
        </w:rPr>
      </w:pPr>
    </w:p>
    <w:p w14:paraId="4FF85CD5" w14:textId="77777777" w:rsidR="006013EE" w:rsidRPr="009044F1" w:rsidRDefault="006013EE" w:rsidP="009366D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0E2E73" w14:textId="77777777" w:rsidR="006013EE" w:rsidRPr="00BA7128" w:rsidRDefault="006013EE" w:rsidP="009366D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2248F2">
        <w:rPr>
          <w:rFonts w:ascii="GHEA Grapalat" w:hAnsi="GHEA Grapalat"/>
          <w:i w:val="0"/>
          <w:sz w:val="24"/>
          <w:szCs w:val="24"/>
        </w:rPr>
        <w:t>ОТКРЫТЫЙ КОНКУРС</w:t>
      </w:r>
      <w:r>
        <w:rPr>
          <w:rStyle w:val="FootnoteReference"/>
          <w:rFonts w:ascii="GHEA Grapalat" w:hAnsi="GHEA Grapalat"/>
          <w:i w:val="0"/>
          <w:sz w:val="24"/>
          <w:szCs w:val="24"/>
        </w:rPr>
        <w:footnoteReference w:customMarkFollows="1" w:id="1"/>
        <w:t>*</w:t>
      </w:r>
    </w:p>
    <w:p w14:paraId="6918A7CC" w14:textId="0D491BB9" w:rsidR="006013EE" w:rsidRDefault="006013EE" w:rsidP="009366D7">
      <w:pPr>
        <w:pStyle w:val="BodyTextIndent"/>
        <w:widowControl w:val="0"/>
        <w:spacing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1F5C2F">
        <w:rPr>
          <w:rFonts w:ascii="GHEA Grapalat" w:hAnsi="GHEA Grapalat"/>
          <w:i w:val="0"/>
          <w:sz w:val="24"/>
          <w:szCs w:val="24"/>
        </w:rPr>
        <w:t>от "</w:t>
      </w:r>
      <w:r w:rsidR="00FB49F7">
        <w:rPr>
          <w:rFonts w:ascii="GHEA Grapalat" w:hAnsi="GHEA Grapalat"/>
          <w:i w:val="0"/>
          <w:sz w:val="24"/>
          <w:szCs w:val="24"/>
          <w:lang w:val="hy-AM"/>
        </w:rPr>
        <w:t>26</w:t>
      </w:r>
      <w:r w:rsidRPr="001F5C2F">
        <w:rPr>
          <w:rFonts w:ascii="GHEA Grapalat" w:hAnsi="GHEA Grapalat"/>
          <w:i w:val="0"/>
          <w:sz w:val="24"/>
          <w:szCs w:val="24"/>
        </w:rPr>
        <w:t>" "</w:t>
      </w:r>
      <w:r w:rsidR="0084355D">
        <w:rPr>
          <w:rFonts w:ascii="GHEA Grapalat" w:hAnsi="GHEA Grapalat"/>
          <w:i w:val="0"/>
          <w:sz w:val="24"/>
          <w:szCs w:val="24"/>
          <w:lang w:val="hy-AM"/>
        </w:rPr>
        <w:t>0</w:t>
      </w:r>
      <w:r w:rsidR="00C3407A">
        <w:rPr>
          <w:rFonts w:ascii="GHEA Grapalat" w:hAnsi="GHEA Grapalat"/>
          <w:i w:val="0"/>
          <w:sz w:val="24"/>
          <w:szCs w:val="24"/>
          <w:lang w:val="hy-AM"/>
        </w:rPr>
        <w:t>9</w:t>
      </w:r>
      <w:r>
        <w:rPr>
          <w:rFonts w:ascii="GHEA Grapalat" w:hAnsi="GHEA Grapalat"/>
          <w:i w:val="0"/>
          <w:sz w:val="24"/>
          <w:szCs w:val="24"/>
        </w:rPr>
        <w:t>" 2025</w:t>
      </w:r>
      <w:r w:rsidRPr="005E636B">
        <w:rPr>
          <w:rFonts w:ascii="GHEA Grapalat" w:hAnsi="GHEA Grapalat"/>
          <w:i w:val="0"/>
          <w:sz w:val="24"/>
          <w:szCs w:val="24"/>
        </w:rPr>
        <w:t xml:space="preserve"> года</w:t>
      </w:r>
      <w:r w:rsidRPr="009044F1">
        <w:rPr>
          <w:rFonts w:ascii="GHEA Grapalat" w:hAnsi="GHEA Grapalat"/>
          <w:i w:val="0"/>
          <w:sz w:val="24"/>
          <w:szCs w:val="24"/>
        </w:rPr>
        <w:t xml:space="preserve"> "</w:t>
      </w:r>
      <w:r w:rsidRPr="00AA08E7">
        <w:rPr>
          <w:rFonts w:ascii="GHEA Grapalat" w:hAnsi="GHEA Grapalat"/>
          <w:i w:val="0"/>
          <w:sz w:val="24"/>
          <w:szCs w:val="24"/>
        </w:rPr>
        <w:t>2</w:t>
      </w:r>
      <w:r w:rsidRPr="009044F1">
        <w:rPr>
          <w:rFonts w:ascii="GHEA Grapalat" w:hAnsi="GHEA Grapalat"/>
          <w:i w:val="0"/>
          <w:sz w:val="24"/>
          <w:szCs w:val="24"/>
        </w:rPr>
        <w:t xml:space="preserve">" </w:t>
      </w:r>
    </w:p>
    <w:p w14:paraId="788E9B43" w14:textId="77777777" w:rsidR="00FE65C9" w:rsidRPr="00E5471A" w:rsidRDefault="00FE65C9" w:rsidP="00FE65C9">
      <w:pPr>
        <w:pStyle w:val="BodyTextIndent"/>
        <w:widowControl w:val="0"/>
        <w:spacing w:line="240" w:lineRule="auto"/>
        <w:ind w:firstLine="0"/>
        <w:jc w:val="center"/>
        <w:rPr>
          <w:rFonts w:ascii="GHEA Grapalat" w:hAnsi="GHEA Grapalat"/>
          <w:i w:val="0"/>
          <w:color w:val="FF0000"/>
          <w:sz w:val="24"/>
          <w:szCs w:val="24"/>
        </w:rPr>
      </w:pPr>
      <w:r w:rsidRPr="00E5471A">
        <w:rPr>
          <w:rFonts w:ascii="GHEA Grapalat" w:hAnsi="GHEA Grapalat"/>
          <w:i w:val="0"/>
          <w:color w:val="FF0000"/>
          <w:sz w:val="24"/>
          <w:szCs w:val="24"/>
        </w:rPr>
        <w:t>Процедура закупки организована на основе пункта 2 части 6 статьи 15 Закона</w:t>
      </w:r>
    </w:p>
    <w:p w14:paraId="71EA3BE3" w14:textId="1802D849" w:rsidR="006013EE" w:rsidRPr="000111AE" w:rsidRDefault="006013EE" w:rsidP="009366D7">
      <w:pPr>
        <w:pStyle w:val="BodyTextIndent"/>
        <w:widowControl w:val="0"/>
        <w:spacing w:line="240" w:lineRule="auto"/>
        <w:ind w:firstLine="0"/>
        <w:jc w:val="center"/>
        <w:rPr>
          <w:rFonts w:ascii="GHEA Grapalat" w:hAnsi="GHEA Grapalat"/>
          <w:bCs/>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84355D" w:rsidRPr="000111AE">
        <w:rPr>
          <w:rFonts w:ascii="GHEA Grapalat" w:hAnsi="GHEA Grapalat"/>
          <w:bCs/>
          <w:i w:val="0"/>
          <w:sz w:val="24"/>
          <w:szCs w:val="24"/>
        </w:rPr>
        <w:t>EQ-BMKhAshDzB-</w:t>
      </w:r>
      <w:r w:rsidR="00F93B5C" w:rsidRPr="000111AE">
        <w:rPr>
          <w:rFonts w:ascii="GHEA Grapalat" w:hAnsi="GHEA Grapalat"/>
          <w:bCs/>
          <w:i w:val="0"/>
          <w:sz w:val="24"/>
          <w:szCs w:val="24"/>
        </w:rPr>
        <w:t>26/1</w:t>
      </w:r>
    </w:p>
    <w:p w14:paraId="42085A31" w14:textId="77777777" w:rsidR="00D47263" w:rsidRDefault="00D47263" w:rsidP="009366D7">
      <w:pPr>
        <w:pStyle w:val="BodyTextIndent"/>
        <w:widowControl w:val="0"/>
        <w:spacing w:line="240" w:lineRule="auto"/>
        <w:ind w:firstLine="630"/>
        <w:jc w:val="left"/>
        <w:rPr>
          <w:rFonts w:ascii="GHEA Grapalat" w:hAnsi="GHEA Grapalat"/>
          <w:b/>
          <w:i w:val="0"/>
          <w:sz w:val="24"/>
          <w:szCs w:val="24"/>
          <w:lang w:val="hy-AM"/>
        </w:rPr>
      </w:pPr>
    </w:p>
    <w:p w14:paraId="5578E4D6" w14:textId="77777777" w:rsidR="006013EE" w:rsidRPr="005D3E4C" w:rsidRDefault="006013EE" w:rsidP="009366D7">
      <w:pPr>
        <w:pStyle w:val="BodyTextIndent"/>
        <w:widowControl w:val="0"/>
        <w:spacing w:line="240" w:lineRule="auto"/>
        <w:ind w:firstLine="630"/>
        <w:jc w:val="left"/>
        <w:rPr>
          <w:rFonts w:ascii="GHEA Grapalat" w:hAnsi="GHEA Grapalat"/>
          <w:i w:val="0"/>
          <w:sz w:val="16"/>
          <w:szCs w:val="16"/>
        </w:rPr>
      </w:pPr>
      <w:r w:rsidRPr="005D3E4C">
        <w:rPr>
          <w:rFonts w:ascii="GHEA Grapalat" w:hAnsi="GHEA Grapalat"/>
          <w:i w:val="0"/>
          <w:sz w:val="24"/>
          <w:szCs w:val="24"/>
        </w:rPr>
        <w:t>Заказчик мерия г. Еревана на</w:t>
      </w:r>
      <w:r>
        <w:rPr>
          <w:rFonts w:ascii="GHEA Grapalat" w:hAnsi="GHEA Grapalat"/>
          <w:i w:val="0"/>
          <w:sz w:val="24"/>
          <w:szCs w:val="24"/>
        </w:rPr>
        <w:t>ходящийся по адресу: г. Ереван,</w:t>
      </w:r>
      <w:r w:rsidRPr="005D3E4C">
        <w:rPr>
          <w:rFonts w:ascii="GHEA Grapalat" w:hAnsi="GHEA Grapalat"/>
          <w:i w:val="0"/>
          <w:sz w:val="24"/>
          <w:szCs w:val="24"/>
        </w:rPr>
        <w:t>Аргишти 1,</w:t>
      </w:r>
    </w:p>
    <w:p w14:paraId="19EFDA2F" w14:textId="77777777" w:rsidR="006013EE" w:rsidRPr="005D3E4C" w:rsidRDefault="006013EE" w:rsidP="009366D7">
      <w:pPr>
        <w:pStyle w:val="BodyTextIndent"/>
        <w:widowControl w:val="0"/>
        <w:spacing w:line="240" w:lineRule="auto"/>
        <w:ind w:firstLine="630"/>
        <w:rPr>
          <w:rFonts w:ascii="GHEA Grapalat" w:hAnsi="GHEA Grapalat"/>
          <w:i w:val="0"/>
          <w:sz w:val="24"/>
          <w:szCs w:val="24"/>
        </w:rPr>
      </w:pPr>
      <w:r w:rsidRPr="005D3E4C">
        <w:rPr>
          <w:rFonts w:ascii="GHEA Grapalat" w:hAnsi="GHEA Grapalat"/>
          <w:i w:val="0"/>
          <w:sz w:val="24"/>
          <w:szCs w:val="24"/>
        </w:rPr>
        <w:t xml:space="preserve">объявляет </w:t>
      </w:r>
      <w:r w:rsidR="002248F2">
        <w:rPr>
          <w:rFonts w:ascii="GHEA Grapalat" w:hAnsi="GHEA Grapalat"/>
          <w:i w:val="0"/>
          <w:sz w:val="24"/>
          <w:szCs w:val="24"/>
        </w:rPr>
        <w:t>открытый конкурс</w:t>
      </w:r>
      <w:r w:rsidRPr="005D3E4C">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5D3E4C">
        <w:rPr>
          <w:rFonts w:ascii="GHEA Grapalat" w:hAnsi="GHEA Grapalat"/>
          <w:i w:val="0"/>
          <w:sz w:val="24"/>
          <w:szCs w:val="24"/>
        </w:rPr>
        <w:t>www.armeps.am</w:t>
      </w:r>
      <w:r>
        <w:fldChar w:fldCharType="end"/>
      </w:r>
      <w:r w:rsidRPr="005D3E4C">
        <w:rPr>
          <w:rFonts w:ascii="GHEA Grapalat" w:hAnsi="GHEA Grapalat"/>
          <w:i w:val="0"/>
          <w:sz w:val="24"/>
          <w:szCs w:val="24"/>
        </w:rPr>
        <w:t>).</w:t>
      </w:r>
    </w:p>
    <w:p w14:paraId="5AA6D346" w14:textId="4B73E8EF" w:rsidR="00F93B5C" w:rsidRPr="009756D3" w:rsidRDefault="00F93B5C" w:rsidP="009366D7">
      <w:pPr>
        <w:pStyle w:val="BodyTextIndent"/>
        <w:widowControl w:val="0"/>
        <w:spacing w:line="240" w:lineRule="auto"/>
        <w:ind w:firstLine="630"/>
        <w:rPr>
          <w:rFonts w:ascii="GHEA Grapalat" w:hAnsi="GHEA Grapalat"/>
          <w:i w:val="0"/>
          <w:sz w:val="24"/>
          <w:szCs w:val="24"/>
        </w:rPr>
      </w:pPr>
      <w:r w:rsidRPr="00F93B5C">
        <w:rPr>
          <w:rFonts w:ascii="GHEA Grapalat" w:hAnsi="GHEA Grapalat"/>
          <w:i w:val="0"/>
          <w:sz w:val="24"/>
          <w:szCs w:val="24"/>
        </w:rPr>
        <w:t>Участнику, выбранному в результате этой процедуры, в установленном порядке будет предложено заключить договор на выполнение консультационных работ по составлению проектно-сметной документации канатной дороги из административного района центр города Еревана в административный район Нор Норк в соответствии с международными стандартами и лучшим опытом (далее-договор).</w:t>
      </w:r>
    </w:p>
    <w:p w14:paraId="7852D10B" w14:textId="23825941" w:rsidR="006013EE" w:rsidRPr="009044F1" w:rsidRDefault="006013EE" w:rsidP="009366D7">
      <w:pPr>
        <w:pStyle w:val="BodyTextIndent"/>
        <w:widowControl w:val="0"/>
        <w:spacing w:line="240" w:lineRule="auto"/>
        <w:ind w:firstLine="630"/>
        <w:rPr>
          <w:rFonts w:ascii="GHEA Grapalat" w:hAnsi="GHEA Grapalat"/>
          <w:i w:val="0"/>
          <w:sz w:val="24"/>
          <w:szCs w:val="24"/>
        </w:rPr>
      </w:pPr>
      <w:r w:rsidRPr="009044F1">
        <w:rPr>
          <w:rFonts w:ascii="GHEA Grapalat" w:hAnsi="GHEA Grapalat"/>
          <w:i w:val="0"/>
          <w:sz w:val="24"/>
          <w:szCs w:val="24"/>
        </w:rPr>
        <w:t>Согласно статье</w:t>
      </w:r>
      <w:r>
        <w:rPr>
          <w:rFonts w:ascii="GHEA Grapalat" w:hAnsi="GHEA Grapalat"/>
          <w:i w:val="0"/>
          <w:sz w:val="24"/>
          <w:szCs w:val="24"/>
        </w:rPr>
        <w:t xml:space="preserve"> 7 Закона Республики Армения "О </w:t>
      </w:r>
      <w:r w:rsidRPr="009044F1">
        <w:rPr>
          <w:rFonts w:ascii="GHEA Grapalat" w:hAnsi="GHEA Grapalat"/>
          <w:i w:val="0"/>
          <w:sz w:val="24"/>
          <w:szCs w:val="24"/>
        </w:rPr>
        <w:t>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C2A997F" w14:textId="77777777" w:rsidR="006013EE" w:rsidRDefault="006013EE" w:rsidP="009366D7">
      <w:pPr>
        <w:pStyle w:val="BodyTextIndent"/>
        <w:widowControl w:val="0"/>
        <w:spacing w:line="240" w:lineRule="auto"/>
        <w:ind w:firstLine="630"/>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294F526A" w14:textId="77777777" w:rsidR="006013EE" w:rsidRDefault="006013EE" w:rsidP="009366D7">
      <w:pPr>
        <w:pStyle w:val="BodyTextIndent"/>
        <w:widowControl w:val="0"/>
        <w:spacing w:line="240" w:lineRule="auto"/>
        <w:ind w:firstLine="630"/>
        <w:rPr>
          <w:rFonts w:ascii="GHEA Grapalat" w:hAnsi="GHEA Grapalat"/>
          <w:i w:val="0"/>
          <w:sz w:val="24"/>
          <w:szCs w:val="24"/>
        </w:rPr>
      </w:pPr>
      <w:r>
        <w:rPr>
          <w:rFonts w:ascii="GHEA Grapalat" w:hAnsi="GHEA Grapalat"/>
          <w:i w:val="0"/>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p>
    <w:p w14:paraId="6319659A" w14:textId="4B427CD6" w:rsidR="006013EE" w:rsidRPr="005F6331" w:rsidRDefault="00C806BF" w:rsidP="009366D7">
      <w:pPr>
        <w:pStyle w:val="BodyTextIndent"/>
        <w:widowControl w:val="0"/>
        <w:spacing w:line="240" w:lineRule="auto"/>
        <w:ind w:firstLine="630"/>
        <w:rPr>
          <w:rFonts w:ascii="GHEA Grapalat" w:hAnsi="GHEA Grapalat"/>
          <w:b/>
          <w:i w:val="0"/>
          <w:spacing w:val="6"/>
          <w:sz w:val="24"/>
          <w:szCs w:val="24"/>
        </w:rPr>
      </w:pPr>
      <w:r w:rsidRPr="00C806BF">
        <w:rPr>
          <w:rFonts w:ascii="GHEA Grapalat" w:hAnsi="GHEA Grapalat"/>
          <w:b/>
          <w:i w:val="0"/>
          <w:sz w:val="24"/>
          <w:szCs w:val="24"/>
        </w:rPr>
        <w:t>Отобранный участник определяется в соответствии с частью 2 статьи 44 Закона РА "О закупках" 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006013EE" w:rsidRPr="005F6331">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r w:rsidR="006013EE">
        <w:fldChar w:fldCharType="begin"/>
      </w:r>
      <w:r w:rsidR="006013EE">
        <w:instrText>HYPERLINK "http://www.armeps.am/" \h</w:instrText>
      </w:r>
      <w:r w:rsidR="006013EE">
        <w:fldChar w:fldCharType="separate"/>
      </w:r>
      <w:r w:rsidR="006013EE" w:rsidRPr="005F6331">
        <w:rPr>
          <w:rFonts w:ascii="GHEA Grapalat" w:hAnsi="GHEA Grapalat"/>
          <w:i w:val="0"/>
          <w:sz w:val="24"/>
          <w:szCs w:val="24"/>
        </w:rPr>
        <w:t>www.armeps.am</w:t>
      </w:r>
      <w:r w:rsidR="006013EE">
        <w:fldChar w:fldCharType="end"/>
      </w:r>
      <w:r w:rsidR="006013EE" w:rsidRPr="005F6331">
        <w:rPr>
          <w:rFonts w:ascii="GHEA Grapalat" w:hAnsi="GHEA Grapalat"/>
          <w:i w:val="0"/>
          <w:sz w:val="24"/>
          <w:szCs w:val="24"/>
        </w:rPr>
        <w:t>), до</w:t>
      </w:r>
      <w:r w:rsidR="006013EE" w:rsidRPr="005F6331">
        <w:rPr>
          <w:rFonts w:ascii="GHEA Grapalat" w:hAnsi="GHEA Grapalat"/>
          <w:b/>
          <w:i w:val="0"/>
          <w:spacing w:val="6"/>
          <w:sz w:val="24"/>
          <w:szCs w:val="24"/>
        </w:rPr>
        <w:t xml:space="preserve"> </w:t>
      </w:r>
      <w:r w:rsidR="007E6CD8">
        <w:rPr>
          <w:rFonts w:ascii="GHEA Grapalat" w:hAnsi="GHEA Grapalat"/>
          <w:b/>
          <w:i w:val="0"/>
          <w:spacing w:val="6"/>
          <w:sz w:val="24"/>
          <w:szCs w:val="24"/>
        </w:rPr>
        <w:t>11:00</w:t>
      </w:r>
      <w:r w:rsidR="006013EE" w:rsidRPr="00334BBF">
        <w:rPr>
          <w:rFonts w:ascii="GHEA Grapalat" w:hAnsi="GHEA Grapalat"/>
          <w:b/>
          <w:i w:val="0"/>
          <w:spacing w:val="6"/>
          <w:sz w:val="24"/>
          <w:szCs w:val="24"/>
          <w:lang w:val="hy-AM"/>
        </w:rPr>
        <w:t xml:space="preserve"> </w:t>
      </w:r>
      <w:r w:rsidR="006013EE">
        <w:rPr>
          <w:rFonts w:ascii="GHEA Grapalat" w:hAnsi="GHEA Grapalat"/>
          <w:b/>
          <w:i w:val="0"/>
          <w:spacing w:val="6"/>
          <w:sz w:val="24"/>
          <w:szCs w:val="24"/>
        </w:rPr>
        <w:t xml:space="preserve">часов </w:t>
      </w:r>
      <w:r w:rsidR="00204125">
        <w:rPr>
          <w:rFonts w:ascii="GHEA Grapalat" w:hAnsi="GHEA Grapalat"/>
          <w:b/>
          <w:i w:val="0"/>
          <w:spacing w:val="6"/>
          <w:sz w:val="24"/>
          <w:szCs w:val="24"/>
          <w:lang w:val="hy-AM"/>
        </w:rPr>
        <w:t>30</w:t>
      </w:r>
      <w:r w:rsidR="0084355D">
        <w:rPr>
          <w:rFonts w:ascii="GHEA Grapalat" w:hAnsi="GHEA Grapalat"/>
          <w:b/>
          <w:i w:val="0"/>
          <w:spacing w:val="6"/>
          <w:sz w:val="24"/>
          <w:szCs w:val="24"/>
        </w:rPr>
        <w:t>.</w:t>
      </w:r>
      <w:r w:rsidR="007E6CD8">
        <w:rPr>
          <w:rFonts w:ascii="GHEA Grapalat" w:hAnsi="GHEA Grapalat"/>
          <w:b/>
          <w:i w:val="0"/>
          <w:spacing w:val="6"/>
          <w:sz w:val="24"/>
          <w:szCs w:val="24"/>
        </w:rPr>
        <w:t>10</w:t>
      </w:r>
      <w:r w:rsidR="0084355D">
        <w:rPr>
          <w:rFonts w:ascii="GHEA Grapalat" w:hAnsi="GHEA Grapalat"/>
          <w:b/>
          <w:i w:val="0"/>
          <w:spacing w:val="6"/>
          <w:sz w:val="24"/>
          <w:szCs w:val="24"/>
        </w:rPr>
        <w:t>.2025</w:t>
      </w:r>
      <w:r w:rsidR="006013EE" w:rsidRPr="00232225">
        <w:rPr>
          <w:rFonts w:ascii="GHEA Grapalat" w:hAnsi="GHEA Grapalat"/>
          <w:b/>
          <w:i w:val="0"/>
          <w:spacing w:val="6"/>
          <w:sz w:val="24"/>
          <w:szCs w:val="24"/>
        </w:rPr>
        <w:t>-го года</w:t>
      </w:r>
      <w:r w:rsidR="006013EE" w:rsidRPr="005F6331">
        <w:rPr>
          <w:rFonts w:ascii="GHEA Grapalat" w:hAnsi="GHEA Grapalat"/>
          <w:b/>
          <w:i w:val="0"/>
          <w:spacing w:val="6"/>
          <w:sz w:val="24"/>
          <w:szCs w:val="24"/>
        </w:rPr>
        <w:t>.</w:t>
      </w:r>
    </w:p>
    <w:p w14:paraId="605BAE85" w14:textId="77777777" w:rsidR="006013EE" w:rsidRPr="005F6331" w:rsidRDefault="006013EE" w:rsidP="009366D7">
      <w:pPr>
        <w:pStyle w:val="BodyTextIndent"/>
        <w:widowControl w:val="0"/>
        <w:spacing w:line="240" w:lineRule="auto"/>
        <w:ind w:firstLine="630"/>
        <w:rPr>
          <w:rFonts w:ascii="GHEA Grapalat" w:hAnsi="GHEA Grapalat"/>
          <w:i w:val="0"/>
          <w:sz w:val="24"/>
          <w:szCs w:val="24"/>
        </w:rPr>
      </w:pPr>
      <w:r w:rsidRPr="005F6331">
        <w:rPr>
          <w:rFonts w:ascii="GHEA Grapalat" w:hAnsi="GHEA Grapalat"/>
          <w:b/>
          <w:i w:val="0"/>
          <w:spacing w:val="6"/>
          <w:sz w:val="24"/>
          <w:szCs w:val="24"/>
        </w:rPr>
        <w:t xml:space="preserve"> </w:t>
      </w:r>
      <w:r w:rsidRPr="005F6331">
        <w:rPr>
          <w:rFonts w:ascii="GHEA Grapalat" w:hAnsi="GHEA Grapalat"/>
          <w:i w:val="0"/>
          <w:sz w:val="24"/>
          <w:szCs w:val="24"/>
        </w:rPr>
        <w:t>Кроме армянского языка заявки могут быть поданы также на английском или русском языке.</w:t>
      </w:r>
    </w:p>
    <w:p w14:paraId="3842FB89" w14:textId="55F3F02E" w:rsidR="006013EE" w:rsidRPr="005F6331" w:rsidRDefault="006013EE" w:rsidP="009366D7">
      <w:pPr>
        <w:pStyle w:val="BodyTextIndent"/>
        <w:widowControl w:val="0"/>
        <w:spacing w:line="240" w:lineRule="auto"/>
        <w:ind w:firstLine="630"/>
        <w:rPr>
          <w:rFonts w:ascii="GHEA Grapalat" w:hAnsi="GHEA Grapalat"/>
          <w:i w:val="0"/>
          <w:sz w:val="24"/>
          <w:szCs w:val="24"/>
        </w:rPr>
      </w:pPr>
      <w:r w:rsidRPr="005F633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007E6CD8">
        <w:rPr>
          <w:rFonts w:ascii="GHEA Grapalat" w:hAnsi="GHEA Grapalat"/>
          <w:b/>
          <w:i w:val="0"/>
          <w:spacing w:val="6"/>
          <w:sz w:val="24"/>
          <w:szCs w:val="24"/>
        </w:rPr>
        <w:t>11:00</w:t>
      </w:r>
      <w:r w:rsidRPr="00334BBF">
        <w:rPr>
          <w:rFonts w:ascii="GHEA Grapalat" w:hAnsi="GHEA Grapalat"/>
          <w:b/>
          <w:i w:val="0"/>
          <w:spacing w:val="6"/>
          <w:sz w:val="24"/>
          <w:szCs w:val="24"/>
          <w:lang w:val="hy-AM"/>
        </w:rPr>
        <w:t xml:space="preserve"> </w:t>
      </w:r>
      <w:r w:rsidRPr="00232225">
        <w:rPr>
          <w:rFonts w:ascii="GHEA Grapalat" w:hAnsi="GHEA Grapalat"/>
          <w:b/>
          <w:i w:val="0"/>
          <w:spacing w:val="6"/>
          <w:sz w:val="24"/>
          <w:szCs w:val="24"/>
        </w:rPr>
        <w:t xml:space="preserve">часов </w:t>
      </w:r>
      <w:r w:rsidR="00204125">
        <w:rPr>
          <w:rFonts w:ascii="GHEA Grapalat" w:hAnsi="GHEA Grapalat"/>
          <w:b/>
          <w:i w:val="0"/>
          <w:spacing w:val="6"/>
          <w:sz w:val="24"/>
          <w:szCs w:val="24"/>
          <w:lang w:val="hy-AM"/>
        </w:rPr>
        <w:t>30</w:t>
      </w:r>
      <w:r w:rsidR="0084355D">
        <w:rPr>
          <w:rFonts w:ascii="GHEA Grapalat" w:hAnsi="GHEA Grapalat"/>
          <w:b/>
          <w:i w:val="0"/>
          <w:spacing w:val="6"/>
          <w:sz w:val="24"/>
          <w:szCs w:val="24"/>
        </w:rPr>
        <w:t>.</w:t>
      </w:r>
      <w:r w:rsidR="007E6CD8">
        <w:rPr>
          <w:rFonts w:ascii="GHEA Grapalat" w:hAnsi="GHEA Grapalat"/>
          <w:b/>
          <w:i w:val="0"/>
          <w:spacing w:val="6"/>
          <w:sz w:val="24"/>
          <w:szCs w:val="24"/>
        </w:rPr>
        <w:t>10</w:t>
      </w:r>
      <w:r w:rsidR="0084355D">
        <w:rPr>
          <w:rFonts w:ascii="GHEA Grapalat" w:hAnsi="GHEA Grapalat"/>
          <w:b/>
          <w:i w:val="0"/>
          <w:spacing w:val="6"/>
          <w:sz w:val="24"/>
          <w:szCs w:val="24"/>
        </w:rPr>
        <w:t>.2025</w:t>
      </w:r>
      <w:r w:rsidRPr="00232225">
        <w:rPr>
          <w:rFonts w:ascii="GHEA Grapalat" w:hAnsi="GHEA Grapalat"/>
          <w:b/>
          <w:i w:val="0"/>
          <w:spacing w:val="6"/>
          <w:sz w:val="24"/>
          <w:szCs w:val="24"/>
        </w:rPr>
        <w:t>-го года</w:t>
      </w:r>
      <w:r w:rsidRPr="005F6331">
        <w:rPr>
          <w:rFonts w:ascii="GHEA Grapalat" w:hAnsi="GHEA Grapalat"/>
          <w:i w:val="0"/>
          <w:sz w:val="24"/>
          <w:szCs w:val="24"/>
        </w:rPr>
        <w:t>.</w:t>
      </w:r>
    </w:p>
    <w:p w14:paraId="7CB87ABA" w14:textId="77777777" w:rsidR="006013EE" w:rsidRPr="001B32D9" w:rsidRDefault="006013EE" w:rsidP="009366D7">
      <w:pPr>
        <w:pStyle w:val="BodyTextIndent"/>
        <w:widowControl w:val="0"/>
        <w:spacing w:line="240" w:lineRule="auto"/>
        <w:ind w:firstLine="630"/>
        <w:rPr>
          <w:rFonts w:ascii="GHEA Grapalat" w:hAnsi="GHEA Grapalat"/>
          <w:i w:val="0"/>
          <w:sz w:val="24"/>
          <w:szCs w:val="24"/>
        </w:rPr>
      </w:pPr>
      <w:r w:rsidRPr="005F6331">
        <w:rPr>
          <w:rFonts w:ascii="GHEA Grapalat" w:hAnsi="GHEA Grapalat"/>
          <w:i w:val="0"/>
          <w:sz w:val="24"/>
          <w:szCs w:val="24"/>
        </w:rPr>
        <w:t>Обжалование данной процедуры осуществляется в порядке</w:t>
      </w:r>
      <w:r w:rsidRPr="00130CD2">
        <w:rPr>
          <w:rFonts w:ascii="GHEA Grapalat" w:hAnsi="GHEA Grapalat"/>
          <w:i w:val="0"/>
          <w:sz w:val="24"/>
          <w:szCs w:val="24"/>
        </w:rPr>
        <w:t>, установленном законом РА "О закупках" и гражданским процессуальным кодексом РА.</w:t>
      </w:r>
    </w:p>
    <w:p w14:paraId="4C49281B" w14:textId="09031694" w:rsidR="006013EE" w:rsidRPr="005D3E4C" w:rsidRDefault="006013EE" w:rsidP="009366D7">
      <w:pPr>
        <w:pStyle w:val="BodyTextIndent"/>
        <w:spacing w:line="240" w:lineRule="auto"/>
        <w:ind w:firstLine="630"/>
        <w:rPr>
          <w:rFonts w:ascii="GHEA Grapalat" w:hAnsi="GHEA Grapalat"/>
          <w:i w:val="0"/>
          <w:sz w:val="24"/>
          <w:szCs w:val="24"/>
        </w:rPr>
      </w:pPr>
      <w:r w:rsidRPr="005D3E4C">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lang w:val="hy-AM"/>
        </w:rPr>
        <w:t xml:space="preserve"> </w:t>
      </w:r>
      <w:r w:rsidR="00D30539">
        <w:rPr>
          <w:rFonts w:ascii="GHEA Grapalat" w:hAnsi="GHEA Grapalat"/>
          <w:i w:val="0"/>
          <w:sz w:val="24"/>
          <w:szCs w:val="24"/>
        </w:rPr>
        <w:t>Г</w:t>
      </w:r>
      <w:r w:rsidR="003B31BA">
        <w:rPr>
          <w:rFonts w:ascii="GHEA Grapalat" w:hAnsi="GHEA Grapalat"/>
          <w:i w:val="0"/>
          <w:sz w:val="24"/>
          <w:szCs w:val="24"/>
        </w:rPr>
        <w:t xml:space="preserve">. </w:t>
      </w:r>
      <w:r w:rsidR="00D30539">
        <w:rPr>
          <w:rFonts w:ascii="GHEA Grapalat" w:hAnsi="GHEA Grapalat"/>
          <w:i w:val="0"/>
          <w:sz w:val="24"/>
          <w:szCs w:val="24"/>
        </w:rPr>
        <w:t>Мурадя</w:t>
      </w:r>
      <w:r w:rsidR="003B31BA">
        <w:rPr>
          <w:rFonts w:ascii="GHEA Grapalat" w:hAnsi="GHEA Grapalat"/>
          <w:i w:val="0"/>
          <w:sz w:val="24"/>
          <w:szCs w:val="24"/>
        </w:rPr>
        <w:t>н</w:t>
      </w:r>
      <w:r>
        <w:rPr>
          <w:rFonts w:ascii="GHEA Grapalat" w:hAnsi="GHEA Grapalat"/>
          <w:i w:val="0"/>
          <w:sz w:val="24"/>
          <w:szCs w:val="24"/>
        </w:rPr>
        <w:t>у</w:t>
      </w:r>
      <w:r w:rsidRPr="005D3E4C">
        <w:rPr>
          <w:rFonts w:ascii="GHEA Grapalat" w:hAnsi="GHEA Grapalat"/>
          <w:i w:val="0"/>
          <w:sz w:val="24"/>
          <w:szCs w:val="24"/>
        </w:rPr>
        <w:t>.</w:t>
      </w:r>
      <w:r>
        <w:rPr>
          <w:rFonts w:ascii="GHEA Grapalat" w:hAnsi="GHEA Grapalat"/>
          <w:i w:val="0"/>
          <w:sz w:val="24"/>
          <w:szCs w:val="24"/>
        </w:rPr>
        <w:t xml:space="preserve"> </w:t>
      </w:r>
    </w:p>
    <w:p w14:paraId="2D947B70" w14:textId="5CA6ABBF" w:rsidR="006013EE" w:rsidRPr="00920EDF" w:rsidRDefault="006013EE" w:rsidP="009366D7">
      <w:pPr>
        <w:pStyle w:val="FootnoteText"/>
        <w:tabs>
          <w:tab w:val="left" w:pos="1350"/>
        </w:tabs>
        <w:ind w:firstLine="630"/>
        <w:jc w:val="both"/>
        <w:rPr>
          <w:rFonts w:ascii="GHEA Grapalat" w:hAnsi="GHEA Grapalat"/>
          <w:sz w:val="24"/>
          <w:szCs w:val="24"/>
        </w:rPr>
      </w:pPr>
      <w:r w:rsidRPr="00394854">
        <w:rPr>
          <w:rFonts w:ascii="GHEA Grapalat" w:hAnsi="GHEA Grapalat"/>
          <w:b/>
          <w:sz w:val="24"/>
          <w:szCs w:val="24"/>
        </w:rPr>
        <w:t>Телефон`</w:t>
      </w:r>
      <w:r>
        <w:rPr>
          <w:rFonts w:ascii="GHEA Grapalat" w:hAnsi="GHEA Grapalat"/>
          <w:sz w:val="24"/>
          <w:szCs w:val="24"/>
        </w:rPr>
        <w:t xml:space="preserve"> </w:t>
      </w:r>
      <w:r w:rsidR="00D30539">
        <w:rPr>
          <w:rFonts w:ascii="GHEA Grapalat" w:hAnsi="GHEA Grapalat"/>
          <w:sz w:val="24"/>
          <w:szCs w:val="24"/>
        </w:rPr>
        <w:t>011514373</w:t>
      </w:r>
    </w:p>
    <w:p w14:paraId="3450332E" w14:textId="5FF060DB" w:rsidR="006013EE" w:rsidRPr="005E636B" w:rsidRDefault="006013EE" w:rsidP="009366D7">
      <w:pPr>
        <w:pStyle w:val="FootnoteText"/>
        <w:tabs>
          <w:tab w:val="left" w:pos="1350"/>
        </w:tabs>
        <w:ind w:firstLine="630"/>
        <w:jc w:val="both"/>
        <w:rPr>
          <w:rFonts w:ascii="GHEA Grapalat" w:hAnsi="GHEA Grapalat"/>
          <w:sz w:val="24"/>
          <w:szCs w:val="24"/>
        </w:rPr>
      </w:pPr>
      <w:r w:rsidRPr="00394854">
        <w:rPr>
          <w:rFonts w:ascii="GHEA Grapalat" w:hAnsi="GHEA Grapalat"/>
          <w:b/>
          <w:sz w:val="24"/>
          <w:szCs w:val="24"/>
        </w:rPr>
        <w:t xml:space="preserve">Электронная почта` </w:t>
      </w:r>
      <w:r w:rsidRPr="005D3E4C">
        <w:rPr>
          <w:rFonts w:ascii="GHEA Grapalat" w:hAnsi="GHEA Grapalat"/>
          <w:sz w:val="24"/>
          <w:szCs w:val="24"/>
        </w:rPr>
        <w:t xml:space="preserve"> </w:t>
      </w:r>
      <w:r w:rsidR="00D30539">
        <w:rPr>
          <w:rFonts w:ascii="GHEA Grapalat" w:hAnsi="GHEA Grapalat"/>
          <w:iCs/>
          <w:sz w:val="22"/>
          <w:lang w:val="af-ZA"/>
        </w:rPr>
        <w:t>gor.muradyan@yerevan.am</w:t>
      </w:r>
    </w:p>
    <w:p w14:paraId="03C84E19" w14:textId="77777777" w:rsidR="006013EE" w:rsidRPr="002B32C3" w:rsidRDefault="006013EE" w:rsidP="009366D7">
      <w:pPr>
        <w:pStyle w:val="FootnoteText"/>
        <w:tabs>
          <w:tab w:val="left" w:pos="1350"/>
        </w:tabs>
        <w:ind w:firstLine="630"/>
        <w:jc w:val="both"/>
        <w:rPr>
          <w:rFonts w:ascii="GHEA Grapalat" w:hAnsi="GHEA Grapalat"/>
          <w:sz w:val="24"/>
          <w:szCs w:val="24"/>
        </w:rPr>
      </w:pPr>
      <w:r w:rsidRPr="00394854">
        <w:rPr>
          <w:rFonts w:ascii="GHEA Grapalat" w:hAnsi="GHEA Grapalat"/>
          <w:b/>
          <w:sz w:val="24"/>
          <w:szCs w:val="24"/>
        </w:rPr>
        <w:t>Заказчик`</w:t>
      </w:r>
      <w:r w:rsidRPr="005D3E4C">
        <w:rPr>
          <w:rFonts w:ascii="GHEA Grapalat" w:hAnsi="GHEA Grapalat"/>
          <w:sz w:val="24"/>
          <w:szCs w:val="24"/>
        </w:rPr>
        <w:t xml:space="preserve">  Мэрия  г.Еревана</w:t>
      </w:r>
      <w:r>
        <w:rPr>
          <w:rFonts w:ascii="GHEA Grapalat" w:hAnsi="GHEA Grapalat" w:cs="Sylfaen"/>
          <w:b/>
        </w:rPr>
        <w:br w:type="page"/>
      </w:r>
    </w:p>
    <w:p w14:paraId="0797D9D1" w14:textId="77777777" w:rsidR="00840101" w:rsidRDefault="00840101" w:rsidP="009366D7">
      <w:pPr>
        <w:pStyle w:val="BodyText"/>
        <w:widowControl w:val="0"/>
        <w:spacing w:after="0"/>
        <w:ind w:firstLine="567"/>
        <w:jc w:val="right"/>
        <w:rPr>
          <w:rFonts w:ascii="GHEA Grapalat" w:hAnsi="GHEA Grapalat"/>
          <w:i/>
        </w:rPr>
      </w:pPr>
    </w:p>
    <w:p w14:paraId="3668B527" w14:textId="2FB32B7B" w:rsidR="006013EE" w:rsidRPr="009044F1" w:rsidRDefault="006013EE" w:rsidP="009366D7">
      <w:pPr>
        <w:pStyle w:val="BodyText"/>
        <w:widowControl w:val="0"/>
        <w:spacing w:after="0"/>
        <w:ind w:firstLine="567"/>
        <w:jc w:val="right"/>
        <w:rPr>
          <w:rFonts w:ascii="GHEA Grapalat" w:hAnsi="GHEA Grapalat" w:cs="Sylfaen"/>
          <w:i/>
        </w:rPr>
      </w:pPr>
      <w:r w:rsidRPr="009044F1">
        <w:rPr>
          <w:rFonts w:ascii="GHEA Grapalat" w:hAnsi="GHEA Grapalat"/>
          <w:i/>
        </w:rPr>
        <w:t>Утверждено</w:t>
      </w:r>
    </w:p>
    <w:p w14:paraId="69FA691D" w14:textId="678E3359" w:rsidR="006013EE" w:rsidRPr="009044F1" w:rsidRDefault="006013EE" w:rsidP="009366D7">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2248F2">
        <w:rPr>
          <w:rFonts w:ascii="GHEA Grapalat" w:hAnsi="GHEA Grapalat"/>
        </w:rPr>
        <w:t>открытый конкурс</w:t>
      </w:r>
      <w:r w:rsidRPr="001B32D9">
        <w:rPr>
          <w:rFonts w:ascii="GHEA Grapalat" w:hAnsi="GHEA Grapalat" w:cs="Sylfaen"/>
          <w:i/>
        </w:rPr>
        <w:br/>
      </w:r>
      <w:r w:rsidRPr="009044F1">
        <w:rPr>
          <w:rFonts w:ascii="GHEA Grapalat" w:hAnsi="GHEA Grapalat"/>
          <w:i/>
        </w:rPr>
        <w:t xml:space="preserve">под кодом </w:t>
      </w:r>
      <w:r w:rsidRPr="00A04A19">
        <w:rPr>
          <w:rFonts w:ascii="GHEA Grapalat" w:hAnsi="GHEA Grapalat"/>
          <w:i/>
        </w:rPr>
        <w:t xml:space="preserve"> </w:t>
      </w:r>
      <w:r w:rsidR="0084355D">
        <w:rPr>
          <w:rFonts w:ascii="GHEA Grapalat" w:hAnsi="GHEA Grapalat"/>
          <w:i/>
          <w:lang w:val="en-US"/>
        </w:rPr>
        <w:t>EQ</w:t>
      </w:r>
      <w:r w:rsidR="0084355D" w:rsidRPr="0084355D">
        <w:rPr>
          <w:rFonts w:ascii="GHEA Grapalat" w:hAnsi="GHEA Grapalat"/>
          <w:i/>
        </w:rPr>
        <w:t>-</w:t>
      </w:r>
      <w:proofErr w:type="spellStart"/>
      <w:r w:rsidR="0084355D">
        <w:rPr>
          <w:rFonts w:ascii="GHEA Grapalat" w:hAnsi="GHEA Grapalat"/>
          <w:i/>
          <w:lang w:val="en-US"/>
        </w:rPr>
        <w:t>BMKhAshDzB</w:t>
      </w:r>
      <w:proofErr w:type="spellEnd"/>
      <w:r w:rsidR="0084355D" w:rsidRPr="0084355D">
        <w:rPr>
          <w:rFonts w:ascii="GHEA Grapalat" w:hAnsi="GHEA Grapalat"/>
          <w:i/>
        </w:rPr>
        <w:t>-</w:t>
      </w:r>
      <w:r w:rsidR="00F93B5C">
        <w:rPr>
          <w:rFonts w:ascii="GHEA Grapalat" w:hAnsi="GHEA Grapalat"/>
          <w:i/>
        </w:rPr>
        <w:t>26/1</w:t>
      </w:r>
      <w:r w:rsidRPr="001B32D9">
        <w:rPr>
          <w:rFonts w:ascii="GHEA Grapalat" w:hAnsi="GHEA Grapalat" w:cs="Times Armenian"/>
          <w:i/>
        </w:rPr>
        <w:br/>
      </w:r>
      <w:r>
        <w:rPr>
          <w:rFonts w:ascii="GHEA Grapalat" w:hAnsi="GHEA Grapalat"/>
          <w:i/>
        </w:rPr>
        <w:t xml:space="preserve">№ </w:t>
      </w:r>
      <w:r w:rsidRPr="001F5C2F">
        <w:rPr>
          <w:rFonts w:ascii="GHEA Grapalat" w:hAnsi="GHEA Grapalat"/>
          <w:i/>
        </w:rPr>
        <w:t xml:space="preserve">3 от </w:t>
      </w:r>
      <w:r w:rsidR="00204125">
        <w:rPr>
          <w:rFonts w:ascii="GHEA Grapalat" w:hAnsi="GHEA Grapalat"/>
          <w:i/>
          <w:lang w:val="hy-AM"/>
        </w:rPr>
        <w:t>26</w:t>
      </w:r>
      <w:r w:rsidR="003A278C">
        <w:rPr>
          <w:rFonts w:ascii="GHEA Grapalat" w:hAnsi="GHEA Grapalat"/>
          <w:i/>
          <w:lang w:val="hy-AM"/>
        </w:rPr>
        <w:t>.</w:t>
      </w:r>
      <w:r w:rsidR="006D24E1">
        <w:rPr>
          <w:rFonts w:ascii="GHEA Grapalat" w:hAnsi="GHEA Grapalat"/>
          <w:i/>
          <w:lang w:val="hy-AM"/>
        </w:rPr>
        <w:t>0</w:t>
      </w:r>
      <w:r w:rsidR="00840101">
        <w:rPr>
          <w:rFonts w:ascii="GHEA Grapalat" w:hAnsi="GHEA Grapalat"/>
          <w:i/>
        </w:rPr>
        <w:t>9</w:t>
      </w:r>
      <w:r w:rsidRPr="001F5C2F">
        <w:rPr>
          <w:rFonts w:ascii="GHEA Grapalat" w:hAnsi="GHEA Grapalat"/>
          <w:i/>
        </w:rPr>
        <w:t>.</w:t>
      </w:r>
      <w:r>
        <w:rPr>
          <w:rFonts w:ascii="GHEA Grapalat" w:hAnsi="GHEA Grapalat"/>
          <w:i/>
        </w:rPr>
        <w:t xml:space="preserve">2025 </w:t>
      </w:r>
      <w:r w:rsidRPr="009044F1">
        <w:rPr>
          <w:rFonts w:ascii="GHEA Grapalat" w:hAnsi="GHEA Grapalat"/>
          <w:i/>
        </w:rPr>
        <w:t>г.</w:t>
      </w:r>
    </w:p>
    <w:p w14:paraId="469F7678" w14:textId="77777777" w:rsidR="00096865" w:rsidRPr="009044F1" w:rsidRDefault="00096865" w:rsidP="009366D7">
      <w:pPr>
        <w:pStyle w:val="BodyText"/>
        <w:widowControl w:val="0"/>
        <w:spacing w:after="0"/>
        <w:ind w:right="-7" w:firstLine="567"/>
        <w:jc w:val="center"/>
        <w:rPr>
          <w:rFonts w:ascii="GHEA Grapalat" w:hAnsi="GHEA Grapalat"/>
        </w:rPr>
      </w:pPr>
    </w:p>
    <w:p w14:paraId="6E90B9E0" w14:textId="77777777" w:rsidR="00096865" w:rsidRPr="003A1EBB" w:rsidRDefault="00096865" w:rsidP="009366D7">
      <w:pPr>
        <w:pStyle w:val="BodyText"/>
        <w:widowControl w:val="0"/>
        <w:spacing w:after="0"/>
        <w:ind w:right="-7" w:firstLine="567"/>
        <w:jc w:val="center"/>
        <w:rPr>
          <w:rFonts w:ascii="GHEA Grapalat" w:hAnsi="GHEA Grapalat"/>
        </w:rPr>
      </w:pPr>
    </w:p>
    <w:p w14:paraId="4137AFE0" w14:textId="77777777" w:rsidR="000763E5" w:rsidRPr="003A1EBB" w:rsidRDefault="000763E5" w:rsidP="009366D7">
      <w:pPr>
        <w:pStyle w:val="BodyText"/>
        <w:widowControl w:val="0"/>
        <w:spacing w:after="0"/>
        <w:ind w:right="-7" w:firstLine="567"/>
        <w:jc w:val="center"/>
        <w:rPr>
          <w:rFonts w:ascii="GHEA Grapalat" w:hAnsi="GHEA Grapalat"/>
        </w:rPr>
      </w:pPr>
    </w:p>
    <w:p w14:paraId="1062F4A0" w14:textId="77777777" w:rsidR="006013EE" w:rsidRPr="009044F1" w:rsidRDefault="006013EE" w:rsidP="009366D7">
      <w:pPr>
        <w:pStyle w:val="BodyText"/>
        <w:widowControl w:val="0"/>
        <w:spacing w:after="0"/>
        <w:ind w:right="-7" w:firstLine="567"/>
        <w:jc w:val="center"/>
        <w:rPr>
          <w:rFonts w:ascii="GHEA Grapalat" w:hAnsi="GHEA Grapalat"/>
        </w:rPr>
      </w:pPr>
      <w:r>
        <w:rPr>
          <w:rFonts w:ascii="GHEA Grapalat" w:hAnsi="GHEA Grapalat"/>
          <w:i/>
        </w:rPr>
        <w:t>мерия г. Еревана</w:t>
      </w:r>
    </w:p>
    <w:p w14:paraId="3F4F6635" w14:textId="77777777" w:rsidR="00096865" w:rsidRPr="003A1EBB" w:rsidRDefault="00096865" w:rsidP="009366D7">
      <w:pPr>
        <w:pStyle w:val="BodyText"/>
        <w:widowControl w:val="0"/>
        <w:spacing w:after="0"/>
        <w:ind w:right="-7" w:firstLine="567"/>
        <w:jc w:val="center"/>
        <w:rPr>
          <w:rFonts w:ascii="GHEA Grapalat" w:hAnsi="GHEA Grapalat"/>
        </w:rPr>
      </w:pPr>
    </w:p>
    <w:p w14:paraId="6410CF0D" w14:textId="77777777" w:rsidR="000763E5" w:rsidRPr="003A1EBB" w:rsidRDefault="000763E5" w:rsidP="009366D7">
      <w:pPr>
        <w:pStyle w:val="BodyText"/>
        <w:widowControl w:val="0"/>
        <w:spacing w:after="0"/>
        <w:ind w:right="-7" w:firstLine="567"/>
        <w:jc w:val="center"/>
        <w:rPr>
          <w:rFonts w:ascii="GHEA Grapalat" w:hAnsi="GHEA Grapalat"/>
        </w:rPr>
      </w:pPr>
    </w:p>
    <w:p w14:paraId="73E410B8" w14:textId="77777777" w:rsidR="000763E5" w:rsidRPr="003A1EBB" w:rsidRDefault="000763E5" w:rsidP="009366D7">
      <w:pPr>
        <w:pStyle w:val="BodyText"/>
        <w:widowControl w:val="0"/>
        <w:spacing w:after="0"/>
        <w:ind w:right="-7" w:firstLine="567"/>
        <w:jc w:val="center"/>
        <w:rPr>
          <w:rFonts w:ascii="GHEA Grapalat" w:hAnsi="GHEA Grapalat"/>
        </w:rPr>
      </w:pPr>
    </w:p>
    <w:p w14:paraId="0F624B5F" w14:textId="77777777" w:rsidR="00096865" w:rsidRPr="009044F1" w:rsidRDefault="000763E5" w:rsidP="009366D7">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8F23DF9" w14:textId="77777777" w:rsidR="00096865" w:rsidRPr="009044F1" w:rsidRDefault="00096865" w:rsidP="009366D7">
      <w:pPr>
        <w:pStyle w:val="BodyText"/>
        <w:widowControl w:val="0"/>
        <w:spacing w:after="0"/>
        <w:ind w:right="-7" w:firstLine="567"/>
        <w:jc w:val="center"/>
        <w:rPr>
          <w:rFonts w:ascii="GHEA Grapalat" w:hAnsi="GHEA Grapalat" w:cs="Sylfaen"/>
        </w:rPr>
      </w:pPr>
    </w:p>
    <w:p w14:paraId="104057B8" w14:textId="77777777" w:rsidR="00096865" w:rsidRPr="009044F1" w:rsidRDefault="00096865" w:rsidP="009366D7">
      <w:pPr>
        <w:pStyle w:val="BodyText"/>
        <w:widowControl w:val="0"/>
        <w:spacing w:after="0"/>
        <w:ind w:right="-7" w:firstLine="567"/>
        <w:jc w:val="center"/>
        <w:rPr>
          <w:rFonts w:ascii="GHEA Grapalat" w:hAnsi="GHEA Grapalat" w:cs="Sylfaen"/>
        </w:rPr>
      </w:pPr>
    </w:p>
    <w:p w14:paraId="0F71F4A7" w14:textId="52FD20B1" w:rsidR="006013EE" w:rsidRPr="00394854" w:rsidRDefault="006013EE" w:rsidP="009366D7">
      <w:pPr>
        <w:pStyle w:val="BodyText"/>
        <w:widowControl w:val="0"/>
        <w:spacing w:after="0"/>
        <w:ind w:right="-7" w:firstLine="567"/>
        <w:jc w:val="center"/>
        <w:rPr>
          <w:rFonts w:ascii="GHEA Grapalat" w:hAnsi="GHEA Grapalat"/>
        </w:rPr>
      </w:pPr>
      <w:r w:rsidRPr="009044F1">
        <w:rPr>
          <w:rFonts w:ascii="GHEA Grapalat" w:hAnsi="GHEA Grapalat"/>
        </w:rPr>
        <w:t xml:space="preserve">НА </w:t>
      </w:r>
      <w:r w:rsidR="002248F2">
        <w:rPr>
          <w:rFonts w:ascii="GHEA Grapalat" w:hAnsi="GHEA Grapalat"/>
        </w:rPr>
        <w:t>ОТКРЫТЫЙ КОНКУРС</w:t>
      </w:r>
      <w:r w:rsidRPr="009044F1">
        <w:rPr>
          <w:rFonts w:ascii="GHEA Grapalat" w:hAnsi="GHEA Grapalat"/>
        </w:rPr>
        <w:t xml:space="preserve">, ОБЪЯВЛЕННЫЙ С ЦЕЛЬЮ ПРИОБРЕТЕНИЯ </w:t>
      </w:r>
      <w:r w:rsidRPr="00F35557">
        <w:rPr>
          <w:rFonts w:ascii="GHEA Grapalat" w:hAnsi="GHEA Grapalat"/>
          <w:spacing w:val="6"/>
        </w:rPr>
        <w:t>ДОГОВОР</w:t>
      </w:r>
      <w:r w:rsidR="00F93B5C">
        <w:rPr>
          <w:rFonts w:ascii="GHEA Grapalat" w:hAnsi="GHEA Grapalat"/>
          <w:spacing w:val="6"/>
        </w:rPr>
        <w:t>А</w:t>
      </w:r>
      <w:r w:rsidRPr="00F35557">
        <w:rPr>
          <w:rFonts w:ascii="GHEA Grapalat" w:hAnsi="GHEA Grapalat"/>
          <w:spacing w:val="6"/>
        </w:rPr>
        <w:t xml:space="preserve"> </w:t>
      </w:r>
      <w:r w:rsidR="0005094A">
        <w:rPr>
          <w:rFonts w:ascii="GHEA Grapalat" w:hAnsi="GHEA Grapalat"/>
          <w:spacing w:val="6"/>
        </w:rPr>
        <w:t xml:space="preserve">для </w:t>
      </w:r>
      <w:r w:rsidR="00F93B5C" w:rsidRPr="00F93B5C">
        <w:rPr>
          <w:rFonts w:ascii="GHEA Grapalat" w:hAnsi="GHEA Grapalat"/>
        </w:rPr>
        <w:t>выполнени</w:t>
      </w:r>
      <w:r w:rsidR="0005094A">
        <w:rPr>
          <w:rFonts w:ascii="GHEA Grapalat" w:hAnsi="GHEA Grapalat"/>
        </w:rPr>
        <w:t>я</w:t>
      </w:r>
      <w:r w:rsidR="00F93B5C" w:rsidRPr="00F93B5C">
        <w:rPr>
          <w:rFonts w:ascii="GHEA Grapalat" w:hAnsi="GHEA Grapalat"/>
        </w:rPr>
        <w:t xml:space="preserve"> консультационных работ по составлению проектно-сметной документации  канатной дороги из административного района центр города Еревана в административный район Нор Норк в соответствии с международными стандартами и лучшим опытом</w:t>
      </w:r>
      <w:r>
        <w:rPr>
          <w:rFonts w:ascii="GHEA Grapalat" w:hAnsi="GHEA Grapalat"/>
          <w:spacing w:val="6"/>
        </w:rPr>
        <w:t xml:space="preserve">. </w:t>
      </w:r>
      <w:r w:rsidRPr="00394854">
        <w:rPr>
          <w:rFonts w:ascii="GHEA Grapalat" w:hAnsi="GHEA Grapalat"/>
        </w:rPr>
        <w:t>ДЛЯ НУЖД МЕРИЯ Г. ЕРЕВАНА</w:t>
      </w:r>
    </w:p>
    <w:p w14:paraId="21C37719" w14:textId="77777777" w:rsidR="00CE0D95" w:rsidRPr="009044F1" w:rsidRDefault="00CE0D95" w:rsidP="009366D7">
      <w:pPr>
        <w:pStyle w:val="BodyText"/>
        <w:widowControl w:val="0"/>
        <w:spacing w:after="0"/>
        <w:ind w:right="-7" w:firstLine="567"/>
        <w:jc w:val="center"/>
        <w:rPr>
          <w:rFonts w:ascii="GHEA Grapalat" w:hAnsi="GHEA Grapalat"/>
        </w:rPr>
      </w:pPr>
    </w:p>
    <w:p w14:paraId="62BCB80C" w14:textId="77777777" w:rsidR="00CE0D95" w:rsidRPr="009044F1" w:rsidRDefault="00CE0D95" w:rsidP="009366D7">
      <w:pPr>
        <w:pStyle w:val="BodyText"/>
        <w:widowControl w:val="0"/>
        <w:spacing w:after="0"/>
        <w:ind w:right="-7" w:firstLine="567"/>
        <w:jc w:val="center"/>
        <w:rPr>
          <w:rFonts w:ascii="GHEA Grapalat" w:hAnsi="GHEA Grapalat"/>
        </w:rPr>
      </w:pPr>
    </w:p>
    <w:p w14:paraId="7CED8683" w14:textId="77777777" w:rsidR="000763E5" w:rsidRDefault="000763E5" w:rsidP="009366D7">
      <w:pPr>
        <w:rPr>
          <w:rFonts w:ascii="GHEA Grapalat" w:hAnsi="GHEA Grapalat"/>
        </w:rPr>
      </w:pPr>
      <w:r>
        <w:rPr>
          <w:rFonts w:ascii="GHEA Grapalat" w:hAnsi="GHEA Grapalat"/>
        </w:rPr>
        <w:br w:type="page"/>
      </w:r>
    </w:p>
    <w:p w14:paraId="3F4E4DD8" w14:textId="77777777" w:rsidR="001A43A4" w:rsidRPr="009044F1" w:rsidRDefault="00096865" w:rsidP="009366D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A0D33DB" w14:textId="77777777" w:rsidR="0049374F" w:rsidRPr="005F25EF" w:rsidRDefault="0049374F" w:rsidP="009366D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278B30FA" w14:textId="77777777" w:rsidR="0049374F" w:rsidRPr="00F40235" w:rsidRDefault="0049374F" w:rsidP="009366D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21E2A730" w14:textId="77777777" w:rsidR="0049374F" w:rsidRPr="00D3436F" w:rsidRDefault="0049374F" w:rsidP="009366D7">
      <w:pPr>
        <w:widowControl w:val="0"/>
        <w:ind w:firstLine="567"/>
        <w:jc w:val="both"/>
        <w:rPr>
          <w:rFonts w:ascii="GHEA Grapalat" w:hAnsi="GHEA Grapalat"/>
          <w:i/>
          <w:lang w:val="hy-AM"/>
        </w:rPr>
      </w:pPr>
    </w:p>
    <w:p w14:paraId="0F34910A" w14:textId="77777777" w:rsidR="00615B35" w:rsidRPr="009044F1" w:rsidRDefault="0046586E" w:rsidP="009366D7">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6EACF3BD" w14:textId="77777777" w:rsidR="00C90796" w:rsidRPr="00506832" w:rsidRDefault="0046586E" w:rsidP="009366D7">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7C0F81F5" w14:textId="77777777" w:rsidR="00C90796" w:rsidRDefault="00C90796" w:rsidP="009366D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79F98E35" w14:textId="77777777" w:rsidR="00233B5F" w:rsidRPr="00572A57" w:rsidRDefault="00884204" w:rsidP="009366D7">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F189C" w:rsidRPr="00DB4A0A">
        <w:rPr>
          <w:rFonts w:ascii="GHEA Grapalat" w:hAnsi="GHEA Grapalat"/>
          <w:i/>
          <w:sz w:val="22"/>
          <w:szCs w:val="22"/>
          <w:lang w:val="af-ZA"/>
        </w:rPr>
        <w:t>800-600  (111)</w:t>
      </w:r>
      <w:r w:rsidR="00233B5F">
        <w:rPr>
          <w:rFonts w:ascii="GHEA Grapalat" w:hAnsi="GHEA Grapalat"/>
          <w:i/>
        </w:rPr>
        <w:t>)</w:t>
      </w:r>
      <w:r w:rsidR="002C3B05" w:rsidRPr="002C3B05">
        <w:rPr>
          <w:rFonts w:ascii="GHEA Grapalat" w:hAnsi="GHEA Grapalat"/>
          <w:i/>
        </w:rPr>
        <w:t>.</w:t>
      </w:r>
    </w:p>
    <w:p w14:paraId="75D19158" w14:textId="77777777" w:rsidR="002C3B05" w:rsidRPr="007B5333" w:rsidRDefault="002C3B05" w:rsidP="009366D7">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03C1D42F" w14:textId="77777777" w:rsidR="002C3B05" w:rsidRPr="002C3B05" w:rsidRDefault="002C3B05" w:rsidP="009366D7">
      <w:pPr>
        <w:jc w:val="both"/>
        <w:rPr>
          <w:rFonts w:ascii="GHEA Grapalat" w:hAnsi="GHEA Grapalat"/>
          <w:i/>
        </w:rPr>
      </w:pPr>
    </w:p>
    <w:p w14:paraId="3DF5C240" w14:textId="77777777" w:rsidR="00984BDB" w:rsidRPr="009044F1" w:rsidRDefault="00984BDB" w:rsidP="009366D7">
      <w:pPr>
        <w:widowControl w:val="0"/>
        <w:ind w:firstLine="567"/>
        <w:jc w:val="both"/>
        <w:rPr>
          <w:rFonts w:ascii="GHEA Grapalat" w:hAnsi="GHEA Grapalat"/>
          <w:i/>
        </w:rPr>
      </w:pPr>
    </w:p>
    <w:p w14:paraId="1829ED6A" w14:textId="77777777" w:rsidR="00160AE4" w:rsidRPr="009044F1" w:rsidRDefault="00994A77" w:rsidP="009366D7">
      <w:pPr>
        <w:widowControl w:val="0"/>
        <w:ind w:firstLine="567"/>
        <w:jc w:val="center"/>
        <w:rPr>
          <w:rFonts w:ascii="GHEA Grapalat" w:hAnsi="GHEA Grapalat" w:cs="Sylfaen"/>
          <w:b/>
        </w:rPr>
      </w:pPr>
      <w:r w:rsidRPr="009044F1">
        <w:rPr>
          <w:rFonts w:ascii="GHEA Grapalat" w:hAnsi="GHEA Grapalat"/>
        </w:rPr>
        <w:br w:type="page"/>
      </w:r>
    </w:p>
    <w:p w14:paraId="0251F416" w14:textId="77777777" w:rsidR="0005094A" w:rsidRDefault="0005094A" w:rsidP="009366D7">
      <w:pPr>
        <w:widowControl w:val="0"/>
        <w:jc w:val="center"/>
        <w:rPr>
          <w:rFonts w:ascii="GHEA Grapalat" w:hAnsi="GHEA Grapalat"/>
          <w:b/>
        </w:rPr>
      </w:pPr>
    </w:p>
    <w:p w14:paraId="1B85BF05" w14:textId="027CA1A5" w:rsidR="006013EE" w:rsidRPr="009044F1" w:rsidRDefault="006013EE" w:rsidP="009366D7">
      <w:pPr>
        <w:widowControl w:val="0"/>
        <w:jc w:val="center"/>
        <w:rPr>
          <w:rFonts w:ascii="GHEA Grapalat" w:hAnsi="GHEA Grapalat"/>
          <w:b/>
        </w:rPr>
      </w:pPr>
      <w:r w:rsidRPr="009044F1">
        <w:rPr>
          <w:rFonts w:ascii="GHEA Grapalat" w:hAnsi="GHEA Grapalat"/>
          <w:b/>
        </w:rPr>
        <w:t>СОДЕРЖАНИЕ</w:t>
      </w:r>
    </w:p>
    <w:p w14:paraId="74FDEF8A" w14:textId="3F35D81F" w:rsidR="006013EE" w:rsidRDefault="0005094A" w:rsidP="009366D7">
      <w:pPr>
        <w:widowControl w:val="0"/>
        <w:ind w:firstLine="567"/>
        <w:jc w:val="center"/>
        <w:rPr>
          <w:rFonts w:ascii="GHEA Grapalat" w:hAnsi="GHEA Grapalat"/>
          <w:b/>
          <w:spacing w:val="6"/>
        </w:rPr>
      </w:pPr>
      <w:r w:rsidRPr="00F93B5C">
        <w:rPr>
          <w:rFonts w:ascii="GHEA Grapalat" w:hAnsi="GHEA Grapalat"/>
        </w:rPr>
        <w:t xml:space="preserve"> КОНСУЛЬТАЦИОННЫ</w:t>
      </w:r>
      <w:r>
        <w:rPr>
          <w:rFonts w:ascii="GHEA Grapalat" w:hAnsi="GHEA Grapalat"/>
        </w:rPr>
        <w:t>Е</w:t>
      </w:r>
      <w:r w:rsidRPr="00F93B5C">
        <w:rPr>
          <w:rFonts w:ascii="GHEA Grapalat" w:hAnsi="GHEA Grapalat"/>
        </w:rPr>
        <w:t xml:space="preserve"> РАБОТ</w:t>
      </w:r>
      <w:r>
        <w:rPr>
          <w:rFonts w:ascii="GHEA Grapalat" w:hAnsi="GHEA Grapalat"/>
        </w:rPr>
        <w:t>Ы</w:t>
      </w:r>
      <w:r w:rsidRPr="00F93B5C">
        <w:rPr>
          <w:rFonts w:ascii="GHEA Grapalat" w:hAnsi="GHEA Grapalat"/>
        </w:rPr>
        <w:t xml:space="preserve"> ПО СОСТАВЛЕНИЮ ПРОЕКТНО-СМЕТНОЙ ДОКУМЕНТАЦИИ КАНАТНОЙ ДОРОГИ ИЗ АДМИНИСТРАТИВНОГО РАЙОНА ЦЕНТР ГОРОДА ЕРЕВАНА В АДМИНИСТРАТИВНЫЙ РАЙОН НОР НОРК В СООТВЕТСТВИИ С МЕЖДУНАРОДНЫМИ СТАНДАРТАМИ И ЛУЧШИМ ОПЫТОМ</w:t>
      </w:r>
      <w:r>
        <w:rPr>
          <w:rFonts w:ascii="GHEA Grapalat" w:hAnsi="GHEA Grapalat"/>
          <w:b/>
          <w:spacing w:val="6"/>
        </w:rPr>
        <w:t xml:space="preserve">. </w:t>
      </w:r>
    </w:p>
    <w:p w14:paraId="4CDB8156" w14:textId="77777777" w:rsidR="006013EE" w:rsidRPr="00F35557" w:rsidRDefault="006013EE" w:rsidP="009366D7">
      <w:pPr>
        <w:widowControl w:val="0"/>
        <w:ind w:firstLine="567"/>
        <w:jc w:val="center"/>
        <w:rPr>
          <w:rFonts w:ascii="GHEA Grapalat" w:hAnsi="GHEA Grapalat"/>
          <w:b/>
        </w:rPr>
      </w:pPr>
      <w:r w:rsidRPr="00F35557">
        <w:rPr>
          <w:rFonts w:ascii="GHEA Grapalat" w:hAnsi="GHEA Grapalat"/>
          <w:b/>
          <w:spacing w:val="6"/>
        </w:rPr>
        <w:t xml:space="preserve"> ДЛЯ НУЖД МЭРИИ ЕРЕВАНА</w:t>
      </w:r>
    </w:p>
    <w:p w14:paraId="1BFD91FE" w14:textId="77777777" w:rsidR="006013EE" w:rsidRPr="009044F1" w:rsidRDefault="006013EE" w:rsidP="009366D7">
      <w:pPr>
        <w:widowControl w:val="0"/>
        <w:jc w:val="center"/>
        <w:rPr>
          <w:rFonts w:ascii="GHEA Grapalat" w:hAnsi="GHEA Grapalat"/>
          <w:i/>
        </w:rPr>
      </w:pPr>
      <w:r w:rsidRPr="009044F1">
        <w:rPr>
          <w:rFonts w:ascii="GHEA Grapalat" w:hAnsi="GHEA Grapalat"/>
          <w:b/>
        </w:rPr>
        <w:t xml:space="preserve">ПРИГЛАШЕНИЯ НА </w:t>
      </w:r>
      <w:r w:rsidR="002248F2">
        <w:rPr>
          <w:rFonts w:ascii="GHEA Grapalat" w:hAnsi="GHEA Grapalat"/>
          <w:b/>
        </w:rPr>
        <w:t>ОТКРЫТЫЙ КОНКУРС</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69D67744" w14:textId="77777777" w:rsidR="00C67E80" w:rsidRPr="009044F1" w:rsidRDefault="00C67E80" w:rsidP="009366D7">
      <w:pPr>
        <w:widowControl w:val="0"/>
        <w:jc w:val="center"/>
        <w:rPr>
          <w:rFonts w:ascii="GHEA Grapalat" w:hAnsi="GHEA Grapalat" w:cs="Sylfaen"/>
          <w:b/>
        </w:rPr>
      </w:pPr>
    </w:p>
    <w:p w14:paraId="63AA5C2B" w14:textId="77777777" w:rsidR="00096865" w:rsidRPr="008842CE" w:rsidRDefault="00096865" w:rsidP="009366D7">
      <w:pPr>
        <w:widowControl w:val="0"/>
        <w:jc w:val="center"/>
        <w:rPr>
          <w:rFonts w:ascii="GHEA Grapalat" w:hAnsi="GHEA Grapalat"/>
          <w:b/>
        </w:rPr>
      </w:pPr>
      <w:r w:rsidRPr="009044F1">
        <w:rPr>
          <w:rFonts w:ascii="GHEA Grapalat" w:hAnsi="GHEA Grapalat"/>
          <w:b/>
        </w:rPr>
        <w:t>ЧАСТЬ I.</w:t>
      </w:r>
    </w:p>
    <w:p w14:paraId="199ED01D" w14:textId="77777777" w:rsidR="002E069D" w:rsidRPr="008842CE" w:rsidRDefault="002E069D" w:rsidP="009366D7">
      <w:pPr>
        <w:widowControl w:val="0"/>
        <w:jc w:val="center"/>
        <w:rPr>
          <w:rFonts w:ascii="GHEA Grapalat" w:hAnsi="GHEA Grapalat"/>
        </w:rPr>
      </w:pPr>
    </w:p>
    <w:p w14:paraId="7CA2B0FD" w14:textId="77777777" w:rsidR="00096865" w:rsidRPr="009044F1" w:rsidRDefault="00096865" w:rsidP="009366D7">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86CCC8E" w14:textId="77777777" w:rsidR="004F3086" w:rsidRDefault="00096865" w:rsidP="009366D7">
      <w:pPr>
        <w:widowControl w:val="0"/>
        <w:tabs>
          <w:tab w:val="left" w:pos="1134"/>
        </w:tabs>
        <w:ind w:left="1134" w:hanging="567"/>
        <w:jc w:val="both"/>
        <w:rPr>
          <w:ins w:id="0" w:author="Inesa Kocharyan" w:date="2025-03-24T17:43:00Z"/>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336E09" w:rsidRPr="004F3086">
        <w:rPr>
          <w:rFonts w:ascii="GHEA Grapalat" w:hAnsi="GHEA Grapalat"/>
        </w:rPr>
        <w:t>,</w:t>
      </w:r>
      <w:r w:rsidR="00543BAE">
        <w:rPr>
          <w:rFonts w:ascii="GHEA Grapalat" w:hAnsi="GHEA Grapalat"/>
        </w:rPr>
        <w:t xml:space="preserve"> </w:t>
      </w:r>
      <w:r w:rsidR="003427A7" w:rsidRPr="008C1FF8">
        <w:rPr>
          <w:rFonts w:ascii="GHEA Grapalat" w:hAnsi="GHEA Grapalat"/>
        </w:rPr>
        <w:t xml:space="preserve">квалификационные критерии и </w:t>
      </w:r>
      <w:r w:rsidR="00543BAE">
        <w:rPr>
          <w:rFonts w:ascii="GHEA Grapalat" w:hAnsi="GHEA Grapalat"/>
        </w:rPr>
        <w:t>порядок их оценки</w:t>
      </w:r>
    </w:p>
    <w:p w14:paraId="50F013C4" w14:textId="77777777" w:rsidR="00096865" w:rsidRPr="00543BAE" w:rsidRDefault="00096865" w:rsidP="009366D7">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2533182D" w14:textId="77777777" w:rsidR="00087A30" w:rsidRPr="009044F1" w:rsidRDefault="00096865" w:rsidP="009366D7">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34334540" w14:textId="77777777" w:rsidR="00096865" w:rsidRPr="009044F1" w:rsidRDefault="00543BAE" w:rsidP="009366D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8D5A9CB" w14:textId="77777777" w:rsidR="00EA06FD" w:rsidRDefault="00087A30" w:rsidP="009366D7">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37DFC0C4" w14:textId="77777777" w:rsidR="00EA06FD" w:rsidRPr="009044F1" w:rsidRDefault="00EA06FD" w:rsidP="009366D7">
      <w:pPr>
        <w:widowControl w:val="0"/>
        <w:tabs>
          <w:tab w:val="left" w:pos="1134"/>
        </w:tabs>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13F98E87" w14:textId="77777777" w:rsidR="00096865" w:rsidRPr="008842CE" w:rsidRDefault="00087A30" w:rsidP="009366D7">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7DD8EEE" w14:textId="77777777" w:rsidR="00096865" w:rsidRPr="003A1EBB" w:rsidRDefault="00087A30" w:rsidP="009366D7">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9C14203" w14:textId="77777777" w:rsidR="00096865" w:rsidRPr="009044F1" w:rsidRDefault="00087A30" w:rsidP="009366D7">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9A4447">
        <w:rPr>
          <w:rFonts w:ascii="GHEA Grapalat" w:hAnsi="GHEA Grapalat"/>
        </w:rPr>
        <w:t xml:space="preserve">Обеспечение </w:t>
      </w:r>
      <w:r w:rsidR="00543BAE">
        <w:rPr>
          <w:rFonts w:ascii="GHEA Grapalat" w:hAnsi="GHEA Grapalat"/>
        </w:rPr>
        <w:t>договора</w:t>
      </w:r>
      <w:r w:rsidRPr="009044F1">
        <w:rPr>
          <w:rFonts w:ascii="GHEA Grapalat" w:hAnsi="GHEA Grapalat"/>
        </w:rPr>
        <w:t xml:space="preserve"> </w:t>
      </w:r>
    </w:p>
    <w:p w14:paraId="460E491A" w14:textId="77777777" w:rsidR="00096865" w:rsidRPr="003A1EBB" w:rsidRDefault="00096865" w:rsidP="009366D7">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2D174662" w14:textId="77777777" w:rsidR="00096865" w:rsidRPr="00543BAE" w:rsidRDefault="00096865" w:rsidP="009366D7">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0F3F291" w14:textId="77777777" w:rsidR="00520F57" w:rsidRDefault="00520F57" w:rsidP="009366D7">
      <w:pPr>
        <w:widowControl w:val="0"/>
        <w:jc w:val="center"/>
        <w:rPr>
          <w:rFonts w:ascii="GHEA Grapalat" w:hAnsi="GHEA Grapalat"/>
          <w:b/>
        </w:rPr>
      </w:pPr>
    </w:p>
    <w:p w14:paraId="59ADA421" w14:textId="77777777" w:rsidR="00520F57" w:rsidRDefault="00520F57" w:rsidP="009366D7">
      <w:pPr>
        <w:widowControl w:val="0"/>
        <w:jc w:val="center"/>
        <w:rPr>
          <w:rFonts w:ascii="GHEA Grapalat" w:hAnsi="GHEA Grapalat"/>
          <w:b/>
        </w:rPr>
      </w:pPr>
    </w:p>
    <w:p w14:paraId="757E5EC6" w14:textId="77777777" w:rsidR="008842CE" w:rsidRPr="00374F4A" w:rsidRDefault="00CA590C" w:rsidP="009366D7">
      <w:pPr>
        <w:widowControl w:val="0"/>
        <w:jc w:val="center"/>
        <w:rPr>
          <w:rFonts w:ascii="GHEA Grapalat" w:hAnsi="GHEA Grapalat"/>
          <w:b/>
        </w:rPr>
      </w:pPr>
      <w:r>
        <w:rPr>
          <w:rFonts w:ascii="GHEA Grapalat" w:hAnsi="GHEA Grapalat"/>
          <w:b/>
        </w:rPr>
        <w:t xml:space="preserve">ЧАСТЬ II. </w:t>
      </w:r>
    </w:p>
    <w:p w14:paraId="0C06DB80" w14:textId="77777777" w:rsidR="008842CE" w:rsidRPr="00374F4A" w:rsidRDefault="008842CE" w:rsidP="009366D7">
      <w:pPr>
        <w:widowControl w:val="0"/>
        <w:jc w:val="center"/>
        <w:rPr>
          <w:rFonts w:ascii="GHEA Grapalat" w:hAnsi="GHEA Grapalat"/>
          <w:b/>
        </w:rPr>
      </w:pPr>
    </w:p>
    <w:p w14:paraId="7E1F83DB" w14:textId="77777777" w:rsidR="00096865" w:rsidRDefault="00096865" w:rsidP="009366D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2248F2">
        <w:rPr>
          <w:rFonts w:ascii="GHEA Grapalat" w:hAnsi="GHEA Grapalat"/>
          <w:b/>
        </w:rPr>
        <w:t>ОТКРЫТЫЙ КОНКУРС</w:t>
      </w:r>
    </w:p>
    <w:p w14:paraId="1A1257E8" w14:textId="77777777" w:rsidR="00520F57" w:rsidRPr="008842CE" w:rsidRDefault="00520F57" w:rsidP="009366D7">
      <w:pPr>
        <w:widowControl w:val="0"/>
        <w:jc w:val="center"/>
        <w:rPr>
          <w:rFonts w:ascii="GHEA Grapalat" w:hAnsi="GHEA Grapalat"/>
          <w:b/>
        </w:rPr>
      </w:pPr>
    </w:p>
    <w:p w14:paraId="4CC30FC2" w14:textId="77777777" w:rsidR="00096865" w:rsidRPr="003A1EBB" w:rsidRDefault="00096865" w:rsidP="009366D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72407352" w14:textId="77777777" w:rsidR="00096865" w:rsidRPr="003A1EBB" w:rsidRDefault="00543BAE" w:rsidP="009366D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2D94F592" w14:textId="77777777" w:rsidR="0061522D" w:rsidRPr="00625529" w:rsidRDefault="00450C30" w:rsidP="009366D7">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469DA15A" w14:textId="77777777" w:rsidR="00E17B7F" w:rsidRDefault="00E17B7F" w:rsidP="009366D7">
      <w:pPr>
        <w:rPr>
          <w:rFonts w:ascii="GHEA Grapalat" w:hAnsi="GHEA Grapalat"/>
          <w:spacing w:val="-6"/>
        </w:rPr>
      </w:pPr>
      <w:r>
        <w:rPr>
          <w:rFonts w:ascii="GHEA Grapalat" w:hAnsi="GHEA Grapalat"/>
          <w:spacing w:val="-6"/>
        </w:rPr>
        <w:br w:type="page"/>
      </w:r>
    </w:p>
    <w:p w14:paraId="2843E631" w14:textId="654C414B" w:rsidR="00096865" w:rsidRPr="006D2DF7" w:rsidRDefault="00E17B7F" w:rsidP="009366D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2248F2">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84355D">
        <w:rPr>
          <w:rFonts w:ascii="GHEA Grapalat" w:hAnsi="GHEA Grapalat"/>
          <w:spacing w:val="-6"/>
        </w:rPr>
        <w:t>EQ-BMKhAshDzB-</w:t>
      </w:r>
      <w:r w:rsidR="00F93B5C">
        <w:rPr>
          <w:rFonts w:ascii="GHEA Grapalat" w:hAnsi="GHEA Grapalat"/>
          <w:spacing w:val="-6"/>
        </w:rPr>
        <w:t>26/1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4FE2C03D" w14:textId="77777777" w:rsidR="00096865" w:rsidRPr="000B2CFA" w:rsidRDefault="00096865" w:rsidP="009366D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8F5C737" w14:textId="77777777" w:rsidR="00096865" w:rsidRPr="009044F1" w:rsidRDefault="00096865" w:rsidP="009366D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7E867C4" w14:textId="77777777" w:rsidR="00926875" w:rsidRPr="009044F1" w:rsidRDefault="00926875" w:rsidP="009366D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49E19B6D" w14:textId="77777777" w:rsidR="00096865" w:rsidRPr="009044F1" w:rsidRDefault="00096865" w:rsidP="009366D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F147A8A" w14:textId="313FA539" w:rsidR="003E1421" w:rsidRPr="009044F1" w:rsidRDefault="00A81DD5" w:rsidP="009366D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D30539">
        <w:rPr>
          <w:rFonts w:ascii="GHEA Grapalat" w:hAnsi="GHEA Grapalat"/>
          <w:sz w:val="24"/>
          <w:szCs w:val="24"/>
          <w:u w:val="single"/>
        </w:rPr>
        <w:t>gor.muradyan@yerevan.am</w:t>
      </w:r>
      <w:r w:rsidRPr="009044F1">
        <w:rPr>
          <w:rFonts w:ascii="GHEA Grapalat" w:hAnsi="GHEA Grapalat"/>
          <w:sz w:val="24"/>
          <w:szCs w:val="24"/>
        </w:rPr>
        <w:t>".</w:t>
      </w:r>
    </w:p>
    <w:p w14:paraId="7FADE715" w14:textId="77777777" w:rsidR="00096865" w:rsidRPr="009044F1" w:rsidRDefault="00F5653D" w:rsidP="009366D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D8700A5" w14:textId="77777777" w:rsidR="00096865" w:rsidRPr="009044F1" w:rsidRDefault="00096865" w:rsidP="009366D7">
      <w:pPr>
        <w:pStyle w:val="Heading3"/>
        <w:keepNext w:val="0"/>
        <w:widowControl w:val="0"/>
        <w:spacing w:line="240" w:lineRule="auto"/>
        <w:rPr>
          <w:rFonts w:ascii="GHEA Grapalat" w:hAnsi="GHEA Grapalat"/>
          <w:sz w:val="24"/>
          <w:szCs w:val="24"/>
        </w:rPr>
      </w:pPr>
    </w:p>
    <w:p w14:paraId="4F30A90F" w14:textId="77777777" w:rsidR="00096865" w:rsidRPr="009044F1" w:rsidRDefault="00F63BBB" w:rsidP="009366D7">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8D28C9A" w14:textId="564083C6" w:rsidR="00096865" w:rsidRPr="009044F1" w:rsidRDefault="00845AA5" w:rsidP="009366D7">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9F7372" w:rsidRPr="00F93B5C">
        <w:rPr>
          <w:rFonts w:ascii="GHEA Grapalat" w:hAnsi="GHEA Grapalat"/>
          <w:i w:val="0"/>
          <w:sz w:val="24"/>
          <w:szCs w:val="24"/>
        </w:rPr>
        <w:t>консультационных работ по составлению проектно-сметной документации канатной дороги из административного района центр города Еревана в административный район Нор Норк в соответствии с международными стандартами и лучшим опытом</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w:t>
      </w:r>
      <w:r w:rsidR="0057265B">
        <w:rPr>
          <w:rFonts w:ascii="GHEA Grapalat" w:hAnsi="GHEA Grapalat"/>
          <w:i w:val="0"/>
          <w:sz w:val="24"/>
          <w:szCs w:val="24"/>
          <w:lang w:val="hy-AM"/>
        </w:rPr>
        <w:t xml:space="preserve"> </w:t>
      </w:r>
      <w:r w:rsidR="0057265B" w:rsidRPr="00F35557">
        <w:rPr>
          <w:rFonts w:ascii="GHEA Grapalat" w:hAnsi="GHEA Grapalat"/>
          <w:i w:val="0"/>
          <w:sz w:val="24"/>
          <w:szCs w:val="24"/>
        </w:rPr>
        <w:t>мэрии Еревана</w:t>
      </w:r>
      <w:r w:rsidRPr="009044F1">
        <w:rPr>
          <w:rFonts w:ascii="GHEA Grapalat" w:hAnsi="GHEA Grapalat"/>
          <w:i w:val="0"/>
          <w:sz w:val="24"/>
          <w:szCs w:val="24"/>
        </w:rPr>
        <w:t>, котор</w:t>
      </w:r>
      <w:r w:rsidR="009F7372">
        <w:rPr>
          <w:rFonts w:ascii="GHEA Grapalat" w:hAnsi="GHEA Grapalat"/>
          <w:i w:val="0"/>
          <w:sz w:val="24"/>
          <w:szCs w:val="24"/>
        </w:rPr>
        <w:t>ы</w:t>
      </w:r>
      <w:r w:rsidRPr="009044F1">
        <w:rPr>
          <w:rFonts w:ascii="GHEA Grapalat" w:hAnsi="GHEA Grapalat"/>
          <w:i w:val="0"/>
          <w:sz w:val="24"/>
          <w:szCs w:val="24"/>
        </w:rPr>
        <w:t xml:space="preserve"> сгруппирован в</w:t>
      </w:r>
      <w:r w:rsidR="009F7372">
        <w:rPr>
          <w:rFonts w:ascii="GHEA Grapalat" w:hAnsi="GHEA Grapalat"/>
          <w:i w:val="0"/>
          <w:sz w:val="24"/>
          <w:szCs w:val="24"/>
        </w:rPr>
        <w:t xml:space="preserve"> 1</w:t>
      </w:r>
      <w:r w:rsidRPr="009044F1">
        <w:rPr>
          <w:rFonts w:ascii="GHEA Grapalat" w:hAnsi="GHEA Grapalat"/>
          <w:i w:val="0"/>
          <w:sz w:val="24"/>
          <w:szCs w:val="24"/>
        </w:rPr>
        <w:t xml:space="preserve"> лот</w:t>
      </w:r>
      <w:r w:rsidR="009F7372">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49E159C6" w14:textId="77777777" w:rsidTr="00216275">
        <w:trPr>
          <w:jc w:val="center"/>
        </w:trPr>
        <w:tc>
          <w:tcPr>
            <w:tcW w:w="3059" w:type="dxa"/>
            <w:gridSpan w:val="2"/>
            <w:vAlign w:val="center"/>
          </w:tcPr>
          <w:p w14:paraId="6068B5DA" w14:textId="77777777" w:rsidR="00216275" w:rsidRPr="00CF0C78" w:rsidRDefault="00216275" w:rsidP="009366D7">
            <w:pPr>
              <w:pStyle w:val="BodyTextIndent2"/>
              <w:widowControl w:val="0"/>
              <w:spacing w:line="240" w:lineRule="auto"/>
              <w:ind w:firstLine="0"/>
              <w:jc w:val="center"/>
              <w:rPr>
                <w:rFonts w:ascii="GHEA Grapalat" w:hAnsi="GHEA Grapalat"/>
                <w:b/>
                <w:bCs/>
                <w:iCs/>
                <w:sz w:val="24"/>
                <w:szCs w:val="24"/>
              </w:rPr>
            </w:pPr>
            <w:r w:rsidRPr="00CF0C78">
              <w:rPr>
                <w:rFonts w:ascii="GHEA Grapalat" w:hAnsi="GHEA Grapalat"/>
                <w:b/>
                <w:iCs/>
                <w:sz w:val="24"/>
                <w:szCs w:val="24"/>
              </w:rPr>
              <w:t>Лот</w:t>
            </w:r>
          </w:p>
        </w:tc>
        <w:tc>
          <w:tcPr>
            <w:tcW w:w="6175" w:type="dxa"/>
            <w:vMerge w:val="restart"/>
            <w:vAlign w:val="center"/>
          </w:tcPr>
          <w:p w14:paraId="2C155818" w14:textId="77777777" w:rsidR="00216275" w:rsidRPr="00CF0C78" w:rsidRDefault="00216275" w:rsidP="009366D7">
            <w:pPr>
              <w:pStyle w:val="BodyTextIndent2"/>
              <w:widowControl w:val="0"/>
              <w:spacing w:line="240" w:lineRule="auto"/>
              <w:ind w:firstLine="0"/>
              <w:jc w:val="center"/>
              <w:rPr>
                <w:rFonts w:ascii="GHEA Grapalat" w:hAnsi="GHEA Grapalat"/>
                <w:b/>
                <w:bCs/>
                <w:iCs/>
                <w:sz w:val="24"/>
                <w:szCs w:val="24"/>
              </w:rPr>
            </w:pPr>
            <w:r w:rsidRPr="00CF0C78">
              <w:rPr>
                <w:rFonts w:ascii="GHEA Grapalat" w:hAnsi="GHEA Grapalat"/>
                <w:b/>
                <w:iCs/>
                <w:sz w:val="24"/>
                <w:szCs w:val="24"/>
              </w:rPr>
              <w:t>Наименование лота</w:t>
            </w:r>
          </w:p>
        </w:tc>
      </w:tr>
      <w:tr w:rsidR="00216275" w:rsidRPr="009044F1" w14:paraId="57DF63CA" w14:textId="77777777" w:rsidTr="00216275">
        <w:trPr>
          <w:jc w:val="center"/>
        </w:trPr>
        <w:tc>
          <w:tcPr>
            <w:tcW w:w="1331" w:type="dxa"/>
            <w:vAlign w:val="center"/>
          </w:tcPr>
          <w:p w14:paraId="653DDE97" w14:textId="77777777" w:rsidR="00216275" w:rsidRPr="00CF0C78" w:rsidRDefault="00216275" w:rsidP="009366D7">
            <w:pPr>
              <w:pStyle w:val="BodyTextIndent2"/>
              <w:widowControl w:val="0"/>
              <w:spacing w:line="240" w:lineRule="auto"/>
              <w:ind w:firstLine="0"/>
              <w:jc w:val="center"/>
              <w:rPr>
                <w:rFonts w:ascii="GHEA Grapalat" w:hAnsi="GHEA Grapalat"/>
                <w:iCs/>
                <w:sz w:val="24"/>
                <w:szCs w:val="24"/>
              </w:rPr>
            </w:pPr>
            <w:r w:rsidRPr="00CF0C78">
              <w:rPr>
                <w:rFonts w:ascii="GHEA Grapalat" w:hAnsi="GHEA Grapalat"/>
                <w:b/>
                <w:iCs/>
                <w:sz w:val="24"/>
                <w:szCs w:val="24"/>
              </w:rPr>
              <w:t>Номер</w:t>
            </w:r>
            <w:r w:rsidR="006F6C8A" w:rsidRPr="00CF0C78">
              <w:rPr>
                <w:rFonts w:ascii="GHEA Grapalat" w:hAnsi="GHEA Grapalat"/>
                <w:b/>
                <w:iCs/>
                <w:sz w:val="24"/>
                <w:szCs w:val="24"/>
              </w:rPr>
              <w:t xml:space="preserve"> лота</w:t>
            </w:r>
          </w:p>
        </w:tc>
        <w:tc>
          <w:tcPr>
            <w:tcW w:w="1728" w:type="dxa"/>
            <w:vAlign w:val="center"/>
          </w:tcPr>
          <w:p w14:paraId="119122A5" w14:textId="77777777" w:rsidR="00216275" w:rsidRPr="00CF0C78" w:rsidRDefault="00216275" w:rsidP="009366D7">
            <w:pPr>
              <w:pStyle w:val="BodyTextIndent2"/>
              <w:widowControl w:val="0"/>
              <w:spacing w:line="240" w:lineRule="auto"/>
              <w:ind w:firstLine="0"/>
              <w:jc w:val="center"/>
              <w:rPr>
                <w:rFonts w:ascii="GHEA Grapalat" w:hAnsi="GHEA Grapalat"/>
                <w:b/>
                <w:iCs/>
                <w:sz w:val="24"/>
                <w:szCs w:val="24"/>
              </w:rPr>
            </w:pPr>
            <w:r w:rsidRPr="00CF0C78">
              <w:rPr>
                <w:rFonts w:ascii="GHEA Grapalat" w:hAnsi="GHEA Grapalat"/>
                <w:b/>
                <w:iCs/>
                <w:sz w:val="24"/>
                <w:szCs w:val="24"/>
              </w:rPr>
              <w:t>Цена закупки</w:t>
            </w:r>
          </w:p>
        </w:tc>
        <w:tc>
          <w:tcPr>
            <w:tcW w:w="6175" w:type="dxa"/>
            <w:vMerge/>
            <w:vAlign w:val="center"/>
          </w:tcPr>
          <w:p w14:paraId="07EADAFA" w14:textId="77777777" w:rsidR="00216275" w:rsidRPr="00CF0C78" w:rsidRDefault="00216275" w:rsidP="009366D7">
            <w:pPr>
              <w:pStyle w:val="BodyTextIndent2"/>
              <w:widowControl w:val="0"/>
              <w:spacing w:line="240" w:lineRule="auto"/>
              <w:ind w:firstLine="0"/>
              <w:rPr>
                <w:rFonts w:ascii="GHEA Grapalat" w:hAnsi="GHEA Grapalat"/>
                <w:iCs/>
                <w:sz w:val="24"/>
                <w:szCs w:val="24"/>
                <w:u w:val="single"/>
              </w:rPr>
            </w:pPr>
          </w:p>
        </w:tc>
      </w:tr>
      <w:tr w:rsidR="006D24E1" w:rsidRPr="009044F1" w14:paraId="22255DA5" w14:textId="77777777" w:rsidTr="00FB363C">
        <w:trPr>
          <w:trHeight w:val="1016"/>
          <w:jc w:val="center"/>
        </w:trPr>
        <w:tc>
          <w:tcPr>
            <w:tcW w:w="1331" w:type="dxa"/>
            <w:vAlign w:val="center"/>
          </w:tcPr>
          <w:p w14:paraId="3004145A" w14:textId="77777777" w:rsidR="006D24E1" w:rsidRPr="00CF0C78" w:rsidRDefault="006D24E1" w:rsidP="009366D7">
            <w:pPr>
              <w:pStyle w:val="BodyTextIndent2"/>
              <w:spacing w:line="240" w:lineRule="auto"/>
              <w:ind w:firstLine="0"/>
              <w:jc w:val="center"/>
              <w:rPr>
                <w:rFonts w:ascii="GHEA Grapalat" w:hAnsi="GHEA Grapalat"/>
                <w:iCs/>
                <w:sz w:val="18"/>
                <w:szCs w:val="22"/>
              </w:rPr>
            </w:pPr>
            <w:r w:rsidRPr="00CF0C78">
              <w:rPr>
                <w:rFonts w:ascii="GHEA Grapalat" w:hAnsi="GHEA Grapalat"/>
                <w:iCs/>
                <w:sz w:val="18"/>
                <w:szCs w:val="22"/>
              </w:rPr>
              <w:t>1</w:t>
            </w:r>
          </w:p>
        </w:tc>
        <w:tc>
          <w:tcPr>
            <w:tcW w:w="1728" w:type="dxa"/>
            <w:vAlign w:val="center"/>
          </w:tcPr>
          <w:p w14:paraId="278D7D9D" w14:textId="368A82E7" w:rsidR="006D24E1" w:rsidRPr="00CF0C78" w:rsidRDefault="009F7372" w:rsidP="009366D7">
            <w:pPr>
              <w:pStyle w:val="BodyTextIndent2"/>
              <w:spacing w:line="240" w:lineRule="auto"/>
              <w:ind w:firstLine="0"/>
              <w:jc w:val="center"/>
              <w:rPr>
                <w:rFonts w:ascii="GHEA Grapalat" w:hAnsi="GHEA Grapalat"/>
                <w:bCs/>
                <w:iCs/>
              </w:rPr>
            </w:pPr>
            <w:r w:rsidRPr="00CF0C78">
              <w:rPr>
                <w:rFonts w:ascii="GHEA Grapalat" w:hAnsi="GHEA Grapalat"/>
                <w:bCs/>
                <w:iCs/>
              </w:rPr>
              <w:t>500 000 000</w:t>
            </w:r>
          </w:p>
        </w:tc>
        <w:tc>
          <w:tcPr>
            <w:tcW w:w="6175" w:type="dxa"/>
            <w:vAlign w:val="center"/>
          </w:tcPr>
          <w:p w14:paraId="7A18BD5C" w14:textId="4F6FF0B9" w:rsidR="006D24E1" w:rsidRPr="00CF0C78" w:rsidRDefault="009F7372" w:rsidP="009366D7">
            <w:pPr>
              <w:jc w:val="both"/>
              <w:rPr>
                <w:rFonts w:ascii="GHEA Grapalat" w:hAnsi="GHEA Grapalat"/>
                <w:iCs/>
                <w:sz w:val="20"/>
                <w:szCs w:val="18"/>
                <w:lang w:val="hy-AM"/>
              </w:rPr>
            </w:pPr>
            <w:r w:rsidRPr="00CF0C78">
              <w:rPr>
                <w:rFonts w:ascii="GHEA Grapalat" w:hAnsi="GHEA Grapalat"/>
                <w:iCs/>
              </w:rPr>
              <w:t>консультационные работы по составлению проектно-сметной документации канатной дороги из административного района центр города Еревана в административный район Нор Норк в соответствии с международными стандартами и лучшим опытом</w:t>
            </w:r>
          </w:p>
        </w:tc>
      </w:tr>
    </w:tbl>
    <w:p w14:paraId="5E18E247" w14:textId="77777777" w:rsidR="00096865" w:rsidRPr="009044F1" w:rsidRDefault="00816505" w:rsidP="009366D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7BAD97C7" w14:textId="77777777" w:rsidR="00FB363C" w:rsidRDefault="00FB363C" w:rsidP="009366D7">
      <w:pPr>
        <w:widowControl w:val="0"/>
        <w:jc w:val="center"/>
        <w:rPr>
          <w:rFonts w:ascii="GHEA Grapalat" w:hAnsi="GHEA Grapalat"/>
          <w:b/>
          <w:lang w:val="hy-AM"/>
        </w:rPr>
      </w:pPr>
    </w:p>
    <w:p w14:paraId="4DA4B344" w14:textId="77777777" w:rsidR="00096865" w:rsidRPr="009044F1" w:rsidRDefault="00693101" w:rsidP="009366D7">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27E08DA" w14:textId="77777777" w:rsidR="00A544B0" w:rsidRDefault="00A544B0" w:rsidP="009366D7">
      <w:pPr>
        <w:widowControl w:val="0"/>
        <w:tabs>
          <w:tab w:val="left" w:pos="1134"/>
        </w:tabs>
        <w:ind w:firstLine="567"/>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14:paraId="7826622B" w14:textId="77777777" w:rsidR="00A544B0" w:rsidRDefault="00A544B0" w:rsidP="009366D7">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14:paraId="7390F6B1" w14:textId="77777777" w:rsidR="00A544B0" w:rsidRDefault="00A544B0" w:rsidP="009366D7">
      <w:pPr>
        <w:widowControl w:val="0"/>
        <w:tabs>
          <w:tab w:val="left" w:pos="1134"/>
        </w:tabs>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1B54D3DF" w14:textId="77777777" w:rsidR="00A544B0" w:rsidRDefault="00A544B0" w:rsidP="009366D7">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050D753" w14:textId="77777777" w:rsidR="00A544B0" w:rsidRDefault="00A544B0" w:rsidP="009366D7">
      <w:pPr>
        <w:widowControl w:val="0"/>
        <w:tabs>
          <w:tab w:val="left" w:pos="1134"/>
        </w:tabs>
        <w:ind w:firstLine="567"/>
        <w:jc w:val="both"/>
        <w:rPr>
          <w:rFonts w:ascii="GHEA Grapalat" w:hAnsi="GHEA Grapalat"/>
        </w:rPr>
      </w:pPr>
      <w:r>
        <w:rPr>
          <w:rFonts w:ascii="GHEA Grapalat" w:hAnsi="GHEA Grapalat"/>
        </w:rPr>
        <w:t>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58613F4D" w14:textId="77777777" w:rsidR="00A544B0" w:rsidRDefault="00A544B0" w:rsidP="009366D7">
      <w:pPr>
        <w:widowControl w:val="0"/>
        <w:tabs>
          <w:tab w:val="left" w:pos="1134"/>
        </w:tabs>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25C65700" w14:textId="77777777" w:rsidR="00A544B0" w:rsidRDefault="00A544B0" w:rsidP="009366D7">
      <w:pPr>
        <w:widowControl w:val="0"/>
        <w:tabs>
          <w:tab w:val="left" w:pos="1134"/>
        </w:tabs>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5044F4D" w14:textId="77777777" w:rsidR="00A544B0" w:rsidRDefault="00A544B0" w:rsidP="009366D7">
      <w:pPr>
        <w:widowControl w:val="0"/>
        <w:tabs>
          <w:tab w:val="left" w:pos="1134"/>
        </w:tabs>
        <w:ind w:firstLine="567"/>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1630E92" w14:textId="77777777" w:rsidR="00A544B0" w:rsidRDefault="00A544B0" w:rsidP="009366D7">
      <w:pPr>
        <w:pStyle w:val="NormalWeb"/>
        <w:widowControl w:val="0"/>
        <w:numPr>
          <w:ilvl w:val="0"/>
          <w:numId w:val="10"/>
        </w:numPr>
        <w:tabs>
          <w:tab w:val="left" w:pos="1134"/>
        </w:tabs>
        <w:spacing w:before="0" w:beforeAutospacing="0" w:after="0" w:afterAutospacing="0"/>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w:t>
      </w:r>
      <w:r>
        <w:rPr>
          <w:rFonts w:ascii="GHEA Grapalat" w:hAnsi="GHEA Grapalat" w:cs="Sylfaen"/>
        </w:rPr>
        <w:lastRenderedPageBreak/>
        <w:t>срок, установленный приглашением и (или) договором, не выплатил сумму обеспечения заявки или договора;</w:t>
      </w:r>
    </w:p>
    <w:p w14:paraId="6032C975" w14:textId="77777777" w:rsidR="00A544B0" w:rsidRDefault="00A544B0" w:rsidP="009366D7">
      <w:pPr>
        <w:pStyle w:val="NormalWeb"/>
        <w:widowControl w:val="0"/>
        <w:numPr>
          <w:ilvl w:val="0"/>
          <w:numId w:val="10"/>
        </w:numPr>
        <w:tabs>
          <w:tab w:val="left" w:pos="1134"/>
        </w:tabs>
        <w:spacing w:before="0" w:beforeAutospacing="0" w:after="0" w:afterAutospacing="0"/>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17678637" w14:textId="77777777" w:rsidR="00A544B0" w:rsidRPr="00D07A78" w:rsidRDefault="00A544B0" w:rsidP="009366D7">
      <w:pPr>
        <w:widowControl w:val="0"/>
        <w:tabs>
          <w:tab w:val="left" w:pos="1134"/>
        </w:tabs>
        <w:ind w:firstLine="567"/>
        <w:jc w:val="both"/>
        <w:rPr>
          <w:rFonts w:ascii="GHEA Grapalat" w:hAnsi="GHEA Grapalat"/>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994B75B" w14:textId="77777777" w:rsidR="00D07A78" w:rsidRPr="00D07A78" w:rsidRDefault="00D07A78" w:rsidP="009366D7">
      <w:pPr>
        <w:jc w:val="both"/>
        <w:rPr>
          <w:rFonts w:ascii="GHEA Grapalat" w:hAnsi="GHEA Grapalat"/>
        </w:rPr>
      </w:pPr>
      <w:r>
        <w:rPr>
          <w:rFonts w:ascii="GHEA Grapalat" w:hAnsi="GHEA Grapalat"/>
        </w:rPr>
        <w:t>2.3.</w:t>
      </w:r>
      <w:r w:rsidRPr="00D07A78">
        <w:rPr>
          <w:rFonts w:ascii="GHEA Grapalat" w:hAnsi="GHEA Grapalat"/>
        </w:rPr>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58319170" w14:textId="77777777" w:rsidR="00A544B0" w:rsidRDefault="00A544B0" w:rsidP="009366D7">
      <w:pPr>
        <w:widowControl w:val="0"/>
        <w:tabs>
          <w:tab w:val="left" w:pos="1134"/>
        </w:tabs>
        <w:ind w:firstLine="567"/>
        <w:jc w:val="both"/>
        <w:rPr>
          <w:rFonts w:ascii="GHEA Grapalat" w:hAnsi="GHEA Grapalat"/>
        </w:rPr>
      </w:pPr>
      <w:r>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0A558D2"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rPr>
        <w:t>По смыслу пункта 119 Порядка:</w:t>
      </w:r>
    </w:p>
    <w:p w14:paraId="624D2FAD"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462AF350"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8C525D7"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14:paraId="2B2D6AA8"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8617E9C"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F42D667"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2F9342D"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14:paraId="1D538435"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2803A146"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w:t>
      </w:r>
      <w:r>
        <w:rPr>
          <w:rFonts w:ascii="GHEA Grapalat" w:hAnsi="GHEA Grapalat"/>
          <w:color w:val="000000"/>
        </w:rPr>
        <w:lastRenderedPageBreak/>
        <w:t>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E4EC0DD"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49AE3C"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14:paraId="0BAE065F" w14:textId="77777777" w:rsidR="00A544B0" w:rsidRDefault="00A544B0" w:rsidP="009366D7">
      <w:pPr>
        <w:widowControl w:val="0"/>
        <w:tabs>
          <w:tab w:val="left" w:pos="1134"/>
        </w:tabs>
        <w:ind w:firstLine="567"/>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2E37246F" w14:textId="77777777" w:rsidR="00A544B0" w:rsidRDefault="00A544B0" w:rsidP="009366D7">
      <w:pPr>
        <w:widowControl w:val="0"/>
        <w:ind w:firstLine="567"/>
        <w:jc w:val="both"/>
        <w:rPr>
          <w:rFonts w:ascii="GHEA Grapalat" w:hAnsi="GHEA Grapalat"/>
          <w:spacing w:val="-6"/>
          <w:lang w:val="hy-AM"/>
        </w:rPr>
      </w:pPr>
      <w:r>
        <w:rPr>
          <w:rFonts w:ascii="GHEA Grapalat" w:hAnsi="GHEA Grapalat"/>
          <w:b/>
          <w:bCs/>
        </w:rPr>
        <w:t>Отобранный</w:t>
      </w:r>
      <w:r>
        <w:rPr>
          <w:rFonts w:ascii="GHEA Grapalat" w:hAnsi="GHEA Grapalat"/>
          <w:b/>
          <w:bCs/>
          <w:spacing w:val="-6"/>
        </w:rPr>
        <w:t xml:space="preserve"> участник определяется в соответствии с частью 2 статьи 44 Закона </w:t>
      </w:r>
      <w:r>
        <w:rPr>
          <w:rFonts w:ascii="GHEA Grapalat" w:hAnsi="GHEA Grapalat"/>
          <w:b/>
          <w:bCs/>
        </w:rPr>
        <w:t xml:space="preserve">РА "О закупках" </w:t>
      </w:r>
      <w:r>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Pr>
          <w:rFonts w:ascii="GHEA Grapalat" w:hAnsi="GHEA Grapalat"/>
          <w:spacing w:val="-6"/>
          <w:lang w:val="hy-AM"/>
        </w:rPr>
        <w:t>.</w:t>
      </w:r>
    </w:p>
    <w:p w14:paraId="147D7977" w14:textId="77777777" w:rsidR="00A544B0" w:rsidRDefault="00A544B0" w:rsidP="009366D7">
      <w:pPr>
        <w:widowControl w:val="0"/>
        <w:tabs>
          <w:tab w:val="left" w:pos="1134"/>
        </w:tabs>
        <w:ind w:firstLine="567"/>
        <w:jc w:val="both"/>
        <w:rPr>
          <w:rFonts w:ascii="GHEA Grapalat" w:hAnsi="GHEA Grapalat" w:cs="Arial"/>
        </w:rPr>
      </w:pPr>
      <w:r>
        <w:rPr>
          <w:rFonts w:ascii="GHEA Grapalat" w:hAnsi="GHEA Grapalat"/>
        </w:rPr>
        <w:t>2.4. Участник должен иметь требуемые для исполнения предусмотренных заключаемым договором обязательств:</w:t>
      </w:r>
    </w:p>
    <w:p w14:paraId="2CA9741E" w14:textId="77777777" w:rsidR="00A544B0" w:rsidRDefault="00A544B0" w:rsidP="009366D7">
      <w:pPr>
        <w:widowControl w:val="0"/>
        <w:tabs>
          <w:tab w:val="left" w:pos="1134"/>
        </w:tabs>
        <w:ind w:firstLine="567"/>
        <w:jc w:val="both"/>
        <w:rPr>
          <w:rFonts w:ascii="GHEA Grapalat" w:hAnsi="GHEA Grapalat" w:cs="Arial"/>
        </w:rPr>
      </w:pPr>
      <w:r>
        <w:rPr>
          <w:rFonts w:ascii="GHEA Grapalat" w:hAnsi="GHEA Grapalat"/>
        </w:rPr>
        <w:t>1)</w:t>
      </w:r>
      <w:r>
        <w:rPr>
          <w:rFonts w:ascii="GHEA Grapalat" w:hAnsi="GHEA Grapalat"/>
        </w:rPr>
        <w:tab/>
        <w:t>профессиональный опыт,</w:t>
      </w:r>
    </w:p>
    <w:p w14:paraId="7BD86AFA" w14:textId="77777777" w:rsidR="00A544B0" w:rsidRDefault="00A544B0" w:rsidP="009366D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трудовые ресурсы.</w:t>
      </w:r>
    </w:p>
    <w:p w14:paraId="388CEEFC" w14:textId="77777777" w:rsidR="00A544B0" w:rsidRDefault="00A544B0" w:rsidP="009366D7">
      <w:pPr>
        <w:widowControl w:val="0"/>
        <w:tabs>
          <w:tab w:val="left" w:pos="1134"/>
        </w:tabs>
        <w:ind w:firstLine="567"/>
        <w:jc w:val="both"/>
        <w:rPr>
          <w:rFonts w:ascii="GHEA Grapalat" w:hAnsi="GHEA Grapalat"/>
          <w:b/>
          <w:bCs/>
        </w:rPr>
      </w:pPr>
      <w:r>
        <w:rPr>
          <w:rFonts w:ascii="GHEA Grapalat" w:hAnsi="GHEA Grapalat"/>
          <w:b/>
          <w:bCs/>
        </w:rPr>
        <w:t>Оценка заявки участника будет проводиться в соответствии со следующими критериями и порядком.</w:t>
      </w:r>
    </w:p>
    <w:p w14:paraId="11B8FE42" w14:textId="77777777" w:rsidR="00A544B0" w:rsidRDefault="00A544B0" w:rsidP="009366D7">
      <w:pPr>
        <w:widowControl w:val="0"/>
        <w:tabs>
          <w:tab w:val="left" w:pos="1134"/>
        </w:tabs>
        <w:ind w:firstLine="567"/>
        <w:jc w:val="both"/>
        <w:rPr>
          <w:rFonts w:ascii="GHEA Grapalat" w:hAnsi="GHEA Grapalat"/>
          <w:b/>
          <w:bCs/>
        </w:rPr>
      </w:pPr>
      <w:r>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6400"/>
        <w:gridCol w:w="3510"/>
      </w:tblGrid>
      <w:tr w:rsidR="00A544B0" w14:paraId="27ECC4EE" w14:textId="77777777" w:rsidTr="00A544B0">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00FEF31C" w14:textId="77777777" w:rsidR="00A544B0" w:rsidRDefault="00A544B0" w:rsidP="009366D7">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FC13770" w14:textId="77777777" w:rsidR="00A544B0" w:rsidRDefault="00A544B0" w:rsidP="009366D7">
            <w:pPr>
              <w:ind w:firstLine="567"/>
              <w:jc w:val="both"/>
              <w:rPr>
                <w:rFonts w:ascii="GHEA Grapalat" w:hAnsi="GHEA Grapalat" w:cs="Sylfaen"/>
                <w:b/>
                <w:sz w:val="20"/>
              </w:rPr>
            </w:pPr>
            <w:r>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2789B5B" w14:textId="77777777" w:rsidR="00A544B0" w:rsidRDefault="00A544B0" w:rsidP="009366D7">
            <w:pPr>
              <w:jc w:val="center"/>
              <w:rPr>
                <w:rFonts w:ascii="GHEA Grapalat" w:hAnsi="GHEA Grapalat" w:cs="Sylfaen"/>
                <w:b/>
                <w:sz w:val="20"/>
              </w:rPr>
            </w:pPr>
            <w:r>
              <w:rPr>
                <w:rFonts w:ascii="GHEA Grapalat" w:hAnsi="GHEA Grapalat" w:cs="Sylfaen"/>
                <w:b/>
                <w:sz w:val="20"/>
              </w:rPr>
              <w:t>Оценка</w:t>
            </w:r>
          </w:p>
        </w:tc>
      </w:tr>
      <w:tr w:rsidR="00A544B0" w14:paraId="16021228" w14:textId="77777777" w:rsidTr="00A544B0">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414BB441" w14:textId="77777777" w:rsidR="00A544B0" w:rsidRDefault="00A544B0" w:rsidP="009366D7">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104EFAA2" w14:textId="77777777" w:rsidR="00A544B0" w:rsidRDefault="00A544B0" w:rsidP="009366D7">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40F1C43C" w14:textId="77777777" w:rsidR="00A544B0" w:rsidRDefault="00A544B0" w:rsidP="009366D7">
            <w:pPr>
              <w:jc w:val="center"/>
              <w:rPr>
                <w:rFonts w:ascii="GHEA Grapalat" w:hAnsi="GHEA Grapalat" w:cs="Sylfaen"/>
                <w:sz w:val="20"/>
              </w:rPr>
            </w:pPr>
            <w:r>
              <w:rPr>
                <w:rFonts w:ascii="GHEA Grapalat" w:hAnsi="GHEA Grapalat" w:cs="Sylfaen"/>
                <w:b/>
                <w:sz w:val="20"/>
              </w:rPr>
              <w:t>Пропорции</w:t>
            </w:r>
          </w:p>
        </w:tc>
      </w:tr>
      <w:tr w:rsidR="00A544B0" w14:paraId="245A0BA4" w14:textId="77777777" w:rsidTr="00A544B0">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687F52A2" w14:textId="77777777" w:rsidR="00A544B0" w:rsidRDefault="00A544B0" w:rsidP="009366D7">
            <w:pPr>
              <w:ind w:firstLine="567"/>
              <w:jc w:val="both"/>
              <w:rPr>
                <w:rFonts w:ascii="GHEA Grapalat" w:hAnsi="GHEA Grapalat" w:cs="Sylfaen"/>
                <w:sz w:val="20"/>
              </w:rPr>
            </w:pPr>
            <w:r>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7920357" w14:textId="77777777" w:rsidR="00A544B0" w:rsidRDefault="00A544B0" w:rsidP="009366D7">
            <w:pPr>
              <w:ind w:firstLine="567"/>
              <w:jc w:val="both"/>
              <w:rPr>
                <w:rFonts w:ascii="GHEA Grapalat" w:hAnsi="GHEA Grapalat" w:cs="Sylfaen"/>
                <w:b/>
                <w:sz w:val="20"/>
              </w:rPr>
            </w:pPr>
            <w:r>
              <w:rPr>
                <w:rFonts w:ascii="GHEA Grapalat" w:hAnsi="GHEA Grapalat" w:cs="Sylfaen"/>
                <w:b/>
                <w:sz w:val="20"/>
              </w:rPr>
              <w:t>ТЕХНИЧЕСКОЕ ПРЕДЛОЖЕНИЕ (ТП</w:t>
            </w:r>
            <w:r>
              <w:rPr>
                <w:rFonts w:ascii="GHEA Grapalat" w:hAnsi="GHEA Grapalat" w:cs="Sylfaen"/>
                <w:b/>
                <w:sz w:val="20"/>
                <w:lang w:val="hy-AM"/>
              </w:rPr>
              <w:t xml:space="preserve"> </w:t>
            </w:r>
            <w:r>
              <w:rPr>
                <w:rFonts w:ascii="GHEA Grapalat" w:hAnsi="GHEA Grapalat" w:cs="Sylfaen"/>
                <w:b/>
                <w:sz w:val="20"/>
              </w:rPr>
              <w:t>= ТП 1</w:t>
            </w:r>
            <w:r>
              <w:rPr>
                <w:rFonts w:ascii="GHEA Grapalat" w:hAnsi="GHEA Grapalat" w:cs="Sylfaen"/>
                <w:b/>
                <w:sz w:val="20"/>
                <w:lang w:val="hy-AM"/>
              </w:rPr>
              <w:t xml:space="preserve"> </w:t>
            </w:r>
            <w:r>
              <w:rPr>
                <w:rFonts w:ascii="GHEA Grapalat" w:hAnsi="GHEA Grapalat" w:cs="Sylfaen"/>
                <w:b/>
                <w:sz w:val="20"/>
              </w:rPr>
              <w:t>+ ТП 2)</w:t>
            </w:r>
          </w:p>
          <w:p w14:paraId="37970F6D" w14:textId="77777777" w:rsidR="00A544B0" w:rsidRDefault="00A544B0" w:rsidP="009366D7">
            <w:pPr>
              <w:ind w:firstLine="567"/>
              <w:jc w:val="both"/>
              <w:rPr>
                <w:rFonts w:ascii="GHEA Grapalat" w:hAnsi="GHEA Grapalat" w:cs="Sylfaen"/>
                <w:b/>
                <w:sz w:val="20"/>
              </w:rPr>
            </w:pPr>
            <w:r>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93794F3" w14:textId="77777777" w:rsidR="00A544B0" w:rsidRDefault="00A544B0" w:rsidP="009366D7">
            <w:pPr>
              <w:ind w:firstLine="567"/>
              <w:jc w:val="center"/>
              <w:rPr>
                <w:rFonts w:ascii="GHEA Grapalat" w:hAnsi="GHEA Grapalat" w:cs="Sylfaen"/>
                <w:b/>
                <w:bCs/>
                <w:sz w:val="20"/>
              </w:rPr>
            </w:pPr>
            <w:r>
              <w:rPr>
                <w:rFonts w:ascii="GHEA Grapalat" w:hAnsi="GHEA Grapalat" w:cs="Sylfaen"/>
                <w:b/>
                <w:bCs/>
                <w:sz w:val="20"/>
              </w:rPr>
              <w:t>70 %</w:t>
            </w:r>
          </w:p>
        </w:tc>
      </w:tr>
      <w:tr w:rsidR="00A544B0" w14:paraId="21608B89" w14:textId="77777777" w:rsidTr="00A544B0">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2D7D527E" w14:textId="77777777" w:rsidR="00A544B0" w:rsidRDefault="00A544B0" w:rsidP="009366D7">
            <w:pPr>
              <w:ind w:firstLine="567"/>
              <w:jc w:val="both"/>
              <w:rPr>
                <w:rFonts w:ascii="GHEA Grapalat" w:hAnsi="GHEA Grapalat" w:cs="Sylfaen"/>
                <w:sz w:val="20"/>
              </w:rPr>
            </w:pPr>
            <w:r>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3BD2834A" w14:textId="77777777" w:rsidR="00A544B0" w:rsidRDefault="00A544B0" w:rsidP="009366D7">
            <w:pPr>
              <w:ind w:firstLine="567"/>
              <w:jc w:val="both"/>
              <w:rPr>
                <w:rFonts w:ascii="GHEA Grapalat" w:hAnsi="GHEA Grapalat" w:cs="Sylfaen"/>
                <w:b/>
                <w:sz w:val="20"/>
              </w:rPr>
            </w:pPr>
            <w:r>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6038DB8" w14:textId="77777777" w:rsidR="00A544B0" w:rsidRDefault="00A544B0" w:rsidP="009366D7">
            <w:pPr>
              <w:ind w:firstLine="567"/>
              <w:jc w:val="center"/>
              <w:rPr>
                <w:rFonts w:ascii="GHEA Grapalat" w:hAnsi="GHEA Grapalat" w:cs="Sylfaen"/>
                <w:b/>
                <w:bCs/>
                <w:sz w:val="20"/>
              </w:rPr>
            </w:pPr>
            <w:r>
              <w:rPr>
                <w:rFonts w:ascii="GHEA Grapalat" w:hAnsi="GHEA Grapalat" w:cs="Sylfaen"/>
                <w:b/>
                <w:bCs/>
                <w:sz w:val="20"/>
              </w:rPr>
              <w:t>30 %</w:t>
            </w:r>
          </w:p>
        </w:tc>
      </w:tr>
    </w:tbl>
    <w:p w14:paraId="0FD5C962" w14:textId="77777777" w:rsidR="00A544B0" w:rsidRDefault="00A544B0" w:rsidP="009366D7">
      <w:pPr>
        <w:widowControl w:val="0"/>
        <w:tabs>
          <w:tab w:val="left" w:pos="1134"/>
        </w:tabs>
        <w:ind w:firstLine="567"/>
        <w:jc w:val="both"/>
        <w:rPr>
          <w:rFonts w:ascii="GHEA Grapalat" w:hAnsi="GHEA Grapalat"/>
          <w:b/>
          <w:bCs/>
        </w:rPr>
      </w:pPr>
    </w:p>
    <w:p w14:paraId="179B7A70" w14:textId="77777777" w:rsidR="00A544B0" w:rsidRDefault="00A544B0" w:rsidP="009366D7">
      <w:pPr>
        <w:widowControl w:val="0"/>
        <w:tabs>
          <w:tab w:val="left" w:pos="1134"/>
        </w:tabs>
        <w:ind w:firstLine="567"/>
        <w:jc w:val="both"/>
        <w:rPr>
          <w:rFonts w:ascii="GHEA Grapalat" w:hAnsi="GHEA Grapalat" w:cs="Arial"/>
        </w:rPr>
      </w:pPr>
      <w:r>
        <w:rPr>
          <w:rFonts w:ascii="GHEA Grapalat" w:hAnsi="GHEA Grapalat"/>
        </w:rPr>
        <w:t>2.4.1 Предъявляемые к участнику:</w:t>
      </w:r>
    </w:p>
    <w:p w14:paraId="42B4D941" w14:textId="77777777" w:rsidR="00A544B0" w:rsidRDefault="00A544B0" w:rsidP="009366D7">
      <w:pPr>
        <w:widowControl w:val="0"/>
        <w:tabs>
          <w:tab w:val="left" w:pos="1134"/>
        </w:tabs>
        <w:ind w:firstLine="567"/>
        <w:jc w:val="both"/>
        <w:rPr>
          <w:rFonts w:ascii="GHEA Grapalat" w:hAnsi="GHEA Grapalat" w:cs="Arial Armenian"/>
        </w:rPr>
      </w:pPr>
      <w:r>
        <w:rPr>
          <w:rFonts w:ascii="GHEA Grapalat" w:hAnsi="GHEA Grapalat"/>
        </w:rPr>
        <w:t>1)</w:t>
      </w:r>
      <w:r>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A544B0" w14:paraId="0BD0580B" w14:textId="77777777" w:rsidTr="00A544B0">
        <w:tc>
          <w:tcPr>
            <w:tcW w:w="675" w:type="dxa"/>
            <w:tcBorders>
              <w:top w:val="single" w:sz="4" w:space="0" w:color="auto"/>
              <w:left w:val="single" w:sz="4" w:space="0" w:color="auto"/>
              <w:bottom w:val="single" w:sz="4" w:space="0" w:color="auto"/>
              <w:right w:val="single" w:sz="4" w:space="0" w:color="auto"/>
            </w:tcBorders>
            <w:hideMark/>
          </w:tcPr>
          <w:p w14:paraId="2EFF5FCA" w14:textId="77777777" w:rsidR="00A544B0" w:rsidRDefault="00A544B0" w:rsidP="009366D7">
            <w:pPr>
              <w:widowControl w:val="0"/>
              <w:tabs>
                <w:tab w:val="left" w:pos="1134"/>
              </w:tabs>
              <w:jc w:val="both"/>
              <w:rPr>
                <w:rFonts w:ascii="GHEA Grapalat" w:hAnsi="GHEA Grapalat"/>
                <w:color w:val="000000"/>
              </w:rPr>
            </w:pPr>
            <w:r>
              <w:rPr>
                <w:rFonts w:ascii="GHEA Grapalat" w:hAnsi="GHEA Grapalat" w:cs="Arial Armenian"/>
                <w:sz w:val="20"/>
              </w:rPr>
              <w:t>N</w:t>
            </w:r>
          </w:p>
        </w:tc>
        <w:tc>
          <w:tcPr>
            <w:tcW w:w="3261" w:type="dxa"/>
            <w:tcBorders>
              <w:top w:val="single" w:sz="4" w:space="0" w:color="auto"/>
              <w:left w:val="single" w:sz="4" w:space="0" w:color="auto"/>
              <w:bottom w:val="single" w:sz="4" w:space="0" w:color="auto"/>
              <w:right w:val="single" w:sz="4" w:space="0" w:color="auto"/>
            </w:tcBorders>
            <w:hideMark/>
          </w:tcPr>
          <w:p w14:paraId="160AA5AC" w14:textId="77777777" w:rsidR="00A544B0" w:rsidRDefault="00A544B0" w:rsidP="009366D7">
            <w:pPr>
              <w:widowControl w:val="0"/>
              <w:tabs>
                <w:tab w:val="left" w:pos="1134"/>
              </w:tabs>
              <w:jc w:val="both"/>
              <w:rPr>
                <w:rFonts w:ascii="GHEA Grapalat" w:hAnsi="GHEA Grapalat"/>
              </w:rPr>
            </w:pPr>
            <w:r>
              <w:rPr>
                <w:rFonts w:ascii="GHEA Grapalat" w:hAnsi="GHEA Grapalat"/>
              </w:rPr>
              <w:t>Условия, представленные к опыту</w:t>
            </w:r>
          </w:p>
        </w:tc>
        <w:tc>
          <w:tcPr>
            <w:tcW w:w="3028" w:type="dxa"/>
            <w:tcBorders>
              <w:top w:val="single" w:sz="4" w:space="0" w:color="auto"/>
              <w:left w:val="single" w:sz="4" w:space="0" w:color="auto"/>
              <w:bottom w:val="single" w:sz="4" w:space="0" w:color="auto"/>
              <w:right w:val="single" w:sz="4" w:space="0" w:color="auto"/>
            </w:tcBorders>
            <w:hideMark/>
          </w:tcPr>
          <w:p w14:paraId="3182706E" w14:textId="77777777" w:rsidR="00A544B0" w:rsidRDefault="00A544B0" w:rsidP="009366D7">
            <w:pPr>
              <w:widowControl w:val="0"/>
              <w:tabs>
                <w:tab w:val="left" w:pos="1134"/>
              </w:tabs>
              <w:jc w:val="both"/>
              <w:rPr>
                <w:rFonts w:ascii="GHEA Grapalat" w:hAnsi="GHEA Grapalat"/>
              </w:rPr>
            </w:pPr>
            <w:r>
              <w:rPr>
                <w:rFonts w:ascii="GHEA Grapalat" w:hAnsi="GHEA Grapalat"/>
              </w:rPr>
              <w:t>Требуемые документы и условия к последним</w:t>
            </w:r>
          </w:p>
        </w:tc>
        <w:tc>
          <w:tcPr>
            <w:tcW w:w="2322" w:type="dxa"/>
            <w:tcBorders>
              <w:top w:val="single" w:sz="4" w:space="0" w:color="auto"/>
              <w:left w:val="single" w:sz="4" w:space="0" w:color="auto"/>
              <w:bottom w:val="single" w:sz="4" w:space="0" w:color="auto"/>
              <w:right w:val="single" w:sz="4" w:space="0" w:color="auto"/>
            </w:tcBorders>
            <w:hideMark/>
          </w:tcPr>
          <w:p w14:paraId="74200798" w14:textId="77777777" w:rsidR="00A544B0" w:rsidRDefault="00A544B0" w:rsidP="009366D7">
            <w:pPr>
              <w:widowControl w:val="0"/>
              <w:tabs>
                <w:tab w:val="left" w:pos="1134"/>
              </w:tabs>
              <w:jc w:val="both"/>
              <w:rPr>
                <w:rFonts w:ascii="GHEA Grapalat" w:hAnsi="GHEA Grapalat"/>
                <w:color w:val="000000"/>
              </w:rPr>
            </w:pPr>
            <w:r>
              <w:rPr>
                <w:rFonts w:ascii="GHEA Grapalat" w:hAnsi="GHEA Grapalat"/>
                <w:color w:val="000000"/>
              </w:rPr>
              <w:t>Аналогичность</w:t>
            </w:r>
          </w:p>
        </w:tc>
      </w:tr>
      <w:tr w:rsidR="00A544B0" w:rsidRPr="00A544B0" w14:paraId="5C049247" w14:textId="77777777" w:rsidTr="00A544B0">
        <w:tc>
          <w:tcPr>
            <w:tcW w:w="675" w:type="dxa"/>
            <w:tcBorders>
              <w:top w:val="single" w:sz="4" w:space="0" w:color="auto"/>
              <w:left w:val="single" w:sz="4" w:space="0" w:color="auto"/>
              <w:bottom w:val="single" w:sz="4" w:space="0" w:color="auto"/>
              <w:right w:val="single" w:sz="4" w:space="0" w:color="auto"/>
            </w:tcBorders>
            <w:hideMark/>
          </w:tcPr>
          <w:p w14:paraId="52CE615B" w14:textId="77777777" w:rsidR="00124FB4" w:rsidRDefault="00124FB4" w:rsidP="009366D7">
            <w:pPr>
              <w:widowControl w:val="0"/>
              <w:tabs>
                <w:tab w:val="left" w:pos="1134"/>
              </w:tabs>
              <w:jc w:val="both"/>
              <w:rPr>
                <w:rFonts w:ascii="GHEA Grapalat" w:hAnsi="GHEA Grapalat"/>
                <w:color w:val="000000"/>
              </w:rPr>
            </w:pPr>
          </w:p>
          <w:p w14:paraId="5279C536" w14:textId="77777777" w:rsidR="00124FB4" w:rsidRDefault="00124FB4" w:rsidP="009366D7">
            <w:pPr>
              <w:widowControl w:val="0"/>
              <w:tabs>
                <w:tab w:val="left" w:pos="1134"/>
              </w:tabs>
              <w:jc w:val="both"/>
              <w:rPr>
                <w:rFonts w:ascii="GHEA Grapalat" w:hAnsi="GHEA Grapalat"/>
                <w:color w:val="000000"/>
              </w:rPr>
            </w:pPr>
          </w:p>
          <w:p w14:paraId="248F8AB3" w14:textId="77777777" w:rsidR="00124FB4" w:rsidRDefault="00124FB4" w:rsidP="009366D7">
            <w:pPr>
              <w:widowControl w:val="0"/>
              <w:tabs>
                <w:tab w:val="left" w:pos="1134"/>
              </w:tabs>
              <w:jc w:val="both"/>
              <w:rPr>
                <w:rFonts w:ascii="GHEA Grapalat" w:hAnsi="GHEA Grapalat"/>
                <w:color w:val="000000"/>
              </w:rPr>
            </w:pPr>
          </w:p>
          <w:p w14:paraId="31C8C5F3" w14:textId="77777777" w:rsidR="00124FB4" w:rsidRDefault="00124FB4" w:rsidP="009366D7">
            <w:pPr>
              <w:widowControl w:val="0"/>
              <w:tabs>
                <w:tab w:val="left" w:pos="1134"/>
              </w:tabs>
              <w:jc w:val="both"/>
              <w:rPr>
                <w:rFonts w:ascii="GHEA Grapalat" w:hAnsi="GHEA Grapalat"/>
                <w:color w:val="000000"/>
              </w:rPr>
            </w:pPr>
          </w:p>
          <w:p w14:paraId="7E5EDBB5" w14:textId="77777777" w:rsidR="00124FB4" w:rsidRDefault="00124FB4" w:rsidP="009366D7">
            <w:pPr>
              <w:widowControl w:val="0"/>
              <w:tabs>
                <w:tab w:val="left" w:pos="1134"/>
              </w:tabs>
              <w:jc w:val="both"/>
              <w:rPr>
                <w:rFonts w:ascii="GHEA Grapalat" w:hAnsi="GHEA Grapalat"/>
                <w:color w:val="000000"/>
              </w:rPr>
            </w:pPr>
          </w:p>
          <w:p w14:paraId="181FA631" w14:textId="77777777" w:rsidR="00124FB4" w:rsidRDefault="00124FB4" w:rsidP="009366D7">
            <w:pPr>
              <w:widowControl w:val="0"/>
              <w:tabs>
                <w:tab w:val="left" w:pos="1134"/>
              </w:tabs>
              <w:jc w:val="both"/>
              <w:rPr>
                <w:rFonts w:ascii="GHEA Grapalat" w:hAnsi="GHEA Grapalat"/>
                <w:color w:val="000000"/>
              </w:rPr>
            </w:pPr>
          </w:p>
          <w:p w14:paraId="11376DF6" w14:textId="77777777" w:rsidR="00A544B0" w:rsidRDefault="00A544B0" w:rsidP="009366D7">
            <w:pPr>
              <w:widowControl w:val="0"/>
              <w:tabs>
                <w:tab w:val="left" w:pos="1134"/>
              </w:tabs>
              <w:jc w:val="both"/>
              <w:rPr>
                <w:rFonts w:ascii="GHEA Grapalat" w:hAnsi="GHEA Grapalat"/>
                <w:color w:val="000000"/>
              </w:rPr>
            </w:pPr>
            <w:r>
              <w:rPr>
                <w:rFonts w:ascii="GHEA Grapalat" w:hAnsi="GHEA Grapalat"/>
                <w:color w:val="000000"/>
              </w:rPr>
              <w:t>1</w:t>
            </w:r>
          </w:p>
        </w:tc>
        <w:tc>
          <w:tcPr>
            <w:tcW w:w="3261" w:type="dxa"/>
            <w:tcBorders>
              <w:top w:val="single" w:sz="4" w:space="0" w:color="auto"/>
              <w:left w:val="single" w:sz="4" w:space="0" w:color="auto"/>
              <w:bottom w:val="single" w:sz="4" w:space="0" w:color="auto"/>
              <w:right w:val="single" w:sz="4" w:space="0" w:color="auto"/>
            </w:tcBorders>
            <w:hideMark/>
          </w:tcPr>
          <w:p w14:paraId="633CB15D" w14:textId="77777777" w:rsidR="00A544B0" w:rsidRDefault="00847F28" w:rsidP="009366D7">
            <w:pPr>
              <w:widowControl w:val="0"/>
              <w:tabs>
                <w:tab w:val="left" w:pos="1134"/>
              </w:tabs>
              <w:rPr>
                <w:rFonts w:ascii="GHEA Grapalat" w:hAnsi="GHEA Grapalat"/>
                <w:color w:val="000000"/>
                <w:lang w:val="hy-AM"/>
              </w:rPr>
            </w:pPr>
            <w:r w:rsidRPr="00847F28">
              <w:rPr>
                <w:rFonts w:ascii="GHEA Grapalat" w:hAnsi="GHEA Grapalat"/>
                <w:color w:val="000000"/>
              </w:rPr>
              <w:t>Участник должен надлежащим образом заключить не менее 10 аналогичных контрактов в течение года подачи заявки и предшествующих пяти лет:</w:t>
            </w:r>
            <w:r>
              <w:rPr>
                <w:rFonts w:ascii="GHEA Grapalat" w:hAnsi="GHEA Grapalat"/>
                <w:color w:val="000000"/>
                <w:lang w:val="hy-AM"/>
              </w:rPr>
              <w:t xml:space="preserve"> </w:t>
            </w:r>
            <w:r w:rsidRPr="00847F28">
              <w:rPr>
                <w:rFonts w:ascii="GHEA Grapalat" w:hAnsi="GHEA Grapalat"/>
                <w:color w:val="000000"/>
              </w:rPr>
              <w:t xml:space="preserve">Ранее заключенный контракт (или контракты) оценивается (или оценивается) аналогично, если объем (или общий объем) работ, </w:t>
            </w:r>
            <w:r w:rsidRPr="00847F28">
              <w:rPr>
                <w:rFonts w:ascii="GHEA Grapalat" w:hAnsi="GHEA Grapalat"/>
                <w:color w:val="000000"/>
              </w:rPr>
              <w:lastRenderedPageBreak/>
              <w:t>выполненных в его (их) рамках, в денежном выражении не менее пятидесяти процентов от покупной цены:</w:t>
            </w:r>
          </w:p>
          <w:p w14:paraId="168226C6" w14:textId="592FAD2F" w:rsidR="00847F28" w:rsidRPr="00847F28" w:rsidRDefault="00847F28" w:rsidP="009366D7">
            <w:pPr>
              <w:widowControl w:val="0"/>
              <w:tabs>
                <w:tab w:val="left" w:pos="1134"/>
              </w:tabs>
              <w:rPr>
                <w:rFonts w:ascii="GHEA Grapalat" w:hAnsi="GHEA Grapalat"/>
                <w:color w:val="000000"/>
                <w:lang w:val="hy-AM"/>
              </w:rPr>
            </w:pPr>
            <w:r w:rsidRPr="00847F28">
              <w:rPr>
                <w:rFonts w:ascii="GHEA Grapalat" w:hAnsi="GHEA Grapalat"/>
                <w:color w:val="000000"/>
              </w:rPr>
              <w:t>При этом объем работ, выполненных в рамках хотя бы одного контракта, в денежном выражении должен быть не менее двадцати процентов от закупочной цены</w:t>
            </w:r>
          </w:p>
        </w:tc>
        <w:tc>
          <w:tcPr>
            <w:tcW w:w="3028" w:type="dxa"/>
            <w:tcBorders>
              <w:top w:val="single" w:sz="4" w:space="0" w:color="auto"/>
              <w:left w:val="single" w:sz="4" w:space="0" w:color="auto"/>
              <w:bottom w:val="single" w:sz="4" w:space="0" w:color="auto"/>
              <w:right w:val="single" w:sz="4" w:space="0" w:color="auto"/>
            </w:tcBorders>
            <w:hideMark/>
          </w:tcPr>
          <w:p w14:paraId="1A163A72" w14:textId="7FC0D370" w:rsidR="00A544B0" w:rsidRDefault="00847F28" w:rsidP="009366D7">
            <w:pPr>
              <w:widowControl w:val="0"/>
              <w:tabs>
                <w:tab w:val="left" w:pos="1134"/>
              </w:tabs>
              <w:rPr>
                <w:rFonts w:ascii="GHEA Grapalat" w:hAnsi="GHEA Grapalat"/>
                <w:color w:val="000000"/>
              </w:rPr>
            </w:pPr>
            <w:r w:rsidRPr="00847F28">
              <w:rPr>
                <w:rFonts w:ascii="GHEA Grapalat" w:hAnsi="GHEA Grapalat"/>
                <w:color w:val="000000"/>
              </w:rPr>
              <w:lastRenderedPageBreak/>
              <w:t xml:space="preserve">копии ранее заключенного договора (договоров, соглашений), копия акта (протокола сдачи-приемки и т.д.), удостоверяющего исполнение договора в установленный срок, заверенная сторонами договора, или письменное подтверждение стороны, </w:t>
            </w:r>
            <w:r w:rsidRPr="00847F28">
              <w:rPr>
                <w:rFonts w:ascii="GHEA Grapalat" w:hAnsi="GHEA Grapalat"/>
                <w:color w:val="000000"/>
              </w:rPr>
              <w:lastRenderedPageBreak/>
              <w:t>принявшей исполнение данного договора:</w:t>
            </w:r>
          </w:p>
        </w:tc>
        <w:tc>
          <w:tcPr>
            <w:tcW w:w="2322" w:type="dxa"/>
            <w:tcBorders>
              <w:top w:val="single" w:sz="4" w:space="0" w:color="auto"/>
              <w:left w:val="single" w:sz="4" w:space="0" w:color="auto"/>
              <w:bottom w:val="single" w:sz="4" w:space="0" w:color="auto"/>
              <w:right w:val="single" w:sz="4" w:space="0" w:color="auto"/>
            </w:tcBorders>
            <w:hideMark/>
          </w:tcPr>
          <w:p w14:paraId="61CCE9F3" w14:textId="77777777" w:rsidR="00124FB4" w:rsidRDefault="00124FB4" w:rsidP="009366D7">
            <w:pPr>
              <w:widowControl w:val="0"/>
              <w:tabs>
                <w:tab w:val="left" w:pos="1134"/>
              </w:tabs>
              <w:jc w:val="both"/>
              <w:rPr>
                <w:rFonts w:ascii="GHEA Grapalat" w:hAnsi="GHEA Grapalat"/>
                <w:color w:val="000000"/>
              </w:rPr>
            </w:pPr>
          </w:p>
          <w:p w14:paraId="0D37F482" w14:textId="77777777" w:rsidR="00124FB4" w:rsidRDefault="00124FB4" w:rsidP="009366D7">
            <w:pPr>
              <w:widowControl w:val="0"/>
              <w:tabs>
                <w:tab w:val="left" w:pos="1134"/>
              </w:tabs>
              <w:jc w:val="both"/>
              <w:rPr>
                <w:rFonts w:ascii="GHEA Grapalat" w:hAnsi="GHEA Grapalat"/>
                <w:color w:val="000000"/>
              </w:rPr>
            </w:pPr>
          </w:p>
          <w:p w14:paraId="36ABE1EA" w14:textId="77777777" w:rsidR="00124FB4" w:rsidRDefault="00124FB4" w:rsidP="009366D7">
            <w:pPr>
              <w:widowControl w:val="0"/>
              <w:tabs>
                <w:tab w:val="left" w:pos="1134"/>
              </w:tabs>
              <w:jc w:val="both"/>
              <w:rPr>
                <w:rFonts w:ascii="GHEA Grapalat" w:hAnsi="GHEA Grapalat"/>
                <w:color w:val="000000"/>
              </w:rPr>
            </w:pPr>
          </w:p>
          <w:p w14:paraId="7B069ACE" w14:textId="77777777" w:rsidR="00124FB4" w:rsidRDefault="00124FB4" w:rsidP="009366D7">
            <w:pPr>
              <w:widowControl w:val="0"/>
              <w:tabs>
                <w:tab w:val="left" w:pos="1134"/>
              </w:tabs>
              <w:jc w:val="both"/>
              <w:rPr>
                <w:rFonts w:ascii="GHEA Grapalat" w:hAnsi="GHEA Grapalat"/>
                <w:color w:val="000000"/>
              </w:rPr>
            </w:pPr>
          </w:p>
          <w:p w14:paraId="476DD802" w14:textId="5BD6AB3D" w:rsidR="00A544B0" w:rsidRDefault="000065F3" w:rsidP="009366D7">
            <w:pPr>
              <w:widowControl w:val="0"/>
              <w:tabs>
                <w:tab w:val="left" w:pos="1134"/>
              </w:tabs>
              <w:jc w:val="both"/>
              <w:rPr>
                <w:rFonts w:ascii="GHEA Grapalat" w:hAnsi="GHEA Grapalat"/>
                <w:color w:val="000000"/>
              </w:rPr>
            </w:pPr>
            <w:r w:rsidRPr="000065F3">
              <w:rPr>
                <w:rFonts w:ascii="GHEA Grapalat" w:hAnsi="GHEA Grapalat"/>
                <w:color w:val="000000"/>
              </w:rPr>
              <w:t>ранее заключенные контракты на проектирование канатной дороги для городской среды</w:t>
            </w:r>
          </w:p>
        </w:tc>
      </w:tr>
    </w:tbl>
    <w:p w14:paraId="366C878F" w14:textId="77777777" w:rsidR="00A544B0" w:rsidRDefault="00A544B0" w:rsidP="009366D7">
      <w:pPr>
        <w:jc w:val="both"/>
        <w:rPr>
          <w:rFonts w:ascii="GHEA Grapalat" w:hAnsi="GHEA Grapalat"/>
        </w:rPr>
      </w:pPr>
      <w:r>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7C9943A6" w14:textId="77777777" w:rsidR="00A544B0" w:rsidRDefault="00A544B0" w:rsidP="009366D7">
      <w:pPr>
        <w:ind w:firstLine="540"/>
        <w:jc w:val="both"/>
        <w:rPr>
          <w:rFonts w:ascii="GHEA Grapalat" w:hAnsi="GHEA Grapalat"/>
        </w:rPr>
      </w:pPr>
      <w:r>
        <w:rPr>
          <w:rFonts w:ascii="GHEA Grapalat" w:hAnsi="GHEA Grapalat"/>
        </w:rPr>
        <w:t>2)</w:t>
      </w:r>
      <w:r>
        <w:rPr>
          <w:rFonts w:ascii="GHEA Grapalat" w:hAnsi="GHEA Grapalat"/>
        </w:rPr>
        <w:tab/>
        <w:t>квалификационный критерий "Трудовые ресурсы" устанавливается и оценивается в следующем порядке:</w:t>
      </w:r>
    </w:p>
    <w:p w14:paraId="54FB0239" w14:textId="77777777" w:rsidR="00C1337F" w:rsidRDefault="00A544B0" w:rsidP="009366D7">
      <w:pPr>
        <w:widowControl w:val="0"/>
        <w:tabs>
          <w:tab w:val="left" w:pos="1134"/>
        </w:tabs>
        <w:ind w:firstLine="567"/>
        <w:jc w:val="both"/>
        <w:rPr>
          <w:rFonts w:ascii="GHEA Grapalat" w:hAnsi="GHEA Grapalat"/>
          <w:b/>
          <w:bCs/>
          <w:lang w:val="en-US"/>
        </w:rPr>
      </w:pPr>
      <w:r>
        <w:rPr>
          <w:rFonts w:ascii="GHEA Grapalat" w:hAnsi="GHEA Grapalat"/>
          <w:b/>
          <w:bCs/>
        </w:rPr>
        <w:t xml:space="preserve">а) </w:t>
      </w:r>
      <w:r w:rsidR="00185D26" w:rsidRPr="00185D26">
        <w:rPr>
          <w:rFonts w:ascii="GHEA Grapalat" w:hAnsi="GHEA Grapalat"/>
          <w:b/>
          <w:bCs/>
        </w:rPr>
        <w:t xml:space="preserve"> </w:t>
      </w:r>
      <w:r w:rsidR="00C1337F" w:rsidRPr="00C1337F">
        <w:rPr>
          <w:rFonts w:ascii="GHEA Grapalat" w:hAnsi="GHEA Grapalat"/>
          <w:b/>
          <w:bCs/>
        </w:rPr>
        <w:t>в штате должно быть не менее 5 специалистов с профессиональным опытом работы не менее 2 лет.</w:t>
      </w:r>
    </w:p>
    <w:p w14:paraId="41D3ADE2" w14:textId="38080315" w:rsidR="00C1337F" w:rsidRPr="00C1337F" w:rsidRDefault="00C1337F" w:rsidP="009366D7">
      <w:pPr>
        <w:widowControl w:val="0"/>
        <w:tabs>
          <w:tab w:val="left" w:pos="1134"/>
        </w:tabs>
        <w:ind w:firstLine="567"/>
        <w:jc w:val="both"/>
        <w:rPr>
          <w:rFonts w:ascii="GHEA Grapalat" w:hAnsi="GHEA Grapalat"/>
          <w:b/>
          <w:bCs/>
        </w:rPr>
      </w:pPr>
      <w:r w:rsidRPr="00C1337F">
        <w:rPr>
          <w:rFonts w:ascii="GHEA Grapalat" w:hAnsi="GHEA Grapalat"/>
          <w:b/>
          <w:bCs/>
        </w:rPr>
        <w:t>Инженер-проектировщик в области энергетики:</w:t>
      </w:r>
    </w:p>
    <w:p w14:paraId="0F7C2191" w14:textId="72417A3A" w:rsidR="00A544B0" w:rsidRDefault="00A544B0" w:rsidP="009366D7">
      <w:pPr>
        <w:widowControl w:val="0"/>
        <w:tabs>
          <w:tab w:val="left" w:pos="1134"/>
        </w:tabs>
        <w:ind w:firstLine="567"/>
        <w:jc w:val="both"/>
        <w:rPr>
          <w:rFonts w:ascii="GHEA Grapalat" w:hAnsi="GHEA Grapalat"/>
          <w:b/>
          <w:bCs/>
        </w:rPr>
      </w:pPr>
      <w:r>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8206097" w14:textId="77777777" w:rsidR="00A544B0" w:rsidRDefault="00A544B0" w:rsidP="009366D7">
      <w:pPr>
        <w:widowControl w:val="0"/>
        <w:tabs>
          <w:tab w:val="left" w:pos="1134"/>
        </w:tabs>
        <w:ind w:firstLine="567"/>
        <w:jc w:val="both"/>
        <w:rPr>
          <w:rFonts w:ascii="GHEA Grapalat" w:hAnsi="GHEA Grapalat"/>
        </w:rPr>
      </w:pPr>
    </w:p>
    <w:tbl>
      <w:tblPr>
        <w:tblW w:w="10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1030"/>
        <w:gridCol w:w="2201"/>
        <w:gridCol w:w="2454"/>
        <w:gridCol w:w="4259"/>
      </w:tblGrid>
      <w:tr w:rsidR="00A544B0" w14:paraId="67B1DB82" w14:textId="77777777" w:rsidTr="00A544B0">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14:paraId="7D263B12" w14:textId="77777777" w:rsidR="00A544B0" w:rsidRDefault="00A544B0" w:rsidP="009366D7">
            <w:pPr>
              <w:jc w:val="center"/>
              <w:rPr>
                <w:rFonts w:ascii="GHEA Grapalat" w:hAnsi="GHEA Grapalat"/>
              </w:rPr>
            </w:pPr>
            <w:r>
              <w:rPr>
                <w:rFonts w:ascii="GHEA Grapalat" w:hAnsi="GHEA Grapalat"/>
              </w:rPr>
              <w:t>N</w:t>
            </w:r>
          </w:p>
        </w:tc>
        <w:tc>
          <w:tcPr>
            <w:tcW w:w="1030" w:type="dxa"/>
            <w:vMerge w:val="restart"/>
            <w:tcBorders>
              <w:top w:val="single" w:sz="4" w:space="0" w:color="auto"/>
              <w:left w:val="single" w:sz="4" w:space="0" w:color="auto"/>
              <w:bottom w:val="single" w:sz="4" w:space="0" w:color="auto"/>
              <w:right w:val="single" w:sz="4" w:space="0" w:color="auto"/>
            </w:tcBorders>
            <w:hideMark/>
          </w:tcPr>
          <w:p w14:paraId="3EB526E9" w14:textId="77777777" w:rsidR="00A544B0" w:rsidRDefault="00A544B0" w:rsidP="009366D7">
            <w:pPr>
              <w:jc w:val="center"/>
              <w:rPr>
                <w:rFonts w:ascii="GHEA Grapalat" w:hAnsi="GHEA Grapalat"/>
              </w:rPr>
            </w:pPr>
            <w:r>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hideMark/>
          </w:tcPr>
          <w:p w14:paraId="46A29EC6" w14:textId="77777777" w:rsidR="00A544B0" w:rsidRDefault="00A544B0" w:rsidP="009366D7">
            <w:pPr>
              <w:jc w:val="center"/>
              <w:rPr>
                <w:rFonts w:ascii="GHEA Grapalat" w:hAnsi="GHEA Grapalat"/>
              </w:rPr>
            </w:pPr>
            <w:r>
              <w:rPr>
                <w:rFonts w:ascii="GHEA Grapalat" w:hAnsi="GHEA Grapalat"/>
              </w:rPr>
              <w:t>Специалисты</w:t>
            </w:r>
          </w:p>
        </w:tc>
      </w:tr>
      <w:tr w:rsidR="00A544B0" w14:paraId="6C6F2FAF" w14:textId="77777777" w:rsidTr="00A544B0">
        <w:trP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2D3EF24E" w14:textId="77777777" w:rsidR="00A544B0" w:rsidRDefault="00A544B0" w:rsidP="009366D7">
            <w:pPr>
              <w:rPr>
                <w:rFonts w:ascii="GHEA Grapalat" w:hAnsi="GHEA Grapalat"/>
              </w:rPr>
            </w:pPr>
          </w:p>
        </w:tc>
        <w:tc>
          <w:tcPr>
            <w:tcW w:w="1030" w:type="dxa"/>
            <w:vMerge/>
            <w:tcBorders>
              <w:top w:val="single" w:sz="4" w:space="0" w:color="auto"/>
              <w:left w:val="single" w:sz="4" w:space="0" w:color="auto"/>
              <w:bottom w:val="single" w:sz="4" w:space="0" w:color="auto"/>
              <w:right w:val="single" w:sz="4" w:space="0" w:color="auto"/>
            </w:tcBorders>
            <w:vAlign w:val="center"/>
            <w:hideMark/>
          </w:tcPr>
          <w:p w14:paraId="62E25946" w14:textId="77777777" w:rsidR="00A544B0" w:rsidRDefault="00A544B0" w:rsidP="009366D7">
            <w:pPr>
              <w:rPr>
                <w:rFonts w:ascii="GHEA Grapalat" w:hAnsi="GHEA Grapalat"/>
              </w:rPr>
            </w:pPr>
          </w:p>
        </w:tc>
        <w:tc>
          <w:tcPr>
            <w:tcW w:w="2200" w:type="dxa"/>
            <w:vMerge w:val="restart"/>
            <w:tcBorders>
              <w:top w:val="single" w:sz="4" w:space="0" w:color="auto"/>
              <w:left w:val="single" w:sz="4" w:space="0" w:color="auto"/>
              <w:bottom w:val="single" w:sz="4" w:space="0" w:color="auto"/>
              <w:right w:val="single" w:sz="4" w:space="0" w:color="auto"/>
            </w:tcBorders>
            <w:hideMark/>
          </w:tcPr>
          <w:p w14:paraId="2087C273" w14:textId="77777777" w:rsidR="00A544B0" w:rsidRDefault="00A544B0" w:rsidP="009366D7">
            <w:pPr>
              <w:jc w:val="center"/>
              <w:rPr>
                <w:rFonts w:ascii="GHEA Grapalat" w:hAnsi="GHEA Grapalat" w:cs="Arial"/>
                <w:sz w:val="20"/>
              </w:rPr>
            </w:pPr>
            <w:r>
              <w:rPr>
                <w:rFonts w:ascii="GHEA Grapalat" w:hAnsi="GHEA Grapalat"/>
              </w:rPr>
              <w:t xml:space="preserve">Квалификация </w:t>
            </w:r>
          </w:p>
        </w:tc>
        <w:tc>
          <w:tcPr>
            <w:tcW w:w="6710" w:type="dxa"/>
            <w:gridSpan w:val="2"/>
            <w:tcBorders>
              <w:top w:val="single" w:sz="4" w:space="0" w:color="auto"/>
              <w:left w:val="single" w:sz="4" w:space="0" w:color="auto"/>
              <w:bottom w:val="single" w:sz="4" w:space="0" w:color="auto"/>
              <w:right w:val="single" w:sz="4" w:space="0" w:color="auto"/>
            </w:tcBorders>
            <w:hideMark/>
          </w:tcPr>
          <w:p w14:paraId="133B7E76" w14:textId="77777777" w:rsidR="00A544B0" w:rsidRDefault="00A544B0" w:rsidP="009366D7">
            <w:pPr>
              <w:ind w:left="27"/>
              <w:rPr>
                <w:rFonts w:ascii="GHEA Grapalat" w:hAnsi="GHEA Grapalat" w:cs="Arial"/>
                <w:sz w:val="20"/>
              </w:rPr>
            </w:pPr>
            <w:r>
              <w:rPr>
                <w:rFonts w:ascii="GHEA Grapalat" w:hAnsi="GHEA Grapalat"/>
                <w:lang w:val="hy-AM"/>
              </w:rPr>
              <w:t xml:space="preserve">                        </w:t>
            </w:r>
            <w:r>
              <w:rPr>
                <w:rFonts w:ascii="GHEA Grapalat" w:hAnsi="GHEA Grapalat"/>
              </w:rPr>
              <w:t>трудовой опыт</w:t>
            </w:r>
          </w:p>
        </w:tc>
      </w:tr>
      <w:tr w:rsidR="00A544B0" w:rsidRPr="00A544B0" w14:paraId="665BD5FF" w14:textId="77777777" w:rsidTr="00A544B0">
        <w:trP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00853CF9" w14:textId="77777777" w:rsidR="00A544B0" w:rsidRDefault="00A544B0" w:rsidP="009366D7">
            <w:pPr>
              <w:rPr>
                <w:rFonts w:ascii="GHEA Grapalat" w:hAnsi="GHEA Grapalat"/>
              </w:rPr>
            </w:pPr>
          </w:p>
        </w:tc>
        <w:tc>
          <w:tcPr>
            <w:tcW w:w="1030" w:type="dxa"/>
            <w:vMerge/>
            <w:tcBorders>
              <w:top w:val="single" w:sz="4" w:space="0" w:color="auto"/>
              <w:left w:val="single" w:sz="4" w:space="0" w:color="auto"/>
              <w:bottom w:val="single" w:sz="4" w:space="0" w:color="auto"/>
              <w:right w:val="single" w:sz="4" w:space="0" w:color="auto"/>
            </w:tcBorders>
            <w:vAlign w:val="center"/>
            <w:hideMark/>
          </w:tcPr>
          <w:p w14:paraId="1280BB41" w14:textId="77777777" w:rsidR="00A544B0" w:rsidRDefault="00A544B0" w:rsidP="009366D7">
            <w:pPr>
              <w:rPr>
                <w:rFonts w:ascii="GHEA Grapalat" w:hAnsi="GHEA Grapalat"/>
              </w:rPr>
            </w:pPr>
          </w:p>
        </w:tc>
        <w:tc>
          <w:tcPr>
            <w:tcW w:w="8910" w:type="dxa"/>
            <w:vMerge/>
            <w:tcBorders>
              <w:top w:val="single" w:sz="4" w:space="0" w:color="auto"/>
              <w:left w:val="single" w:sz="4" w:space="0" w:color="auto"/>
              <w:bottom w:val="single" w:sz="4" w:space="0" w:color="auto"/>
              <w:right w:val="single" w:sz="4" w:space="0" w:color="auto"/>
            </w:tcBorders>
            <w:vAlign w:val="center"/>
            <w:hideMark/>
          </w:tcPr>
          <w:p w14:paraId="6F9C7930" w14:textId="77777777" w:rsidR="00A544B0" w:rsidRDefault="00A544B0" w:rsidP="009366D7">
            <w:pPr>
              <w:rPr>
                <w:rFonts w:ascii="GHEA Grapalat" w:hAnsi="GHEA Grapalat" w:cs="Arial"/>
                <w:sz w:val="20"/>
              </w:rPr>
            </w:pPr>
          </w:p>
        </w:tc>
        <w:tc>
          <w:tcPr>
            <w:tcW w:w="2453" w:type="dxa"/>
            <w:tcBorders>
              <w:top w:val="single" w:sz="4" w:space="0" w:color="auto"/>
              <w:left w:val="single" w:sz="4" w:space="0" w:color="auto"/>
              <w:bottom w:val="single" w:sz="4" w:space="0" w:color="auto"/>
              <w:right w:val="single" w:sz="4" w:space="0" w:color="auto"/>
            </w:tcBorders>
            <w:vAlign w:val="center"/>
            <w:hideMark/>
          </w:tcPr>
          <w:p w14:paraId="60E22434" w14:textId="77777777" w:rsidR="00A544B0" w:rsidRDefault="00A544B0" w:rsidP="009366D7">
            <w:pPr>
              <w:jc w:val="center"/>
              <w:rPr>
                <w:rFonts w:ascii="GHEA Grapalat" w:hAnsi="GHEA Grapalat" w:cs="Arial"/>
                <w:sz w:val="20"/>
              </w:rPr>
            </w:pPr>
            <w:r>
              <w:rPr>
                <w:rFonts w:ascii="GHEA Grapalat" w:hAnsi="GHEA Grapalat"/>
              </w:rPr>
              <w:t>период</w:t>
            </w:r>
          </w:p>
        </w:tc>
        <w:tc>
          <w:tcPr>
            <w:tcW w:w="4257" w:type="dxa"/>
            <w:tcBorders>
              <w:top w:val="single" w:sz="4" w:space="0" w:color="auto"/>
              <w:left w:val="single" w:sz="4" w:space="0" w:color="auto"/>
              <w:bottom w:val="single" w:sz="4" w:space="0" w:color="auto"/>
              <w:right w:val="single" w:sz="4" w:space="0" w:color="auto"/>
            </w:tcBorders>
            <w:vAlign w:val="center"/>
            <w:hideMark/>
          </w:tcPr>
          <w:p w14:paraId="5E93C790" w14:textId="77777777" w:rsidR="00A544B0" w:rsidRDefault="00A544B0" w:rsidP="009366D7">
            <w:pPr>
              <w:jc w:val="center"/>
              <w:rPr>
                <w:rFonts w:ascii="GHEA Grapalat" w:hAnsi="GHEA Grapalat" w:cs="Arial"/>
                <w:sz w:val="20"/>
              </w:rPr>
            </w:pPr>
            <w:r>
              <w:rPr>
                <w:rFonts w:ascii="GHEA Grapalat" w:hAnsi="GHEA Grapalat"/>
              </w:rPr>
              <w:t>сфера деятельности и выполненная работа</w:t>
            </w:r>
          </w:p>
        </w:tc>
      </w:tr>
      <w:tr w:rsidR="00A544B0" w:rsidRPr="00A544B0" w14:paraId="17486901" w14:textId="77777777" w:rsidTr="00A544B0">
        <w:trPr>
          <w:jc w:val="center"/>
        </w:trPr>
        <w:tc>
          <w:tcPr>
            <w:tcW w:w="630" w:type="dxa"/>
            <w:tcBorders>
              <w:top w:val="single" w:sz="4" w:space="0" w:color="auto"/>
              <w:left w:val="single" w:sz="4" w:space="0" w:color="auto"/>
              <w:bottom w:val="single" w:sz="4" w:space="0" w:color="auto"/>
              <w:right w:val="single" w:sz="4" w:space="0" w:color="auto"/>
            </w:tcBorders>
          </w:tcPr>
          <w:p w14:paraId="6C2D8D0C" w14:textId="77777777" w:rsidR="00A544B0" w:rsidRDefault="00A544B0" w:rsidP="009366D7">
            <w:pPr>
              <w:tabs>
                <w:tab w:val="left" w:pos="160"/>
              </w:tabs>
              <w:ind w:firstLine="567"/>
              <w:jc w:val="both"/>
              <w:rPr>
                <w:rFonts w:ascii="GHEA Grapalat" w:hAnsi="GHEA Grapalat" w:cs="Arial Armenian"/>
                <w:sz w:val="20"/>
              </w:rPr>
            </w:pPr>
          </w:p>
        </w:tc>
        <w:tc>
          <w:tcPr>
            <w:tcW w:w="1030" w:type="dxa"/>
            <w:tcBorders>
              <w:top w:val="single" w:sz="4" w:space="0" w:color="auto"/>
              <w:left w:val="single" w:sz="4" w:space="0" w:color="auto"/>
              <w:bottom w:val="single" w:sz="4" w:space="0" w:color="auto"/>
              <w:right w:val="single" w:sz="4" w:space="0" w:color="auto"/>
            </w:tcBorders>
          </w:tcPr>
          <w:p w14:paraId="2A88F767" w14:textId="77777777" w:rsidR="00A544B0" w:rsidRDefault="00A544B0" w:rsidP="009366D7">
            <w:pPr>
              <w:ind w:firstLine="567"/>
              <w:jc w:val="both"/>
              <w:rPr>
                <w:rFonts w:ascii="GHEA Grapalat" w:hAnsi="GHEA Grapalat" w:cs="Arial Armenian"/>
                <w:sz w:val="20"/>
              </w:rPr>
            </w:pPr>
          </w:p>
        </w:tc>
        <w:tc>
          <w:tcPr>
            <w:tcW w:w="2200" w:type="dxa"/>
            <w:tcBorders>
              <w:top w:val="single" w:sz="4" w:space="0" w:color="auto"/>
              <w:left w:val="single" w:sz="4" w:space="0" w:color="auto"/>
              <w:bottom w:val="single" w:sz="4" w:space="0" w:color="auto"/>
              <w:right w:val="single" w:sz="4" w:space="0" w:color="auto"/>
            </w:tcBorders>
          </w:tcPr>
          <w:p w14:paraId="6387EF93" w14:textId="77777777" w:rsidR="00A544B0" w:rsidRDefault="00A544B0" w:rsidP="009366D7">
            <w:pPr>
              <w:ind w:firstLine="567"/>
              <w:jc w:val="both"/>
              <w:rPr>
                <w:rFonts w:ascii="GHEA Grapalat" w:hAnsi="GHEA Grapalat" w:cs="Arial Armenian"/>
                <w:sz w:val="20"/>
              </w:rPr>
            </w:pPr>
          </w:p>
        </w:tc>
        <w:tc>
          <w:tcPr>
            <w:tcW w:w="2453" w:type="dxa"/>
            <w:tcBorders>
              <w:top w:val="single" w:sz="4" w:space="0" w:color="auto"/>
              <w:left w:val="single" w:sz="4" w:space="0" w:color="auto"/>
              <w:bottom w:val="single" w:sz="4" w:space="0" w:color="auto"/>
              <w:right w:val="single" w:sz="4" w:space="0" w:color="auto"/>
            </w:tcBorders>
          </w:tcPr>
          <w:p w14:paraId="70FECD57" w14:textId="77777777" w:rsidR="00A544B0" w:rsidRDefault="00A544B0" w:rsidP="009366D7">
            <w:pPr>
              <w:ind w:firstLine="567"/>
              <w:jc w:val="both"/>
              <w:rPr>
                <w:rFonts w:ascii="GHEA Grapalat" w:hAnsi="GHEA Grapalat" w:cs="Arial Armenian"/>
                <w:sz w:val="20"/>
              </w:rPr>
            </w:pPr>
          </w:p>
        </w:tc>
        <w:tc>
          <w:tcPr>
            <w:tcW w:w="4257" w:type="dxa"/>
            <w:tcBorders>
              <w:top w:val="single" w:sz="4" w:space="0" w:color="auto"/>
              <w:left w:val="single" w:sz="4" w:space="0" w:color="auto"/>
              <w:bottom w:val="single" w:sz="4" w:space="0" w:color="auto"/>
              <w:right w:val="single" w:sz="4" w:space="0" w:color="auto"/>
            </w:tcBorders>
          </w:tcPr>
          <w:p w14:paraId="7A1874DE" w14:textId="77777777" w:rsidR="00A544B0" w:rsidRDefault="00A544B0" w:rsidP="009366D7">
            <w:pPr>
              <w:ind w:firstLine="567"/>
              <w:jc w:val="both"/>
              <w:rPr>
                <w:rFonts w:ascii="GHEA Grapalat" w:hAnsi="GHEA Grapalat" w:cs="Arial Armenian"/>
                <w:sz w:val="20"/>
              </w:rPr>
            </w:pPr>
          </w:p>
        </w:tc>
      </w:tr>
      <w:tr w:rsidR="00A544B0" w:rsidRPr="00A544B0" w14:paraId="25317283" w14:textId="77777777" w:rsidTr="00A544B0">
        <w:trPr>
          <w:jc w:val="center"/>
        </w:trPr>
        <w:tc>
          <w:tcPr>
            <w:tcW w:w="630" w:type="dxa"/>
            <w:tcBorders>
              <w:top w:val="single" w:sz="4" w:space="0" w:color="auto"/>
              <w:left w:val="single" w:sz="4" w:space="0" w:color="auto"/>
              <w:bottom w:val="single" w:sz="4" w:space="0" w:color="auto"/>
              <w:right w:val="single" w:sz="4" w:space="0" w:color="auto"/>
            </w:tcBorders>
          </w:tcPr>
          <w:p w14:paraId="4FF104AF" w14:textId="77777777" w:rsidR="00A544B0" w:rsidRDefault="00A544B0" w:rsidP="009366D7">
            <w:pPr>
              <w:ind w:firstLine="567"/>
              <w:jc w:val="both"/>
              <w:rPr>
                <w:rFonts w:ascii="GHEA Grapalat" w:hAnsi="GHEA Grapalat" w:cs="Arial Armenian"/>
                <w:sz w:val="20"/>
              </w:rPr>
            </w:pPr>
          </w:p>
        </w:tc>
        <w:tc>
          <w:tcPr>
            <w:tcW w:w="1030" w:type="dxa"/>
            <w:tcBorders>
              <w:top w:val="single" w:sz="4" w:space="0" w:color="auto"/>
              <w:left w:val="single" w:sz="4" w:space="0" w:color="auto"/>
              <w:bottom w:val="single" w:sz="4" w:space="0" w:color="auto"/>
              <w:right w:val="single" w:sz="4" w:space="0" w:color="auto"/>
            </w:tcBorders>
          </w:tcPr>
          <w:p w14:paraId="6C4D85B0" w14:textId="77777777" w:rsidR="00A544B0" w:rsidRDefault="00A544B0" w:rsidP="009366D7">
            <w:pPr>
              <w:ind w:firstLine="567"/>
              <w:jc w:val="both"/>
              <w:rPr>
                <w:rFonts w:ascii="GHEA Grapalat" w:hAnsi="GHEA Grapalat" w:cs="Arial Armenian"/>
                <w:sz w:val="20"/>
              </w:rPr>
            </w:pPr>
          </w:p>
        </w:tc>
        <w:tc>
          <w:tcPr>
            <w:tcW w:w="2200" w:type="dxa"/>
            <w:tcBorders>
              <w:top w:val="single" w:sz="4" w:space="0" w:color="auto"/>
              <w:left w:val="single" w:sz="4" w:space="0" w:color="auto"/>
              <w:bottom w:val="single" w:sz="4" w:space="0" w:color="auto"/>
              <w:right w:val="single" w:sz="4" w:space="0" w:color="auto"/>
            </w:tcBorders>
          </w:tcPr>
          <w:p w14:paraId="750EA227" w14:textId="77777777" w:rsidR="00A544B0" w:rsidRDefault="00A544B0" w:rsidP="009366D7">
            <w:pPr>
              <w:ind w:firstLine="567"/>
              <w:jc w:val="both"/>
              <w:rPr>
                <w:rFonts w:ascii="GHEA Grapalat" w:hAnsi="GHEA Grapalat" w:cs="Arial Armenian"/>
                <w:sz w:val="20"/>
              </w:rPr>
            </w:pPr>
          </w:p>
        </w:tc>
        <w:tc>
          <w:tcPr>
            <w:tcW w:w="2453" w:type="dxa"/>
            <w:tcBorders>
              <w:top w:val="single" w:sz="4" w:space="0" w:color="auto"/>
              <w:left w:val="single" w:sz="4" w:space="0" w:color="auto"/>
              <w:bottom w:val="single" w:sz="4" w:space="0" w:color="auto"/>
              <w:right w:val="single" w:sz="4" w:space="0" w:color="auto"/>
            </w:tcBorders>
          </w:tcPr>
          <w:p w14:paraId="4D6F9DB1" w14:textId="77777777" w:rsidR="00A544B0" w:rsidRDefault="00A544B0" w:rsidP="009366D7">
            <w:pPr>
              <w:ind w:firstLine="567"/>
              <w:jc w:val="both"/>
              <w:rPr>
                <w:rFonts w:ascii="GHEA Grapalat" w:hAnsi="GHEA Grapalat" w:cs="Arial Armenian"/>
                <w:sz w:val="20"/>
              </w:rPr>
            </w:pPr>
          </w:p>
        </w:tc>
        <w:tc>
          <w:tcPr>
            <w:tcW w:w="4257" w:type="dxa"/>
            <w:tcBorders>
              <w:top w:val="single" w:sz="4" w:space="0" w:color="auto"/>
              <w:left w:val="single" w:sz="4" w:space="0" w:color="auto"/>
              <w:bottom w:val="single" w:sz="4" w:space="0" w:color="auto"/>
              <w:right w:val="single" w:sz="4" w:space="0" w:color="auto"/>
            </w:tcBorders>
          </w:tcPr>
          <w:p w14:paraId="4E015BF4" w14:textId="77777777" w:rsidR="00A544B0" w:rsidRDefault="00A544B0" w:rsidP="009366D7">
            <w:pPr>
              <w:ind w:firstLine="567"/>
              <w:jc w:val="both"/>
              <w:rPr>
                <w:rFonts w:ascii="GHEA Grapalat" w:hAnsi="GHEA Grapalat" w:cs="Arial Armenian"/>
                <w:sz w:val="20"/>
              </w:rPr>
            </w:pPr>
          </w:p>
        </w:tc>
      </w:tr>
      <w:tr w:rsidR="00A544B0" w:rsidRPr="00A544B0" w14:paraId="6AB906F7" w14:textId="77777777" w:rsidTr="00A544B0">
        <w:trPr>
          <w:jc w:val="center"/>
        </w:trPr>
        <w:tc>
          <w:tcPr>
            <w:tcW w:w="630" w:type="dxa"/>
            <w:tcBorders>
              <w:top w:val="single" w:sz="4" w:space="0" w:color="auto"/>
              <w:left w:val="single" w:sz="4" w:space="0" w:color="auto"/>
              <w:bottom w:val="single" w:sz="4" w:space="0" w:color="auto"/>
              <w:right w:val="single" w:sz="4" w:space="0" w:color="auto"/>
            </w:tcBorders>
          </w:tcPr>
          <w:p w14:paraId="7502E161" w14:textId="77777777" w:rsidR="00A544B0" w:rsidRDefault="00A544B0" w:rsidP="009366D7">
            <w:pPr>
              <w:ind w:firstLine="567"/>
              <w:jc w:val="both"/>
              <w:rPr>
                <w:rFonts w:ascii="GHEA Grapalat" w:hAnsi="GHEA Grapalat" w:cs="Arial Armenian"/>
                <w:sz w:val="20"/>
              </w:rPr>
            </w:pPr>
          </w:p>
        </w:tc>
        <w:tc>
          <w:tcPr>
            <w:tcW w:w="1030" w:type="dxa"/>
            <w:tcBorders>
              <w:top w:val="single" w:sz="4" w:space="0" w:color="auto"/>
              <w:left w:val="single" w:sz="4" w:space="0" w:color="auto"/>
              <w:bottom w:val="single" w:sz="4" w:space="0" w:color="auto"/>
              <w:right w:val="single" w:sz="4" w:space="0" w:color="auto"/>
            </w:tcBorders>
          </w:tcPr>
          <w:p w14:paraId="0A8D459F" w14:textId="77777777" w:rsidR="00A544B0" w:rsidRDefault="00A544B0" w:rsidP="009366D7">
            <w:pPr>
              <w:ind w:firstLine="567"/>
              <w:jc w:val="both"/>
              <w:rPr>
                <w:rFonts w:ascii="GHEA Grapalat" w:hAnsi="GHEA Grapalat" w:cs="Arial Armenian"/>
                <w:sz w:val="20"/>
              </w:rPr>
            </w:pPr>
          </w:p>
        </w:tc>
        <w:tc>
          <w:tcPr>
            <w:tcW w:w="2200" w:type="dxa"/>
            <w:tcBorders>
              <w:top w:val="single" w:sz="4" w:space="0" w:color="auto"/>
              <w:left w:val="single" w:sz="4" w:space="0" w:color="auto"/>
              <w:bottom w:val="single" w:sz="4" w:space="0" w:color="auto"/>
              <w:right w:val="single" w:sz="4" w:space="0" w:color="auto"/>
            </w:tcBorders>
          </w:tcPr>
          <w:p w14:paraId="68B49025" w14:textId="77777777" w:rsidR="00A544B0" w:rsidRDefault="00A544B0" w:rsidP="009366D7">
            <w:pPr>
              <w:ind w:firstLine="567"/>
              <w:jc w:val="both"/>
              <w:rPr>
                <w:rFonts w:ascii="GHEA Grapalat" w:hAnsi="GHEA Grapalat" w:cs="Arial Armenian"/>
                <w:sz w:val="20"/>
              </w:rPr>
            </w:pPr>
          </w:p>
        </w:tc>
        <w:tc>
          <w:tcPr>
            <w:tcW w:w="2453" w:type="dxa"/>
            <w:tcBorders>
              <w:top w:val="single" w:sz="4" w:space="0" w:color="auto"/>
              <w:left w:val="single" w:sz="4" w:space="0" w:color="auto"/>
              <w:bottom w:val="single" w:sz="4" w:space="0" w:color="auto"/>
              <w:right w:val="single" w:sz="4" w:space="0" w:color="auto"/>
            </w:tcBorders>
          </w:tcPr>
          <w:p w14:paraId="720ABBCC" w14:textId="77777777" w:rsidR="00A544B0" w:rsidRDefault="00A544B0" w:rsidP="009366D7">
            <w:pPr>
              <w:ind w:firstLine="567"/>
              <w:jc w:val="both"/>
              <w:rPr>
                <w:rFonts w:ascii="GHEA Grapalat" w:hAnsi="GHEA Grapalat" w:cs="Arial Armenian"/>
                <w:sz w:val="20"/>
              </w:rPr>
            </w:pPr>
          </w:p>
        </w:tc>
        <w:tc>
          <w:tcPr>
            <w:tcW w:w="4257" w:type="dxa"/>
            <w:tcBorders>
              <w:top w:val="single" w:sz="4" w:space="0" w:color="auto"/>
              <w:left w:val="single" w:sz="4" w:space="0" w:color="auto"/>
              <w:bottom w:val="single" w:sz="4" w:space="0" w:color="auto"/>
              <w:right w:val="single" w:sz="4" w:space="0" w:color="auto"/>
            </w:tcBorders>
          </w:tcPr>
          <w:p w14:paraId="20D37194" w14:textId="77777777" w:rsidR="00A544B0" w:rsidRDefault="00A544B0" w:rsidP="009366D7">
            <w:pPr>
              <w:ind w:firstLine="567"/>
              <w:jc w:val="both"/>
              <w:rPr>
                <w:rFonts w:ascii="GHEA Grapalat" w:hAnsi="GHEA Grapalat" w:cs="Arial Armenian"/>
                <w:sz w:val="20"/>
              </w:rPr>
            </w:pPr>
          </w:p>
        </w:tc>
      </w:tr>
    </w:tbl>
    <w:p w14:paraId="574D2784" w14:textId="77777777" w:rsidR="00A544B0" w:rsidRDefault="00A544B0" w:rsidP="009366D7">
      <w:pPr>
        <w:widowControl w:val="0"/>
        <w:tabs>
          <w:tab w:val="left" w:pos="1134"/>
        </w:tabs>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45F1E179" w14:textId="77777777" w:rsidR="00A544B0" w:rsidRDefault="00A544B0" w:rsidP="009366D7">
      <w:pPr>
        <w:widowControl w:val="0"/>
        <w:tabs>
          <w:tab w:val="left" w:pos="1134"/>
        </w:tabs>
        <w:ind w:firstLine="567"/>
        <w:jc w:val="both"/>
        <w:rPr>
          <w:rFonts w:ascii="GHEA Grapalat" w:hAnsi="GHEA Grapalat"/>
        </w:rPr>
      </w:pPr>
      <w:r>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6B63B5B9" w14:textId="77777777" w:rsidR="00A544B0" w:rsidRDefault="00A544B0" w:rsidP="009366D7">
      <w:pPr>
        <w:ind w:right="-109" w:firstLine="630"/>
        <w:jc w:val="both"/>
        <w:rPr>
          <w:rFonts w:ascii="GHEA Grapalat" w:hAnsi="GHEA Grapalat"/>
        </w:rPr>
      </w:pPr>
      <w:r>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A544B0" w14:paraId="4440BCAA" w14:textId="77777777" w:rsidTr="00A544B0">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3F6115" w14:textId="77777777" w:rsidR="00A544B0" w:rsidRDefault="00A544B0" w:rsidP="009366D7">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97C4B9A" w14:textId="77777777" w:rsidR="00A544B0" w:rsidRDefault="00A544B0" w:rsidP="009366D7">
            <w:pPr>
              <w:ind w:firstLine="90"/>
              <w:jc w:val="center"/>
              <w:rPr>
                <w:rFonts w:ascii="GHEA Grapalat" w:hAnsi="GHEA Grapalat" w:cs="Sylfaen"/>
                <w:b/>
                <w:sz w:val="20"/>
              </w:rPr>
            </w:pPr>
            <w:r>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06D3F38" w14:textId="77777777" w:rsidR="00A544B0" w:rsidRDefault="00A544B0" w:rsidP="009366D7">
            <w:pPr>
              <w:ind w:firstLine="90"/>
              <w:jc w:val="center"/>
              <w:rPr>
                <w:rFonts w:ascii="GHEA Grapalat" w:hAnsi="GHEA Grapalat" w:cs="Sylfaen"/>
                <w:b/>
                <w:sz w:val="20"/>
              </w:rPr>
            </w:pPr>
            <w:r>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A1F0CF3" w14:textId="77777777" w:rsidR="00A544B0" w:rsidRDefault="00A544B0" w:rsidP="009366D7">
            <w:pPr>
              <w:ind w:firstLine="90"/>
              <w:jc w:val="center"/>
              <w:rPr>
                <w:rFonts w:ascii="GHEA Grapalat" w:hAnsi="GHEA Grapalat" w:cs="Sylfaen"/>
                <w:b/>
                <w:sz w:val="20"/>
              </w:rPr>
            </w:pPr>
            <w:r>
              <w:rPr>
                <w:rFonts w:ascii="GHEA Grapalat" w:hAnsi="GHEA Grapalat" w:cs="Sylfaen"/>
                <w:b/>
                <w:sz w:val="20"/>
              </w:rPr>
              <w:t>Требования, установленные для оценки</w:t>
            </w:r>
          </w:p>
        </w:tc>
      </w:tr>
      <w:tr w:rsidR="00A544B0" w:rsidRPr="00A544B0" w14:paraId="66A75EBF" w14:textId="77777777" w:rsidTr="00A544B0">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02929F4D" w14:textId="77777777" w:rsidR="00A544B0" w:rsidRDefault="00A544B0" w:rsidP="009366D7">
            <w:pPr>
              <w:ind w:firstLine="567"/>
              <w:jc w:val="center"/>
              <w:rPr>
                <w:rFonts w:ascii="GHEA Grapalat" w:hAnsi="GHEA Grapalat" w:cs="Sylfaen"/>
                <w:b/>
                <w:sz w:val="20"/>
              </w:rPr>
            </w:pPr>
            <w:r>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DF602C5" w14:textId="77777777" w:rsidR="00A544B0" w:rsidRDefault="00A544B0" w:rsidP="009366D7">
            <w:pPr>
              <w:ind w:firstLine="162"/>
              <w:rPr>
                <w:rFonts w:ascii="GHEA Grapalat" w:hAnsi="GHEA Grapalat" w:cs="Sylfaen"/>
                <w:b/>
                <w:sz w:val="20"/>
              </w:rPr>
            </w:pPr>
            <w:r>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71D52971" w14:textId="77777777" w:rsidR="00A544B0" w:rsidRDefault="00A544B0" w:rsidP="009366D7">
            <w:pPr>
              <w:ind w:firstLine="567"/>
              <w:jc w:val="center"/>
              <w:rPr>
                <w:rFonts w:ascii="GHEA Grapalat" w:hAnsi="GHEA Grapalat" w:cs="Sylfaen"/>
                <w:b/>
                <w:sz w:val="20"/>
              </w:rPr>
            </w:pPr>
            <w:r>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9A3B7C8" w14:textId="77777777" w:rsidR="00A544B0" w:rsidRDefault="00A544B0" w:rsidP="009366D7">
            <w:pPr>
              <w:ind w:firstLine="567"/>
              <w:jc w:val="center"/>
              <w:rPr>
                <w:rFonts w:ascii="GHEA Grapalat" w:hAnsi="GHEA Grapalat" w:cs="Sylfaen"/>
                <w:b/>
                <w:sz w:val="20"/>
              </w:rPr>
            </w:pPr>
            <w:r>
              <w:rPr>
                <w:rFonts w:ascii="GHEA Grapalat" w:hAnsi="GHEA Grapalat" w:cs="Sylfaen"/>
                <w:b/>
                <w:sz w:val="20"/>
              </w:rPr>
              <w:t>Минимальный порог оценки устанавливается в 20 баллов.</w:t>
            </w:r>
          </w:p>
          <w:p w14:paraId="38CE4481" w14:textId="77777777" w:rsidR="00A544B0" w:rsidRDefault="00A544B0" w:rsidP="009366D7">
            <w:pPr>
              <w:ind w:firstLine="567"/>
              <w:jc w:val="center"/>
              <w:rPr>
                <w:rFonts w:ascii="GHEA Grapalat" w:hAnsi="GHEA Grapalat" w:cs="Sylfaen"/>
                <w:b/>
                <w:sz w:val="20"/>
                <w:lang w:val="hy-AM"/>
              </w:rPr>
            </w:pPr>
            <w:r>
              <w:rPr>
                <w:rFonts w:ascii="GHEA Grapalat" w:hAnsi="GHEA Grapalat" w:cs="Sylfaen"/>
                <w:b/>
                <w:sz w:val="20"/>
              </w:rPr>
              <w:t xml:space="preserve">Минимальный балл присваивается в случае представления </w:t>
            </w:r>
            <w:r>
              <w:rPr>
                <w:rFonts w:ascii="GHEA Grapalat" w:hAnsi="GHEA Grapalat" w:cs="Sylfaen"/>
                <w:b/>
                <w:i/>
                <w:iCs/>
                <w:color w:val="FF0000"/>
                <w:sz w:val="20"/>
              </w:rPr>
              <w:t>одного пакета</w:t>
            </w:r>
            <w:r>
              <w:rPr>
                <w:rFonts w:ascii="GHEA Grapalat" w:hAnsi="GHEA Grapalat" w:cs="Sylfaen"/>
                <w:b/>
                <w:color w:val="FF0000"/>
                <w:sz w:val="20"/>
              </w:rPr>
              <w:t xml:space="preserve"> </w:t>
            </w:r>
            <w:r>
              <w:rPr>
                <w:rFonts w:ascii="GHEA Grapalat" w:hAnsi="GHEA Grapalat" w:cs="Sylfaen"/>
                <w:b/>
                <w:sz w:val="20"/>
              </w:rPr>
              <w:t xml:space="preserve">документов, соответствующих </w:t>
            </w:r>
            <w:r>
              <w:rPr>
                <w:rFonts w:ascii="GHEA Grapalat" w:hAnsi="GHEA Grapalat" w:cs="Sylfaen"/>
                <w:b/>
                <w:sz w:val="20"/>
              </w:rPr>
              <w:lastRenderedPageBreak/>
              <w:t xml:space="preserve">«условиям, предъявляемым к опыту», представленным в пункте 2.4.1. </w:t>
            </w:r>
          </w:p>
          <w:p w14:paraId="5C26E254" w14:textId="77777777" w:rsidR="00A544B0" w:rsidRDefault="00A544B0" w:rsidP="009366D7">
            <w:pPr>
              <w:ind w:firstLine="567"/>
              <w:jc w:val="center"/>
              <w:rPr>
                <w:rFonts w:ascii="GHEA Grapalat" w:hAnsi="GHEA Grapalat" w:cs="Sylfaen"/>
                <w:b/>
                <w:sz w:val="20"/>
              </w:rPr>
            </w:pPr>
            <w:r>
              <w:rPr>
                <w:rFonts w:ascii="GHEA Grapalat" w:hAnsi="GHEA Grapalat" w:cs="Sylfaen"/>
                <w:b/>
                <w:sz w:val="20"/>
              </w:rPr>
              <w:t>Каждый дополнительно представленный аналогичный пакет получает дополнительные 10 баллов. Максимальная оценка не может превышать 40 баллов.</w:t>
            </w:r>
          </w:p>
          <w:p w14:paraId="5AC585B5" w14:textId="77777777" w:rsidR="00A544B0" w:rsidRDefault="00A544B0" w:rsidP="009366D7">
            <w:pPr>
              <w:ind w:firstLine="567"/>
              <w:jc w:val="center"/>
              <w:rPr>
                <w:rFonts w:ascii="GHEA Grapalat" w:hAnsi="GHEA Grapalat" w:cs="Sylfaen"/>
                <w:b/>
                <w:color w:val="FF0000"/>
                <w:sz w:val="20"/>
              </w:rPr>
            </w:pPr>
            <w:r>
              <w:rPr>
                <w:rFonts w:ascii="GHEA Grapalat" w:hAnsi="GHEA Grapalat" w:cs="Sylfaen"/>
                <w:b/>
                <w:color w:val="FF0000"/>
                <w:sz w:val="20"/>
              </w:rPr>
              <w:t>/Будут рассматриваться только полностью выполненные (завершенные) договоры/</w:t>
            </w:r>
          </w:p>
        </w:tc>
      </w:tr>
      <w:tr w:rsidR="00A544B0" w14:paraId="42D12487" w14:textId="77777777" w:rsidTr="00A544B0">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3DEAB81A" w14:textId="77777777" w:rsidR="00A544B0" w:rsidRDefault="00A544B0" w:rsidP="009366D7">
            <w:pPr>
              <w:ind w:firstLine="567"/>
              <w:jc w:val="both"/>
              <w:rPr>
                <w:rFonts w:ascii="GHEA Grapalat" w:hAnsi="GHEA Grapalat" w:cs="Sylfaen"/>
                <w:b/>
                <w:sz w:val="20"/>
              </w:rPr>
            </w:pPr>
            <w:r>
              <w:rPr>
                <w:rFonts w:ascii="GHEA Grapalat" w:hAnsi="GHEA Grapalat" w:cs="Sylfaen"/>
                <w:b/>
                <w:sz w:val="20"/>
              </w:rPr>
              <w:lastRenderedPageBreak/>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70A59ACE" w14:textId="77777777" w:rsidR="00A544B0" w:rsidRDefault="00A544B0" w:rsidP="009366D7">
            <w:pPr>
              <w:ind w:hanging="18"/>
              <w:jc w:val="center"/>
              <w:rPr>
                <w:rFonts w:ascii="GHEA Grapalat" w:hAnsi="GHEA Grapalat" w:cs="Sylfaen"/>
                <w:b/>
                <w:sz w:val="20"/>
              </w:rPr>
            </w:pPr>
            <w:r>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C30B71E" w14:textId="77777777" w:rsidR="00A544B0" w:rsidRDefault="00A544B0" w:rsidP="009366D7">
            <w:pPr>
              <w:ind w:firstLine="567"/>
              <w:jc w:val="center"/>
              <w:rPr>
                <w:rFonts w:ascii="GHEA Grapalat" w:hAnsi="GHEA Grapalat" w:cs="Sylfaen"/>
                <w:b/>
                <w:sz w:val="20"/>
              </w:rPr>
            </w:pPr>
            <w:r>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3EDAB21" w14:textId="77777777" w:rsidR="00A544B0" w:rsidRDefault="00A544B0" w:rsidP="009366D7">
            <w:pPr>
              <w:ind w:firstLine="567"/>
              <w:jc w:val="center"/>
              <w:rPr>
                <w:rFonts w:ascii="GHEA Grapalat" w:hAnsi="GHEA Grapalat" w:cs="Sylfaen"/>
                <w:b/>
                <w:sz w:val="20"/>
              </w:rPr>
            </w:pPr>
            <w:r>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t xml:space="preserve"> </w:t>
            </w:r>
            <w:r>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1FCAD16E" w14:textId="77777777" w:rsidR="00A544B0" w:rsidRDefault="00A544B0" w:rsidP="009366D7">
            <w:pPr>
              <w:ind w:firstLine="567"/>
              <w:jc w:val="center"/>
              <w:rPr>
                <w:rFonts w:ascii="GHEA Grapalat" w:hAnsi="GHEA Grapalat" w:cs="Sylfaen"/>
                <w:b/>
                <w:sz w:val="20"/>
              </w:rPr>
            </w:pPr>
            <w:r>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6C733864" w14:textId="77777777" w:rsidR="00A544B0" w:rsidRDefault="00A544B0" w:rsidP="009366D7">
      <w:pPr>
        <w:ind w:right="-109"/>
        <w:jc w:val="both"/>
        <w:rPr>
          <w:rFonts w:ascii="GHEA Grapalat" w:hAnsi="GHEA Grapalat"/>
        </w:rPr>
      </w:pPr>
    </w:p>
    <w:p w14:paraId="1B473D01"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Заявки участников оцениваются в следующем порядке:</w:t>
      </w:r>
    </w:p>
    <w:p w14:paraId="16FC1FC4"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615B51DB"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Calibri" w:hAnsi="Calibri" w:cs="Calibri"/>
          <w:sz w:val="24"/>
          <w:szCs w:val="24"/>
        </w:rPr>
        <w:t> </w:t>
      </w:r>
      <w:r>
        <w:rPr>
          <w:rFonts w:ascii="GHEA Grapalat" w:hAnsi="GHEA Grapalat"/>
          <w:sz w:val="24"/>
          <w:szCs w:val="24"/>
        </w:rPr>
        <w:t>ЦБ= МЦ X 100/ОЦ,</w:t>
      </w:r>
    </w:p>
    <w:p w14:paraId="07602C7B"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Calibri" w:hAnsi="Calibri" w:cs="Calibri"/>
          <w:sz w:val="24"/>
          <w:szCs w:val="24"/>
        </w:rPr>
        <w:t> </w:t>
      </w:r>
      <w:r>
        <w:rPr>
          <w:rFonts w:ascii="GHEA Grapalat" w:hAnsi="GHEA Grapalat"/>
          <w:sz w:val="24"/>
          <w:szCs w:val="24"/>
        </w:rPr>
        <w:t>где:</w:t>
      </w:r>
    </w:p>
    <w:p w14:paraId="0F973012"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ЦБ - это бал предоставляемый за ценовое предложение,</w:t>
      </w:r>
    </w:p>
    <w:p w14:paraId="361BDDA9"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МЦ - это минимальная цена,</w:t>
      </w:r>
    </w:p>
    <w:p w14:paraId="66135BEF"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ОЦ - это цена, предложенная оцениваемым участником.</w:t>
      </w:r>
    </w:p>
    <w:p w14:paraId="0FBABADE"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099F7E5D"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ОУ = (ЦБ X 0.7) + (ТП X 0.3),</w:t>
      </w:r>
    </w:p>
    <w:p w14:paraId="46BF739A"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Calibri" w:hAnsi="Calibri" w:cs="Calibri"/>
          <w:sz w:val="24"/>
          <w:szCs w:val="24"/>
        </w:rPr>
        <w:t> </w:t>
      </w:r>
      <w:r>
        <w:rPr>
          <w:rFonts w:ascii="GHEA Grapalat" w:hAnsi="GHEA Grapalat"/>
          <w:sz w:val="24"/>
          <w:szCs w:val="24"/>
        </w:rPr>
        <w:t>где:</w:t>
      </w:r>
    </w:p>
    <w:p w14:paraId="39C2AF2A"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ОУ - это оценка, данная участнику,</w:t>
      </w:r>
    </w:p>
    <w:p w14:paraId="7CC6BE63"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ЦБ - это бал, данный за ценовое предложениe участника,</w:t>
      </w:r>
    </w:p>
    <w:p w14:paraId="6F82DDE3"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ТП - это бал, данная техническому предложению участника:</w:t>
      </w:r>
      <w:r>
        <w:t xml:space="preserve"> </w:t>
      </w:r>
      <w:r>
        <w:rPr>
          <w:rFonts w:ascii="GHEA Grapalat" w:hAnsi="GHEA Grapalat"/>
          <w:sz w:val="24"/>
          <w:szCs w:val="24"/>
        </w:rPr>
        <w:t xml:space="preserve">ТП =ТП 1 + ТП 2. </w:t>
      </w:r>
    </w:p>
    <w:p w14:paraId="0A874C79" w14:textId="77777777" w:rsidR="00A544B0" w:rsidRDefault="00A544B0"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Выбранным участником признается участник, которому присвоен наивысший балл (ОУ).</w:t>
      </w:r>
    </w:p>
    <w:p w14:paraId="038D6CF1" w14:textId="77777777" w:rsidR="00A544B0" w:rsidRDefault="00A544B0" w:rsidP="009366D7">
      <w:pPr>
        <w:pStyle w:val="norm"/>
        <w:widowControl w:val="0"/>
        <w:tabs>
          <w:tab w:val="left" w:pos="1134"/>
        </w:tabs>
        <w:spacing w:line="240" w:lineRule="auto"/>
        <w:ind w:firstLine="567"/>
        <w:rPr>
          <w:rFonts w:ascii="GHEA Grapalat" w:hAnsi="GHEA Grapalat"/>
          <w:b/>
          <w:bCs/>
          <w:color w:val="FF0000"/>
          <w:sz w:val="24"/>
          <w:szCs w:val="24"/>
        </w:rPr>
      </w:pPr>
      <w:r>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39908C1" w14:textId="77777777" w:rsidR="00A544B0" w:rsidRDefault="00A544B0" w:rsidP="009366D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2.5.</w:t>
      </w:r>
      <w:r>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xml:space="preserve">. </w:t>
      </w:r>
    </w:p>
    <w:p w14:paraId="00F1BE97"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rPr>
        <w:t>2.6.</w:t>
      </w:r>
      <w:r>
        <w:rPr>
          <w:rFonts w:ascii="GHEA Grapalat" w:hAnsi="GHEA Grapalat"/>
        </w:rPr>
        <w:tab/>
        <w:t xml:space="preserve">Участники могут участвовать в настоящей процедуре в порядке совместной деятельности (консорциумом). </w:t>
      </w:r>
    </w:p>
    <w:p w14:paraId="55295E9A" w14:textId="77777777" w:rsidR="00A544B0" w:rsidRDefault="00A544B0" w:rsidP="009366D7">
      <w:pPr>
        <w:pStyle w:val="NormalWeb"/>
        <w:widowControl w:val="0"/>
        <w:spacing w:before="0" w:beforeAutospacing="0" w:after="0" w:afterAutospacing="0"/>
        <w:ind w:firstLine="540"/>
        <w:jc w:val="both"/>
        <w:rPr>
          <w:rFonts w:ascii="GHEA Grapalat" w:hAnsi="GHEA Grapalat" w:cs="Sylfaen"/>
        </w:rPr>
      </w:pPr>
      <w:r>
        <w:rPr>
          <w:rFonts w:ascii="GHEA Grapalat" w:hAnsi="GHEA Grapalat"/>
        </w:rPr>
        <w:t>В подобном случае:</w:t>
      </w:r>
    </w:p>
    <w:p w14:paraId="2F1F192F" w14:textId="77777777" w:rsidR="00A544B0" w:rsidRDefault="00A544B0" w:rsidP="009366D7">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rPr>
        <w:t>1)</w:t>
      </w:r>
      <w:r>
        <w:rPr>
          <w:rFonts w:ascii="GHEA Grapalat" w:hAnsi="GHEA Grapalat"/>
        </w:rPr>
        <w:tab/>
        <w:t xml:space="preserve">ни одна из сторон договора о совместной деятельности не может подать отдельную </w:t>
      </w:r>
      <w:r>
        <w:rPr>
          <w:rFonts w:ascii="GHEA Grapalat" w:hAnsi="GHEA Grapalat"/>
        </w:rPr>
        <w:lastRenderedPageBreak/>
        <w:t>заявку на одну и ту же процедуру (на один и тот же лот</w:t>
      </w:r>
      <w:r>
        <w:rPr>
          <w:rFonts w:ascii="GHEA Grapalat" w:hAnsi="GHEA Grapalat"/>
          <w:sz w:val="20"/>
          <w:szCs w:val="20"/>
        </w:rPr>
        <w:t>)</w:t>
      </w:r>
      <w:r>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715D9D8" w14:textId="77777777" w:rsidR="00813CE0" w:rsidRPr="00124FB4" w:rsidRDefault="00A544B0" w:rsidP="009366D7">
      <w:pPr>
        <w:pStyle w:val="NormalWeb"/>
        <w:widowControl w:val="0"/>
        <w:tabs>
          <w:tab w:val="left" w:pos="1134"/>
        </w:tabs>
        <w:spacing w:before="0" w:beforeAutospacing="0" w:after="0" w:afterAutospacing="0"/>
        <w:ind w:firstLine="567"/>
        <w:jc w:val="both"/>
        <w:rPr>
          <w:rFonts w:ascii="GHEA Grapalat" w:hAnsi="GHEA Grapalat" w:cs="Sylfaen"/>
          <w:lang w:val="hy-AM"/>
        </w:rPr>
      </w:pPr>
      <w:r>
        <w:rPr>
          <w:rFonts w:ascii="GHEA Grapalat" w:hAnsi="GHEA Grapalat"/>
        </w:rPr>
        <w:t>2)</w:t>
      </w:r>
      <w:r>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C530F07" w14:textId="77777777" w:rsidR="00813CE0" w:rsidRPr="00572A57" w:rsidRDefault="00ED2352" w:rsidP="009366D7">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9747E66" w14:textId="77777777" w:rsidR="00096865" w:rsidRPr="009044F1" w:rsidRDefault="00096865" w:rsidP="009366D7">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521D677" w14:textId="77777777" w:rsidR="00096865" w:rsidRPr="009044F1" w:rsidRDefault="00096865" w:rsidP="009366D7">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1E2D4AAE" w14:textId="77777777" w:rsidR="00096865" w:rsidRPr="009044F1" w:rsidRDefault="00096865" w:rsidP="009366D7">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A96B892" w14:textId="77777777" w:rsidR="00462E00" w:rsidRPr="00204EEA" w:rsidRDefault="00096865" w:rsidP="009366D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3339E32" w14:textId="77777777" w:rsidR="00096865" w:rsidRDefault="00096865" w:rsidP="009366D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3E489FE2" w14:textId="77777777" w:rsidR="002D7D70" w:rsidRDefault="002D7D70" w:rsidP="009366D7">
      <w:pPr>
        <w:widowControl w:val="0"/>
        <w:tabs>
          <w:tab w:val="left" w:pos="1134"/>
        </w:tabs>
        <w:autoSpaceDE w:val="0"/>
        <w:autoSpaceDN w:val="0"/>
        <w:adjustRightInd w:val="0"/>
        <w:ind w:firstLine="567"/>
        <w:jc w:val="both"/>
        <w:rPr>
          <w:rFonts w:ascii="GHEA Grapalat" w:hAnsi="GHEA Grapalat"/>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w:t>
      </w:r>
      <w:r w:rsidR="00F9791A" w:rsidRPr="00F9791A">
        <w:rPr>
          <w:rFonts w:ascii="GHEA Grapalat" w:hAnsi="GHEA Grapalat"/>
          <w:lang w:val="hy-AM"/>
        </w:rPr>
        <w:lastRenderedPageBreak/>
        <w:t>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D366490" w14:textId="4ABCB830" w:rsidR="00F224AD" w:rsidRPr="00F224AD" w:rsidRDefault="00F224AD" w:rsidP="009366D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4"/>
        <w:t>6</w:t>
      </w:r>
      <w:r w:rsidRPr="009044F1">
        <w:rPr>
          <w:rFonts w:ascii="GHEA Grapalat" w:hAnsi="GHEA Grapalat"/>
        </w:rPr>
        <w:t>.</w:t>
      </w:r>
    </w:p>
    <w:p w14:paraId="032A7207" w14:textId="77777777" w:rsidR="00B051BE" w:rsidRPr="009044F1" w:rsidRDefault="00B051BE" w:rsidP="009366D7">
      <w:pPr>
        <w:widowControl w:val="0"/>
        <w:jc w:val="center"/>
        <w:rPr>
          <w:rFonts w:ascii="GHEA Grapalat" w:hAnsi="GHEA Grapalat"/>
          <w:b/>
        </w:rPr>
      </w:pPr>
    </w:p>
    <w:p w14:paraId="0E65309E" w14:textId="77777777" w:rsidR="00096865" w:rsidRPr="00995804" w:rsidRDefault="00955A1E" w:rsidP="009366D7">
      <w:pPr>
        <w:widowControl w:val="0"/>
        <w:jc w:val="center"/>
        <w:rPr>
          <w:rFonts w:ascii="GHEA Grapalat" w:hAnsi="GHEA Grapalat" w:cs="Arial"/>
          <w:b/>
        </w:rPr>
      </w:pPr>
      <w:r w:rsidRPr="00995804">
        <w:rPr>
          <w:rFonts w:ascii="GHEA Grapalat" w:hAnsi="GHEA Grapalat"/>
          <w:b/>
        </w:rPr>
        <w:t>4. ПОРЯДОК ПОДАЧИ ЗАЯВКИ</w:t>
      </w:r>
    </w:p>
    <w:p w14:paraId="5B06C81C" w14:textId="77777777" w:rsidR="00096865" w:rsidRPr="009044F1" w:rsidRDefault="00096865" w:rsidP="009366D7">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2E37B92F" w14:textId="77777777" w:rsidR="00096865" w:rsidRPr="009044F1" w:rsidRDefault="000946A3" w:rsidP="009366D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AC7FFD7" w14:textId="77777777" w:rsidR="00096865" w:rsidRPr="005114D0" w:rsidRDefault="000946A3" w:rsidP="009366D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2248F2">
        <w:rPr>
          <w:rFonts w:ascii="GHEA Grapalat" w:hAnsi="GHEA Grapalat"/>
          <w:sz w:val="24"/>
          <w:szCs w:val="24"/>
        </w:rPr>
        <w:t>открытый конкурс</w:t>
      </w:r>
      <w:r w:rsidRPr="009044F1">
        <w:rPr>
          <w:rFonts w:ascii="GHEA Grapalat" w:hAnsi="GHEA Grapalat"/>
          <w:sz w:val="24"/>
          <w:szCs w:val="24"/>
        </w:rPr>
        <w:t>.</w:t>
      </w:r>
    </w:p>
    <w:p w14:paraId="55AEA4AF" w14:textId="6B749EB6" w:rsidR="008B1605" w:rsidRPr="00B64B0B" w:rsidRDefault="00096865" w:rsidP="009366D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00B64B0B" w:rsidRPr="00B64B0B">
        <w:rPr>
          <w:rFonts w:ascii="GHEA Grapalat" w:hAnsi="GHEA Grapalat"/>
          <w:sz w:val="24"/>
          <w:szCs w:val="24"/>
        </w:rPr>
        <w:t xml:space="preserve">Заявки на процедуру необходимо подать посредством системы не позднее, чем  до </w:t>
      </w:r>
      <w:r w:rsidR="007E6CD8">
        <w:rPr>
          <w:rFonts w:ascii="GHEA Grapalat" w:hAnsi="GHEA Grapalat"/>
          <w:b/>
          <w:bCs/>
          <w:sz w:val="24"/>
          <w:szCs w:val="24"/>
        </w:rPr>
        <w:t>11:00</w:t>
      </w:r>
      <w:r w:rsidR="00B64B0B" w:rsidRPr="00B64B0B">
        <w:rPr>
          <w:rFonts w:ascii="GHEA Grapalat" w:hAnsi="GHEA Grapalat"/>
          <w:b/>
          <w:bCs/>
          <w:sz w:val="24"/>
          <w:szCs w:val="24"/>
        </w:rPr>
        <w:t xml:space="preserve"> часов </w:t>
      </w:r>
      <w:r w:rsidR="006B2C44" w:rsidRPr="006B2C44">
        <w:rPr>
          <w:rFonts w:ascii="GHEA Grapalat" w:hAnsi="GHEA Grapalat"/>
          <w:b/>
          <w:bCs/>
          <w:sz w:val="24"/>
          <w:szCs w:val="24"/>
        </w:rPr>
        <w:t>30</w:t>
      </w:r>
      <w:r w:rsidR="0084355D">
        <w:rPr>
          <w:rFonts w:ascii="GHEA Grapalat" w:hAnsi="GHEA Grapalat"/>
          <w:b/>
          <w:bCs/>
          <w:sz w:val="24"/>
          <w:szCs w:val="24"/>
        </w:rPr>
        <w:t>.</w:t>
      </w:r>
      <w:r w:rsidR="00160F70">
        <w:rPr>
          <w:rFonts w:ascii="GHEA Grapalat" w:hAnsi="GHEA Grapalat"/>
          <w:b/>
          <w:bCs/>
          <w:sz w:val="24"/>
          <w:szCs w:val="24"/>
          <w:lang w:val="hy-AM"/>
        </w:rPr>
        <w:t>10</w:t>
      </w:r>
      <w:r w:rsidR="0084355D">
        <w:rPr>
          <w:rFonts w:ascii="GHEA Grapalat" w:hAnsi="GHEA Grapalat"/>
          <w:b/>
          <w:bCs/>
          <w:sz w:val="24"/>
          <w:szCs w:val="24"/>
        </w:rPr>
        <w:t>.2025</w:t>
      </w:r>
      <w:r w:rsidR="00B64B0B" w:rsidRPr="00B64B0B">
        <w:rPr>
          <w:rFonts w:ascii="GHEA Grapalat" w:hAnsi="GHEA Grapalat"/>
          <w:b/>
          <w:bCs/>
          <w:sz w:val="24"/>
          <w:szCs w:val="24"/>
        </w:rPr>
        <w:t>-го</w:t>
      </w:r>
      <w:r w:rsidR="00B64B0B" w:rsidRPr="00B64B0B">
        <w:rPr>
          <w:rFonts w:ascii="GHEA Grapalat" w:hAnsi="GHEA Grapalat"/>
          <w:sz w:val="24"/>
          <w:szCs w:val="24"/>
        </w:rPr>
        <w:t xml:space="preserve"> года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14:paraId="27F0B5A7" w14:textId="77777777" w:rsidR="00B67CCD" w:rsidRPr="00D3436F" w:rsidRDefault="00B67CCD" w:rsidP="009366D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875869B" w14:textId="77777777" w:rsidR="005F25EF" w:rsidRDefault="005F25EF" w:rsidP="009366D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FB9D854" w14:textId="77777777" w:rsidR="005F25EF" w:rsidRDefault="005F25EF" w:rsidP="009366D7">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07ACD733" w14:textId="77777777" w:rsidR="00C648DF" w:rsidRDefault="005F25EF" w:rsidP="009366D7">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8D0931"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051F89">
        <w:rPr>
          <w:rFonts w:ascii="GHEA Grapalat" w:hAnsi="GHEA Grapalat"/>
        </w:rPr>
        <w:t>;</w:t>
      </w:r>
      <w:r w:rsidR="00023F8F">
        <w:rPr>
          <w:rFonts w:ascii="GHEA Grapalat" w:hAnsi="GHEA Grapalat"/>
        </w:rPr>
        <w:t xml:space="preserve"> </w:t>
      </w:r>
    </w:p>
    <w:p w14:paraId="0CC87A59" w14:textId="77777777" w:rsidR="005F25EF" w:rsidRDefault="005F25EF" w:rsidP="009366D7">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020A725E" w14:textId="77777777" w:rsidR="005F25EF" w:rsidRDefault="005F25EF" w:rsidP="009366D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5D21EF1" w14:textId="77777777" w:rsidR="00EA0D10" w:rsidRDefault="001361B2" w:rsidP="009366D7">
      <w:pPr>
        <w:pStyle w:val="norm"/>
        <w:widowControl w:val="0"/>
        <w:tabs>
          <w:tab w:val="left" w:pos="1134"/>
        </w:tabs>
        <w:spacing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005F25EF" w:rsidRPr="00A5455C">
        <w:rPr>
          <w:rFonts w:ascii="GHEA Grapalat" w:hAnsi="GHEA Grapalat"/>
        </w:rPr>
        <w:t xml:space="preserve"> </w:t>
      </w:r>
      <w:r w:rsidR="00A5455C" w:rsidRPr="00A5455C">
        <w:rPr>
          <w:rFonts w:ascii="GHEA Grapalat" w:hAnsi="GHEA Grapalat"/>
          <w:vertAlign w:val="superscript"/>
          <w:lang w:val="hy-AM"/>
        </w:rPr>
        <w:t>7.1</w:t>
      </w:r>
      <w:r w:rsidR="005F25EF" w:rsidRPr="00A5455C">
        <w:rPr>
          <w:rFonts w:ascii="GHEA Grapalat" w:hAnsi="GHEA Grapalat"/>
        </w:rPr>
        <w:t xml:space="preserve"> </w:t>
      </w:r>
    </w:p>
    <w:p w14:paraId="48F9F67E" w14:textId="77777777" w:rsidR="006C3115" w:rsidRDefault="0062795D"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7BFDE7F" w14:textId="77777777" w:rsidR="00DF20FE" w:rsidRPr="00AA7117" w:rsidRDefault="00DF20FE" w:rsidP="009366D7">
      <w:pPr>
        <w:widowControl w:val="0"/>
        <w:tabs>
          <w:tab w:val="left" w:pos="1134"/>
        </w:tabs>
        <w:ind w:firstLine="567"/>
        <w:jc w:val="both"/>
        <w:rPr>
          <w:rFonts w:ascii="GHEA Grapalat" w:hAnsi="GHEA Grapalat"/>
        </w:rPr>
      </w:pPr>
      <w:r>
        <w:rPr>
          <w:rFonts w:ascii="GHEA Grapalat" w:hAnsi="GHEA Grapalat"/>
        </w:rPr>
        <w:lastRenderedPageBreak/>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5"/>
        <w:t>8</w:t>
      </w:r>
    </w:p>
    <w:p w14:paraId="387222AE" w14:textId="77777777" w:rsidR="0088370A" w:rsidRDefault="0062795D" w:rsidP="009366D7">
      <w:pPr>
        <w:pStyle w:val="norm"/>
        <w:widowControl w:val="0"/>
        <w:tabs>
          <w:tab w:val="left" w:pos="1134"/>
        </w:tabs>
        <w:spacing w:line="240" w:lineRule="auto"/>
        <w:ind w:firstLine="567"/>
        <w:rPr>
          <w:rFonts w:ascii="GHEA Grapalat" w:hAnsi="GHEA Grapalat"/>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r w:rsidR="008336B3" w:rsidRPr="008336B3">
        <w:rPr>
          <w:rFonts w:ascii="GHEA Grapalat" w:hAnsi="GHEA Grapalat"/>
        </w:rPr>
        <w:t xml:space="preserve">- </w:t>
      </w:r>
      <w:r w:rsidR="008936CF">
        <w:rPr>
          <w:rFonts w:ascii="GHEA Grapalat" w:hAnsi="GHEA Grapalat"/>
          <w:sz w:val="24"/>
          <w:szCs w:val="24"/>
        </w:rPr>
        <w:t>утвержденое им заверение</w:t>
      </w:r>
      <w:r w:rsidR="008936CF" w:rsidRPr="00DC5D72">
        <w:rPr>
          <w:rFonts w:ascii="GHEA Grapalat" w:hAnsi="GHEA Grapalat"/>
          <w:sz w:val="24"/>
          <w:szCs w:val="24"/>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8936CF">
        <w:rPr>
          <w:rFonts w:ascii="GHEA Grapalat" w:hAnsi="GHEA Grapalat"/>
          <w:sz w:val="24"/>
          <w:szCs w:val="24"/>
        </w:rPr>
        <w:t>приборов</w:t>
      </w:r>
      <w:r w:rsidR="008936CF"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4320D2" w:rsidRPr="004320D2">
        <w:rPr>
          <w:rFonts w:ascii="GHEA Grapalat" w:hAnsi="GHEA Grapalat"/>
          <w:sz w:val="24"/>
          <w:szCs w:val="24"/>
        </w:rPr>
        <w:t>.</w:t>
      </w:r>
      <w:r w:rsidR="008936CF" w:rsidRPr="00DC5D72">
        <w:rPr>
          <w:rFonts w:ascii="GHEA Grapalat" w:hAnsi="GHEA Grapalat"/>
          <w:sz w:val="24"/>
          <w:szCs w:val="24"/>
        </w:rPr>
        <w:t xml:space="preserve"> </w:t>
      </w:r>
      <w:r w:rsidR="008936CF">
        <w:rPr>
          <w:rFonts w:ascii="GHEA Grapalat" w:hAnsi="GHEA Grapalat"/>
          <w:sz w:val="24"/>
          <w:szCs w:val="24"/>
        </w:rPr>
        <w:t xml:space="preserve">Заверение </w:t>
      </w:r>
      <w:r w:rsidR="008936CF" w:rsidRPr="00DC5D72">
        <w:rPr>
          <w:rFonts w:ascii="GHEA Grapalat" w:hAnsi="GHEA Grapalat"/>
          <w:sz w:val="24"/>
          <w:szCs w:val="24"/>
        </w:rPr>
        <w:t xml:space="preserve">предусмотренное настоящим подпунктом, также </w:t>
      </w:r>
      <w:r w:rsidR="008936CF" w:rsidRPr="008336B3">
        <w:rPr>
          <w:rFonts w:ascii="GHEA Grapalat" w:hAnsi="GHEA Grapalat"/>
          <w:sz w:val="24"/>
          <w:szCs w:val="24"/>
        </w:rPr>
        <w:t>подтверждается</w:t>
      </w:r>
      <w:r w:rsidR="008936CF" w:rsidRPr="00DC5D72">
        <w:rPr>
          <w:rFonts w:ascii="GHEA Grapalat" w:hAnsi="GHEA Grapalat"/>
          <w:sz w:val="24"/>
          <w:szCs w:val="24"/>
        </w:rPr>
        <w:t xml:space="preserve"> отдельным приложением к заключаемому договору</w:t>
      </w:r>
      <w:r w:rsidR="007447E9" w:rsidRPr="00F04430">
        <w:rPr>
          <w:rStyle w:val="FootnoteReference"/>
          <w:rFonts w:ascii="GHEA Grapalat" w:hAnsi="GHEA Grapalat"/>
        </w:rPr>
        <w:footnoteReference w:customMarkFollows="1" w:id="6"/>
        <w:t>9</w:t>
      </w:r>
    </w:p>
    <w:p w14:paraId="0DA93E10" w14:textId="77777777" w:rsidR="000845F6" w:rsidRPr="009044F1" w:rsidRDefault="005F25EF" w:rsidP="009366D7">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30BE9EEA" w14:textId="77777777" w:rsidR="000845F6" w:rsidRPr="00D3436F" w:rsidRDefault="005F25EF" w:rsidP="009366D7">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1BE34C34" w14:textId="77777777" w:rsidR="00721677" w:rsidRDefault="00721677" w:rsidP="009366D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9EF2E85" w14:textId="77777777" w:rsidR="00721677" w:rsidRDefault="00721677" w:rsidP="009366D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7D89708" w14:textId="77777777" w:rsidR="00721677" w:rsidRDefault="00721677" w:rsidP="009366D7">
      <w:pPr>
        <w:pStyle w:val="norm"/>
        <w:widowControl w:val="0"/>
        <w:spacing w:line="240" w:lineRule="auto"/>
        <w:ind w:firstLine="0"/>
        <w:rPr>
          <w:ins w:id="1"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B26EB57" w14:textId="77777777" w:rsidR="00E33599" w:rsidRDefault="00E33599" w:rsidP="009366D7">
      <w:pPr>
        <w:pStyle w:val="norm"/>
        <w:widowControl w:val="0"/>
        <w:spacing w:line="240" w:lineRule="auto"/>
        <w:ind w:firstLine="0"/>
        <w:rPr>
          <w:rFonts w:ascii="GHEA Grapalat" w:hAnsi="GHEA Grapalat" w:cs="Sylfaen"/>
          <w:sz w:val="24"/>
          <w:szCs w:val="24"/>
        </w:rPr>
      </w:pPr>
    </w:p>
    <w:p w14:paraId="1F1F55DA" w14:textId="77777777" w:rsidR="00700398" w:rsidRDefault="00700398" w:rsidP="009366D7">
      <w:pPr>
        <w:widowControl w:val="0"/>
        <w:jc w:val="center"/>
        <w:rPr>
          <w:rFonts w:ascii="GHEA Grapalat" w:hAnsi="GHEA Grapalat"/>
          <w:b/>
        </w:rPr>
      </w:pPr>
    </w:p>
    <w:p w14:paraId="102D5FBE" w14:textId="77777777" w:rsidR="00A45946" w:rsidRPr="009044F1" w:rsidRDefault="00333B85" w:rsidP="009366D7">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37BEC3CE" w14:textId="77777777" w:rsidR="00A45946" w:rsidRPr="009044F1" w:rsidRDefault="00C8055A" w:rsidP="009366D7">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C6A9020" w14:textId="77777777" w:rsidR="00B95FE0" w:rsidRDefault="00C8055A" w:rsidP="009366D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9B6514">
        <w:rPr>
          <w:rFonts w:ascii="GHEA Grapalat" w:hAnsi="GHEA Grapalat"/>
          <w:sz w:val="24"/>
          <w:szCs w:val="24"/>
          <w:lang w:val="hy-AM"/>
        </w:rPr>
        <w:t xml:space="preserve"> </w:t>
      </w:r>
      <w:r w:rsidR="009B6514">
        <w:rPr>
          <w:rFonts w:ascii="GHEA Grapalat" w:hAnsi="GHEA Grapalat"/>
          <w:sz w:val="24"/>
          <w:szCs w:val="24"/>
        </w:rPr>
        <w:t>При</w:t>
      </w:r>
      <w:r w:rsidR="009455D4">
        <w:rPr>
          <w:rFonts w:ascii="GHEA Grapalat" w:hAnsi="GHEA Grapalat"/>
          <w:sz w:val="24"/>
          <w:szCs w:val="24"/>
        </w:rPr>
        <w:t xml:space="preserve"> </w:t>
      </w:r>
      <w:r w:rsidR="009455D4">
        <w:rPr>
          <w:rFonts w:ascii="GHEA Grapalat" w:hAnsi="GHEA Grapalat"/>
          <w:sz w:val="24"/>
          <w:szCs w:val="24"/>
        </w:rPr>
        <w:lastRenderedPageBreak/>
        <w:t>этом</w:t>
      </w:r>
      <w:r w:rsidR="00BA5FDA">
        <w:rPr>
          <w:rFonts w:ascii="GHEA Grapalat" w:hAnsi="GHEA Grapalat"/>
          <w:sz w:val="24"/>
          <w:szCs w:val="24"/>
        </w:rPr>
        <w:t>:</w:t>
      </w:r>
    </w:p>
    <w:p w14:paraId="0F27F0BF" w14:textId="77777777" w:rsidR="009B6514" w:rsidRPr="0059577A" w:rsidRDefault="009B6514" w:rsidP="009366D7">
      <w:pPr>
        <w:pStyle w:val="HTMLPreformatted"/>
        <w:shd w:val="clear" w:color="auto" w:fill="F8F9FA"/>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sidR="009455D4">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0A4B900E" w14:textId="77777777" w:rsidR="00B95FE0" w:rsidRPr="009044F1" w:rsidRDefault="004320D2" w:rsidP="009366D7">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0FE21333" w14:textId="77777777" w:rsidR="00B95FE0" w:rsidRPr="00ED437B" w:rsidRDefault="00B95FE0" w:rsidP="009366D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6F074226" w14:textId="77777777" w:rsidR="00B95FE0" w:rsidRPr="009044F1" w:rsidRDefault="00B95FE0" w:rsidP="009366D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481959B" w14:textId="77777777" w:rsidR="00A45946" w:rsidRPr="00ED437B" w:rsidRDefault="00B95FE0" w:rsidP="009366D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7A552110" w14:textId="77777777" w:rsidR="00B9778A" w:rsidRDefault="00B9778A"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2EE26723" w14:textId="77777777" w:rsidR="00260739" w:rsidRDefault="00A14685"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3E9B7B2A" w14:textId="77777777" w:rsidR="0048059F" w:rsidRPr="009044F1" w:rsidRDefault="0048059F" w:rsidP="009366D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6DD0BEBD" w14:textId="77777777" w:rsidR="00A45946" w:rsidRPr="009044F1" w:rsidRDefault="00C8055A" w:rsidP="009366D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C32599C" w14:textId="77777777" w:rsidR="00873D42" w:rsidRPr="00230D36" w:rsidRDefault="00873D42" w:rsidP="009366D7">
      <w:pPr>
        <w:jc w:val="center"/>
        <w:rPr>
          <w:rFonts w:ascii="GHEA Grapalat" w:hAnsi="GHEA Grapalat"/>
          <w:b/>
        </w:rPr>
      </w:pPr>
    </w:p>
    <w:p w14:paraId="32A4A6BD" w14:textId="77777777" w:rsidR="00096865" w:rsidRPr="00230D36" w:rsidRDefault="00220C7C" w:rsidP="009366D7">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19D7E3E" w14:textId="77777777" w:rsidR="00873D42" w:rsidRPr="00230D36" w:rsidRDefault="00873D42" w:rsidP="009366D7">
      <w:pPr>
        <w:jc w:val="center"/>
        <w:rPr>
          <w:rFonts w:ascii="GHEA Grapalat" w:hAnsi="GHEA Grapalat"/>
          <w:b/>
        </w:rPr>
      </w:pPr>
    </w:p>
    <w:p w14:paraId="42010BB5" w14:textId="77777777" w:rsidR="00096865" w:rsidRPr="00AA7117" w:rsidRDefault="00220C7C" w:rsidP="009366D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2AE9E8" w14:textId="77777777" w:rsidR="00096865" w:rsidRPr="009044F1" w:rsidRDefault="00220C7C" w:rsidP="009366D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25C4A3D" w14:textId="77777777" w:rsidR="00FA0E41" w:rsidRDefault="00FA0E41" w:rsidP="009366D7">
      <w:pPr>
        <w:widowControl w:val="0"/>
        <w:ind w:firstLine="567"/>
        <w:jc w:val="center"/>
        <w:rPr>
          <w:rFonts w:ascii="GHEA Grapalat" w:hAnsi="GHEA Grapalat"/>
          <w:b/>
        </w:rPr>
      </w:pPr>
    </w:p>
    <w:p w14:paraId="49BA6406" w14:textId="77777777" w:rsidR="00DF20FE" w:rsidRPr="00221C7B" w:rsidRDefault="00DF20FE" w:rsidP="009366D7">
      <w:pPr>
        <w:widowControl w:val="0"/>
        <w:jc w:val="center"/>
        <w:rPr>
          <w:rFonts w:ascii="GHEA Grapalat" w:hAnsi="GHEA Grapalat"/>
          <w:b/>
        </w:rPr>
      </w:pPr>
      <w:r w:rsidRPr="009044F1">
        <w:rPr>
          <w:rFonts w:ascii="GHEA Grapalat" w:hAnsi="GHEA Grapalat"/>
          <w:b/>
        </w:rPr>
        <w:t xml:space="preserve">7. ОБЕСПЕЧЕНИЕ ЗАЯВКИ </w:t>
      </w:r>
    </w:p>
    <w:p w14:paraId="0E9C2781" w14:textId="77777777" w:rsidR="00DF20FE" w:rsidRPr="00681F45" w:rsidRDefault="00DF20FE" w:rsidP="009366D7">
      <w:pPr>
        <w:widowControl w:val="0"/>
        <w:tabs>
          <w:tab w:val="left" w:pos="1134"/>
        </w:tabs>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17A433DE" w14:textId="77777777" w:rsidR="00DF20FE" w:rsidRPr="009044F1" w:rsidRDefault="00DF20FE" w:rsidP="009366D7">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w:t>
      </w:r>
      <w:r w:rsidRPr="004C2F56">
        <w:rPr>
          <w:rFonts w:ascii="GHEA Grapalat" w:hAnsi="GHEA Grapalat"/>
          <w:b/>
          <w:bCs/>
        </w:rPr>
        <w:t>пяти процентам</w:t>
      </w:r>
      <w:r w:rsidRPr="009044F1">
        <w:rPr>
          <w:rFonts w:ascii="GHEA Grapalat" w:hAnsi="GHEA Grapalat"/>
        </w:rPr>
        <w:t xml:space="preserve"> от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 xml:space="preserve">. </w:t>
      </w:r>
      <w:r w:rsidRPr="009044F1">
        <w:rPr>
          <w:rFonts w:ascii="GHEA Grapalat" w:hAnsi="GHEA Grapalat"/>
        </w:rPr>
        <w:t xml:space="preserve">При этом если участник представил обеспечение заявки в </w:t>
      </w:r>
      <w:r w:rsidRPr="009044F1">
        <w:rPr>
          <w:rFonts w:ascii="GHEA Grapalat" w:hAnsi="GHEA Grapalat"/>
        </w:rPr>
        <w:lastRenderedPageBreak/>
        <w:t>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1668160" w14:textId="77777777" w:rsidR="00DF20FE" w:rsidRDefault="00DF20FE" w:rsidP="009366D7">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Pr="00C43C75">
        <w:rPr>
          <w:rFonts w:ascii="GHEA Grapalat" w:hAnsi="GHEA Grapalat"/>
        </w:rPr>
        <w:t>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247DFC6B" w14:textId="77777777" w:rsidR="00DF20FE" w:rsidRPr="009044F1" w:rsidRDefault="00DF20FE" w:rsidP="009366D7">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4B753B">
        <w:rPr>
          <w:rFonts w:ascii="GHEA Grapalat" w:hAnsi="GHEA Grapalat"/>
          <w:vertAlign w:val="superscript"/>
        </w:rPr>
        <w:t>9.1</w:t>
      </w:r>
    </w:p>
    <w:p w14:paraId="104965B9" w14:textId="77777777" w:rsidR="00DF20FE" w:rsidRPr="00EF725E" w:rsidRDefault="00DF20FE" w:rsidP="009366D7">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AD01D4E" w14:textId="77777777" w:rsidR="00DF20FE" w:rsidRDefault="00DF20FE" w:rsidP="009366D7">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4D0134E4" w14:textId="77777777" w:rsidR="00DF20FE" w:rsidRPr="00541249" w:rsidRDefault="00DF20FE" w:rsidP="009366D7">
      <w:pPr>
        <w:widowControl w:val="0"/>
        <w:tabs>
          <w:tab w:val="left" w:pos="1134"/>
        </w:tabs>
        <w:ind w:firstLine="567"/>
        <w:jc w:val="both"/>
        <w:rPr>
          <w:ins w:id="2"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4B12F5B0" w14:textId="77777777" w:rsidR="00DF20FE" w:rsidRPr="009044F1" w:rsidRDefault="00DF20FE" w:rsidP="009366D7">
      <w:pPr>
        <w:widowControl w:val="0"/>
        <w:tabs>
          <w:tab w:val="left" w:pos="1134"/>
        </w:tabs>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16834EF" w14:textId="77777777" w:rsidR="00DF20FE" w:rsidRPr="009044F1" w:rsidRDefault="00DF20FE" w:rsidP="009366D7">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05C3800E" w14:textId="77777777" w:rsidR="00DF20FE" w:rsidRPr="009044F1" w:rsidRDefault="00DF20FE" w:rsidP="009366D7">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8145AA6" w14:textId="402B99D9" w:rsidR="00DF20FE" w:rsidRDefault="00DF20FE" w:rsidP="009366D7">
      <w:pPr>
        <w:widowControl w:val="0"/>
        <w:tabs>
          <w:tab w:val="left" w:pos="1134"/>
        </w:tabs>
        <w:ind w:firstLine="567"/>
        <w:jc w:val="both"/>
        <w:rPr>
          <w:rFonts w:ascii="GHEA Grapalat" w:hAnsi="GHEA Grapalat"/>
        </w:rPr>
      </w:pPr>
      <w:r w:rsidRPr="009044F1">
        <w:rPr>
          <w:rFonts w:ascii="GHEA Grapalat" w:hAnsi="GHEA Grapalat"/>
        </w:rPr>
        <w:t>7.4.</w:t>
      </w:r>
      <w:r w:rsidRPr="005114D0">
        <w:rPr>
          <w:rFonts w:ascii="GHEA Grapalat" w:hAnsi="GHEA Grapalat"/>
        </w:rPr>
        <w:tab/>
      </w:r>
      <w:r w:rsidRPr="00754F33">
        <w:rPr>
          <w:rFonts w:ascii="GHEA Grapalat" w:hAnsi="GHEA Grapalat"/>
          <w:b/>
          <w:bCs/>
        </w:rPr>
        <w:t>Обеспечение заявки должно быть действительным в течение</w:t>
      </w:r>
      <w:r w:rsidRPr="009044F1">
        <w:rPr>
          <w:rFonts w:ascii="GHEA Grapalat" w:hAnsi="GHEA Grapalat"/>
        </w:rPr>
        <w:t xml:space="preserve"> </w:t>
      </w:r>
      <w:r w:rsidRPr="00754F33">
        <w:rPr>
          <w:rFonts w:ascii="GHEA Grapalat" w:hAnsi="GHEA Grapalat"/>
          <w:b/>
          <w:bCs/>
        </w:rPr>
        <w:t>120</w:t>
      </w:r>
      <w:r w:rsidRPr="00754F33">
        <w:rPr>
          <w:rFonts w:ascii="Courier New" w:hAnsi="Courier New" w:cs="Courier New"/>
          <w:b/>
          <w:bCs/>
        </w:rPr>
        <w:t> </w:t>
      </w:r>
      <w:r w:rsidRPr="00754F33">
        <w:rPr>
          <w:rFonts w:ascii="GHEA Grapalat" w:hAnsi="GHEA Grapalat"/>
          <w:b/>
          <w:bCs/>
        </w:rPr>
        <w:t>(сто двадцать) рабочих дней со дня истечения крайнего срока подачи заявок</w:t>
      </w:r>
      <w:r w:rsidRPr="00A4492E">
        <w:rPr>
          <w:rFonts w:ascii="GHEA Grapalat" w:hAnsi="GHEA Grapalat"/>
        </w:rPr>
        <w:t>.</w:t>
      </w:r>
      <w:r w:rsidRPr="00A4492E">
        <w:rPr>
          <w:rFonts w:ascii="GHEA Grapalat" w:hAnsi="GHEA Grapalat"/>
          <w:vertAlign w:val="superscript"/>
        </w:rPr>
        <w:t>10.1</w:t>
      </w:r>
      <w:r w:rsidRPr="00A4492E">
        <w:rPr>
          <w:rFonts w:ascii="GHEA Grapalat" w:hAnsi="GHEA Grapalat"/>
        </w:rPr>
        <w:t xml:space="preserve"> </w:t>
      </w:r>
    </w:p>
    <w:p w14:paraId="7FE669AB" w14:textId="77777777" w:rsidR="00DF20FE" w:rsidRDefault="00DF20FE" w:rsidP="009366D7">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4570BD62" w14:textId="77777777" w:rsidR="00DF20FE" w:rsidRPr="00996C18" w:rsidRDefault="00DF20FE" w:rsidP="009366D7">
      <w:pPr>
        <w:widowControl w:val="0"/>
        <w:tabs>
          <w:tab w:val="left" w:pos="1134"/>
        </w:tabs>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5C231A72" w14:textId="77777777" w:rsidR="00DF20FE" w:rsidRPr="009044F1" w:rsidRDefault="00DF20FE" w:rsidP="009366D7">
      <w:pPr>
        <w:widowControl w:val="0"/>
        <w:ind w:firstLine="567"/>
        <w:jc w:val="center"/>
        <w:rPr>
          <w:rFonts w:ascii="GHEA Grapalat" w:hAnsi="GHEA Grapalat"/>
          <w:b/>
        </w:rPr>
      </w:pPr>
    </w:p>
    <w:p w14:paraId="1998E1A6" w14:textId="77777777" w:rsidR="002626F7" w:rsidRDefault="002626F7" w:rsidP="009366D7">
      <w:pPr>
        <w:rPr>
          <w:rFonts w:ascii="GHEA Grapalat" w:hAnsi="GHEA Grapalat" w:cs="Sylfaen"/>
        </w:rPr>
      </w:pPr>
    </w:p>
    <w:p w14:paraId="19156ED4" w14:textId="77777777" w:rsidR="00096865" w:rsidRPr="009044F1" w:rsidRDefault="00E70FC4" w:rsidP="009366D7">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6498677" w14:textId="72FB46E6" w:rsidR="005C0159" w:rsidRPr="00077629" w:rsidRDefault="005C0159" w:rsidP="009366D7">
      <w:pPr>
        <w:pStyle w:val="BodyTextIndent2"/>
        <w:widowControl w:val="0"/>
        <w:tabs>
          <w:tab w:val="left" w:pos="1134"/>
        </w:tabs>
        <w:spacing w:line="240" w:lineRule="auto"/>
        <w:ind w:firstLine="567"/>
        <w:rPr>
          <w:rFonts w:ascii="GHEA Grapalat" w:hAnsi="GHEA Grapalat" w:cs="Tahoma"/>
          <w:sz w:val="24"/>
          <w:szCs w:val="24"/>
        </w:rPr>
      </w:pPr>
      <w:r w:rsidRPr="00334BBF">
        <w:rPr>
          <w:rFonts w:ascii="GHEA Grapalat" w:hAnsi="GHEA Grapalat"/>
          <w:sz w:val="24"/>
          <w:szCs w:val="24"/>
        </w:rPr>
        <w:lastRenderedPageBreak/>
        <w:t>8.1.</w:t>
      </w:r>
      <w:r w:rsidRPr="00334BBF">
        <w:rPr>
          <w:rFonts w:ascii="GHEA Grapalat" w:hAnsi="GHEA Grapalat"/>
          <w:sz w:val="24"/>
          <w:szCs w:val="24"/>
        </w:rPr>
        <w:tab/>
        <w:t xml:space="preserve">Вскрытие заявок произойдет посредством системы на </w:t>
      </w:r>
      <w:r w:rsidR="007E6CD8">
        <w:rPr>
          <w:rFonts w:ascii="GHEA Grapalat" w:hAnsi="GHEA Grapalat"/>
          <w:b/>
          <w:spacing w:val="6"/>
          <w:sz w:val="24"/>
          <w:szCs w:val="24"/>
        </w:rPr>
        <w:t>11:00</w:t>
      </w:r>
      <w:r w:rsidRPr="00334BBF">
        <w:rPr>
          <w:rFonts w:ascii="GHEA Grapalat" w:hAnsi="GHEA Grapalat"/>
          <w:b/>
          <w:spacing w:val="6"/>
          <w:sz w:val="24"/>
          <w:szCs w:val="24"/>
        </w:rPr>
        <w:t xml:space="preserve"> </w:t>
      </w:r>
      <w:r>
        <w:rPr>
          <w:rFonts w:ascii="GHEA Grapalat" w:hAnsi="GHEA Grapalat"/>
          <w:b/>
          <w:spacing w:val="6"/>
          <w:sz w:val="24"/>
          <w:szCs w:val="24"/>
        </w:rPr>
        <w:br/>
      </w:r>
      <w:r w:rsidRPr="00334BBF">
        <w:rPr>
          <w:rFonts w:ascii="GHEA Grapalat" w:hAnsi="GHEA Grapalat"/>
          <w:b/>
          <w:spacing w:val="6"/>
          <w:sz w:val="24"/>
          <w:szCs w:val="24"/>
        </w:rPr>
        <w:t xml:space="preserve">часов </w:t>
      </w:r>
      <w:r w:rsidR="006B2C44" w:rsidRPr="004C2F56">
        <w:rPr>
          <w:rFonts w:ascii="GHEA Grapalat" w:hAnsi="GHEA Grapalat"/>
          <w:b/>
          <w:spacing w:val="6"/>
          <w:sz w:val="24"/>
          <w:szCs w:val="24"/>
        </w:rPr>
        <w:t>30</w:t>
      </w:r>
      <w:r w:rsidR="0084355D">
        <w:rPr>
          <w:rFonts w:ascii="GHEA Grapalat" w:hAnsi="GHEA Grapalat"/>
          <w:b/>
          <w:spacing w:val="6"/>
          <w:sz w:val="24"/>
          <w:szCs w:val="24"/>
        </w:rPr>
        <w:t>.</w:t>
      </w:r>
      <w:r w:rsidR="00AB608A">
        <w:rPr>
          <w:rFonts w:ascii="GHEA Grapalat" w:hAnsi="GHEA Grapalat"/>
          <w:b/>
          <w:spacing w:val="6"/>
          <w:sz w:val="24"/>
          <w:szCs w:val="24"/>
          <w:lang w:val="hy-AM"/>
        </w:rPr>
        <w:t>10</w:t>
      </w:r>
      <w:r w:rsidR="0084355D">
        <w:rPr>
          <w:rFonts w:ascii="GHEA Grapalat" w:hAnsi="GHEA Grapalat"/>
          <w:b/>
          <w:spacing w:val="6"/>
          <w:sz w:val="24"/>
          <w:szCs w:val="24"/>
        </w:rPr>
        <w:t>.2025</w:t>
      </w:r>
      <w:r w:rsidRPr="00334BBF">
        <w:rPr>
          <w:rFonts w:ascii="GHEA Grapalat" w:hAnsi="GHEA Grapalat"/>
          <w:b/>
          <w:spacing w:val="6"/>
          <w:sz w:val="24"/>
          <w:szCs w:val="24"/>
        </w:rPr>
        <w:t>-го года.</w:t>
      </w:r>
    </w:p>
    <w:p w14:paraId="2DB88010" w14:textId="77777777" w:rsidR="00ED6836" w:rsidRPr="009044F1" w:rsidRDefault="009B6D58" w:rsidP="009366D7">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1A15B0D2" w14:textId="77777777" w:rsidR="003B60D5" w:rsidRPr="009044F1" w:rsidRDefault="00ED6836" w:rsidP="009366D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4D2D14F2" w14:textId="77777777" w:rsidR="009A796C" w:rsidRPr="009044F1" w:rsidRDefault="00FD2748" w:rsidP="009366D7">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5896BA5" w14:textId="77777777" w:rsidR="002A665D" w:rsidRPr="002A665D" w:rsidRDefault="00CF34DE" w:rsidP="009366D7">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13F369B8" w14:textId="77777777" w:rsidR="00ED6836" w:rsidRPr="009044F1" w:rsidRDefault="00745561" w:rsidP="009366D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7C2B63F9" w14:textId="77777777" w:rsidR="00096865" w:rsidRPr="009044F1" w:rsidRDefault="00FD2748" w:rsidP="009366D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27A74723" w14:textId="77777777" w:rsidR="00B514E8" w:rsidRPr="009044F1" w:rsidRDefault="00FD2748" w:rsidP="009366D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w:t>
      </w:r>
      <w:r w:rsidR="0059577A">
        <w:rPr>
          <w:rFonts w:ascii="GHEA Grapalat" w:hAnsi="GHEA Grapalat"/>
          <w:sz w:val="24"/>
          <w:szCs w:val="24"/>
        </w:rPr>
        <w:t>учета</w:t>
      </w:r>
      <w:r w:rsidRPr="009044F1">
        <w:rPr>
          <w:rFonts w:ascii="GHEA Grapalat" w:hAnsi="GHEA Grapalat"/>
          <w:sz w:val="24"/>
          <w:szCs w:val="24"/>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760D0F8" w14:textId="77777777" w:rsidR="00096865" w:rsidRPr="00A01157" w:rsidRDefault="00FD2748" w:rsidP="009366D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DE13C7" w:rsidRPr="009044F1">
        <w:rPr>
          <w:rFonts w:ascii="GHEA Grapalat" w:hAnsi="GHEA Grapalat"/>
          <w:i w:val="0"/>
          <w:sz w:val="24"/>
          <w:szCs w:val="24"/>
        </w:rPr>
        <w:t xml:space="preserve">по курсу </w:t>
      </w:r>
      <w:r w:rsidR="00DE13C7" w:rsidRPr="00E507FC">
        <w:rPr>
          <w:rFonts w:ascii="GHEA Grapalat" w:hAnsi="GHEA Grapalat"/>
          <w:b/>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383DB055" w14:textId="77777777" w:rsidR="009B6D58" w:rsidRPr="00186559" w:rsidRDefault="00FD2748" w:rsidP="009366D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1A2787C" w14:textId="77777777" w:rsidR="009B6D58" w:rsidRPr="009044F1" w:rsidRDefault="009B6D58" w:rsidP="009366D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w:t>
      </w:r>
      <w:r w:rsidRPr="009044F1">
        <w:rPr>
          <w:rFonts w:ascii="GHEA Grapalat" w:hAnsi="GHEA Grapalat"/>
          <w:sz w:val="24"/>
          <w:szCs w:val="24"/>
        </w:rPr>
        <w:lastRenderedPageBreak/>
        <w:t>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0F4EB16" w14:textId="77777777" w:rsidR="009B6D58" w:rsidRPr="009044F1" w:rsidRDefault="009B6D58" w:rsidP="009366D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EEB941F" w14:textId="77777777" w:rsidR="009B6D58" w:rsidRPr="00A50C53" w:rsidRDefault="009B6D58" w:rsidP="009366D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7E9E16AA" w14:textId="77777777" w:rsidR="009B6D58" w:rsidRPr="009044F1" w:rsidRDefault="009B6D58" w:rsidP="009366D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1D87ACF" w14:textId="77777777" w:rsidR="00121F1F" w:rsidRDefault="009B6D58" w:rsidP="009366D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38EC2533" w14:textId="77777777" w:rsidR="00121F1F" w:rsidRDefault="00121F1F" w:rsidP="009366D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65BF2BD" w14:textId="77777777" w:rsidR="00121F1F" w:rsidRPr="009044F1" w:rsidRDefault="00121F1F" w:rsidP="009366D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07C1501" w14:textId="77777777" w:rsidR="00B514E8" w:rsidRPr="00456103" w:rsidRDefault="00FD2748" w:rsidP="009366D7">
      <w:pPr>
        <w:widowControl w:val="0"/>
        <w:tabs>
          <w:tab w:val="left" w:pos="1134"/>
        </w:tabs>
        <w:ind w:firstLine="567"/>
        <w:jc w:val="both"/>
        <w:rPr>
          <w:rFonts w:ascii="GHEA Grapalat" w:hAnsi="GHEA Grapalat" w:cs="Sylfaen"/>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w:t>
      </w:r>
      <w:r w:rsidRPr="00456103">
        <w:rPr>
          <w:rFonts w:ascii="GHEA Grapalat" w:hAnsi="GHEA Grapalat" w:cs="Sylfaen"/>
        </w:rPr>
        <w:t xml:space="preserve">предоставляются </w:t>
      </w:r>
      <w:r w:rsidR="00F7541A" w:rsidRPr="00456103">
        <w:rPr>
          <w:rFonts w:ascii="GHEA Grapalat" w:hAnsi="GHEA Grapalat" w:cs="Sylfaen"/>
        </w:rPr>
        <w:t xml:space="preserve">включенные в заявку </w:t>
      </w:r>
      <w:r w:rsidRPr="00456103">
        <w:rPr>
          <w:rFonts w:ascii="GHEA Grapalat" w:hAnsi="GHEA Grapalat" w:cs="Sylfaen"/>
        </w:rPr>
        <w:t>документ</w:t>
      </w:r>
      <w:r w:rsidR="00F7541A" w:rsidRPr="00456103">
        <w:rPr>
          <w:rFonts w:ascii="GHEA Grapalat" w:hAnsi="GHEA Grapalat" w:cs="Sylfaen"/>
        </w:rPr>
        <w:t>ы</w:t>
      </w:r>
      <w:r w:rsidRPr="00456103">
        <w:rPr>
          <w:rFonts w:ascii="GHEA Grapalat" w:hAnsi="GHEA Grapalat" w:cs="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456103">
        <w:rPr>
          <w:rFonts w:ascii="Calibri" w:hAnsi="Calibri" w:cs="Calibri"/>
        </w:rPr>
        <w:t> </w:t>
      </w:r>
      <w:r w:rsidRPr="00456103">
        <w:rPr>
          <w:rFonts w:ascii="GHEA Grapalat" w:hAnsi="GHEA Grapalat" w:cs="Sylfaen"/>
        </w:rPr>
        <w:t>препятствуя нормальному функционированию комиссии.</w:t>
      </w:r>
    </w:p>
    <w:p w14:paraId="533E80C2" w14:textId="77777777" w:rsidR="00456103" w:rsidRPr="00456103" w:rsidRDefault="00456103" w:rsidP="009366D7">
      <w:pPr>
        <w:jc w:val="both"/>
        <w:rPr>
          <w:rFonts w:ascii="GHEA Grapalat" w:hAnsi="GHEA Grapalat" w:cs="Sylfaen"/>
        </w:rPr>
      </w:pPr>
      <w:r w:rsidRPr="00456103">
        <w:rPr>
          <w:rFonts w:ascii="GHEA Grapalat" w:hAnsi="GHEA Grapalat" w:cs="Sylfaen"/>
        </w:rPr>
        <w:t xml:space="preserve"> 8.9.</w:t>
      </w:r>
      <w:r w:rsidRPr="00456103">
        <w:rPr>
          <w:rFonts w:ascii="GHEA Grapalat" w:hAnsi="GHEA Grapalat" w:cs="Sylfaen"/>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FDE7190" w14:textId="77777777" w:rsidR="00456103" w:rsidRPr="00456103" w:rsidRDefault="00456103" w:rsidP="009366D7">
      <w:pPr>
        <w:jc w:val="both"/>
        <w:rPr>
          <w:rFonts w:ascii="GHEA Grapalat" w:hAnsi="GHEA Grapalat" w:cs="Sylfaen"/>
        </w:rPr>
      </w:pPr>
      <w:r w:rsidRPr="00456103">
        <w:rPr>
          <w:rFonts w:ascii="GHEA Grapalat" w:hAnsi="GHEA Grapalat" w:cs="Sylfaen"/>
        </w:rPr>
        <w:lastRenderedPageBreak/>
        <w:t>В уведомлении, направленном участнику, подробно описываются все несоответствия, обнаруженные при оценке заявки.</w:t>
      </w:r>
    </w:p>
    <w:p w14:paraId="33B7680C" w14:textId="77777777" w:rsidR="00456103" w:rsidRPr="00456103" w:rsidRDefault="00456103" w:rsidP="009366D7">
      <w:pPr>
        <w:jc w:val="both"/>
        <w:rPr>
          <w:rFonts w:ascii="GHEA Grapalat" w:hAnsi="GHEA Grapalat" w:cs="Sylfaen"/>
        </w:rPr>
      </w:pPr>
      <w:r w:rsidRPr="00456103">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1F59D2" w14:textId="77777777" w:rsidR="003B3E74" w:rsidRPr="00AA7117" w:rsidRDefault="006A3C8A" w:rsidP="009366D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3C58F60" w14:textId="77777777" w:rsidR="00C27BA4" w:rsidRDefault="00A150A9" w:rsidP="009366D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D1A37A8" w14:textId="77777777" w:rsidR="00CE18BF" w:rsidRPr="00CE18BF" w:rsidRDefault="00A150A9" w:rsidP="009366D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1D60372" w14:textId="77777777" w:rsidR="00EA58C8" w:rsidRPr="009044F1" w:rsidRDefault="00A150A9" w:rsidP="009366D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A4EF6F7" w14:textId="77777777" w:rsidR="00E65F37" w:rsidRPr="009044F1" w:rsidRDefault="00A150A9" w:rsidP="009366D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26557AB" w14:textId="77777777" w:rsidR="00A24827" w:rsidRPr="009044F1" w:rsidRDefault="00A24827" w:rsidP="009366D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44E1115D" w14:textId="77777777" w:rsidR="008B73CD" w:rsidRPr="009044F1" w:rsidRDefault="008B73CD" w:rsidP="009366D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963F940" w14:textId="77777777" w:rsidR="00D0526D" w:rsidRPr="00110330" w:rsidRDefault="008769B4" w:rsidP="009366D7">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B0DDC">
        <w:rPr>
          <w:rFonts w:ascii="GHEA Grapalat" w:hAnsi="GHEA Grapalat"/>
        </w:rPr>
        <w:t>,</w:t>
      </w:r>
      <w:r w:rsidR="009C1B8F">
        <w:rPr>
          <w:rFonts w:ascii="GHEA Grapalat" w:hAnsi="GHEA Grapalat"/>
        </w:rPr>
        <w:t xml:space="preserve"> </w:t>
      </w:r>
      <w:r w:rsidR="003B1D5C" w:rsidRPr="005539E3">
        <w:rPr>
          <w:rFonts w:ascii="GHEA Grapalat" w:hAnsi="GHEA Grapalat"/>
        </w:rPr>
        <w:t>Мотивированное решение руководителя заказчика уполномоченный орган публикует в бюллетене</w:t>
      </w:r>
      <w:r w:rsidR="00DF3DF6">
        <w:rPr>
          <w:rFonts w:ascii="GHEA Grapalat" w:hAnsi="GHEA Grapalat"/>
        </w:rPr>
        <w:t xml:space="preserve"> </w:t>
      </w:r>
      <w:r w:rsidR="00DF3DF6" w:rsidRPr="00CB37F8">
        <w:rPr>
          <w:rFonts w:ascii="GHEA Grapalat" w:hAnsi="GHEA Grapalat"/>
        </w:rPr>
        <w:t>в течение пяти рабочих дней,</w:t>
      </w:r>
      <w:r w:rsidR="00DF3DF6" w:rsidRPr="001340A2">
        <w:rPr>
          <w:rFonts w:ascii="GHEA Grapalat" w:hAnsi="GHEA Grapalat"/>
        </w:rPr>
        <w:t xml:space="preserve"> </w:t>
      </w:r>
      <w:r w:rsidR="00DF3DF6" w:rsidRPr="00060567">
        <w:rPr>
          <w:rStyle w:val="ezkurwreuab5ozgtqnkl"/>
          <w:rFonts w:ascii="GHEA Grapalat" w:hAnsi="GHEA Grapalat"/>
        </w:rPr>
        <w:t>следующих</w:t>
      </w:r>
      <w:r w:rsidR="00DF3DF6" w:rsidRPr="00060567">
        <w:rPr>
          <w:rFonts w:ascii="GHEA Grapalat" w:hAnsi="GHEA Grapalat"/>
        </w:rPr>
        <w:t xml:space="preserve"> </w:t>
      </w:r>
      <w:r w:rsidR="00DF3DF6" w:rsidRPr="00060567">
        <w:rPr>
          <w:rStyle w:val="ezkurwreuab5ozgtqnkl"/>
          <w:rFonts w:ascii="GHEA Grapalat" w:hAnsi="GHEA Grapalat"/>
        </w:rPr>
        <w:t>за днем</w:t>
      </w:r>
      <w:r w:rsidR="00DF3DF6" w:rsidRPr="00060567">
        <w:rPr>
          <w:rFonts w:ascii="GHEA Grapalat" w:hAnsi="GHEA Grapalat"/>
        </w:rPr>
        <w:t xml:space="preserve"> </w:t>
      </w:r>
      <w:r w:rsidR="00DF3DF6" w:rsidRPr="00060567">
        <w:rPr>
          <w:rStyle w:val="ezkurwreuab5ozgtqnkl"/>
          <w:rFonts w:ascii="GHEA Grapalat" w:hAnsi="GHEA Grapalat"/>
        </w:rPr>
        <w:t>получения</w:t>
      </w:r>
      <w:r w:rsidR="00DF3DF6" w:rsidRPr="00060567">
        <w:rPr>
          <w:rFonts w:ascii="GHEA Grapalat" w:hAnsi="GHEA Grapalat"/>
        </w:rPr>
        <w:t xml:space="preserve"> </w:t>
      </w:r>
      <w:r w:rsidR="00DF3DF6" w:rsidRPr="00060567">
        <w:rPr>
          <w:rStyle w:val="ezkurwreuab5ozgtqnkl"/>
          <w:rFonts w:ascii="GHEA Grapalat" w:hAnsi="GHEA Grapalat"/>
        </w:rPr>
        <w:t>решения</w:t>
      </w:r>
      <w:r w:rsidR="00AB0A86" w:rsidRPr="005539E3">
        <w:rPr>
          <w:rFonts w:ascii="GHEA Grapalat" w:hAnsi="GHEA Grapalat"/>
        </w:rPr>
        <w:t>.</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w:t>
      </w:r>
      <w:r w:rsidR="00D0526D" w:rsidRPr="00110330">
        <w:rPr>
          <w:rFonts w:ascii="GHEA Grapalat" w:hAnsi="GHEA Grapalat"/>
        </w:rPr>
        <w:lastRenderedPageBreak/>
        <w:t>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5B5DC545" w14:textId="77777777" w:rsidR="00BC15AF" w:rsidRPr="00110330" w:rsidRDefault="001126EC" w:rsidP="009366D7">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3765CAAC" w14:textId="77777777" w:rsidR="00BC15AF" w:rsidRPr="00110330" w:rsidRDefault="00BC15AF" w:rsidP="009366D7">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A65371">
        <w:rPr>
          <w:rFonts w:ascii="GHEA Grapalat" w:hAnsi="GHEA Grapalat"/>
        </w:rPr>
        <w:t xml:space="preserve"> или</w:t>
      </w:r>
      <w:r w:rsidRPr="00110330">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571D03D2" w14:textId="77777777" w:rsidR="00BC15AF" w:rsidRDefault="00BC15AF" w:rsidP="009366D7">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w:t>
      </w:r>
      <w:r w:rsidR="00B97A0F">
        <w:rPr>
          <w:rFonts w:ascii="GHEA Grapalat" w:hAnsi="GHEA Grapalat"/>
        </w:rPr>
        <w:t xml:space="preserve"> или</w:t>
      </w:r>
      <w:r w:rsidRPr="00110330">
        <w:rPr>
          <w:rFonts w:ascii="GHEA Grapalat" w:hAnsi="GHEA Grapalat"/>
        </w:rPr>
        <w:t xml:space="preserve"> договора </w:t>
      </w:r>
      <w:r w:rsidR="007E2813" w:rsidRPr="002F7BEB">
        <w:rPr>
          <w:rFonts w:ascii="GHEA Grapalat" w:hAnsi="GHEA Grapalat"/>
        </w:rPr>
        <w:t>была осуществлена</w:t>
      </w:r>
      <w:r w:rsidRPr="002F7BEB">
        <w:rPr>
          <w:rFonts w:ascii="GHEA Grapalat" w:hAnsi="GHEA Grapalat"/>
        </w:rPr>
        <w:t xml:space="preserve"> по истечении срока представления решения уполномоченному органу, но не позднее </w:t>
      </w:r>
      <w:r w:rsidR="006D682E" w:rsidRPr="002F7BEB">
        <w:rPr>
          <w:rFonts w:ascii="GHEA Grapalat" w:hAnsi="GHEA Grapalat"/>
        </w:rPr>
        <w:t xml:space="preserve">истечения </w:t>
      </w:r>
      <w:r w:rsidR="00AB0A86" w:rsidRPr="002F7BEB">
        <w:rPr>
          <w:rFonts w:ascii="GHEA Grapalat" w:hAnsi="GHEA Grapalat"/>
        </w:rPr>
        <w:t>сорокодневного срока</w:t>
      </w:r>
      <w:r w:rsidR="006D682E" w:rsidRPr="002F7BEB">
        <w:rPr>
          <w:rFonts w:ascii="GHEA Grapalat" w:hAnsi="GHEA Grapalat"/>
        </w:rPr>
        <w:t xml:space="preserve"> установленн</w:t>
      </w:r>
      <w:r w:rsidR="00AB0A86" w:rsidRPr="002F7BEB">
        <w:rPr>
          <w:rFonts w:ascii="GHEA Grapalat" w:hAnsi="GHEA Grapalat"/>
        </w:rPr>
        <w:t>ого</w:t>
      </w:r>
      <w:r w:rsidR="006D682E" w:rsidRPr="002F7BEB">
        <w:rPr>
          <w:rFonts w:ascii="GHEA Grapalat" w:hAnsi="GHEA Grapalat"/>
        </w:rPr>
        <w:t xml:space="preserve"> для включения участника</w:t>
      </w:r>
      <w:r w:rsidR="00AB0A86" w:rsidRPr="002F7BEB">
        <w:rPr>
          <w:rFonts w:ascii="GHEA Grapalat" w:hAnsi="GHEA Grapalat"/>
        </w:rPr>
        <w:t xml:space="preserve"> уполномоченным органом</w:t>
      </w:r>
      <w:r w:rsidR="00AB0A86" w:rsidRPr="002F7BEB" w:rsidDel="006D682E">
        <w:rPr>
          <w:rFonts w:ascii="GHEA Grapalat" w:hAnsi="GHEA Grapalat"/>
        </w:rPr>
        <w:t xml:space="preserve"> </w:t>
      </w:r>
      <w:r w:rsidRPr="002F7BEB">
        <w:rPr>
          <w:rFonts w:ascii="GHEA Grapalat" w:hAnsi="GHEA Grapalat"/>
        </w:rPr>
        <w:t xml:space="preserve"> в список,</w:t>
      </w:r>
      <w:r w:rsidR="008355D3" w:rsidRPr="002F7BEB">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0F28793E" w14:textId="77777777" w:rsidR="00271427" w:rsidRPr="00793DC2" w:rsidRDefault="00AD5625" w:rsidP="009366D7">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DD4644" w:rsidRPr="00877D77">
        <w:rPr>
          <w:rFonts w:ascii="GHEA Grapalat" w:hAnsi="GHEA Grapalat" w:cs="Sylfaen"/>
        </w:rPr>
        <w:t xml:space="preserve">включая случаи, когда несоответствия, зафиксированные в результате оценки заявки, не </w:t>
      </w:r>
      <w:r w:rsidR="00DD4644">
        <w:rPr>
          <w:rFonts w:ascii="GHEA Grapalat" w:hAnsi="GHEA Grapalat" w:cs="Sylfaen"/>
        </w:rPr>
        <w:t>исправляются</w:t>
      </w:r>
      <w:r w:rsidR="00DD4644" w:rsidRPr="00877D77">
        <w:rPr>
          <w:rFonts w:ascii="GHEA Grapalat" w:hAnsi="GHEA Grapalat" w:cs="Sylfaen"/>
        </w:rPr>
        <w:t xml:space="preserve"> или не </w:t>
      </w:r>
      <w:r w:rsidR="00DD4644">
        <w:rPr>
          <w:rFonts w:ascii="GHEA Grapalat" w:hAnsi="GHEA Grapalat" w:cs="Sylfaen"/>
        </w:rPr>
        <w:t>исправляются</w:t>
      </w:r>
      <w:r w:rsidR="00DD4644" w:rsidRPr="00877D77">
        <w:rPr>
          <w:rFonts w:ascii="GHEA Grapalat" w:hAnsi="GHEA Grapalat" w:cs="Sylfaen"/>
        </w:rPr>
        <w:t xml:space="preserve"> полностью в установленные сроки</w:t>
      </w:r>
      <w:r w:rsidR="00DD4644" w:rsidRPr="00F96C75">
        <w:rPr>
          <w:rFonts w:ascii="GHEA Grapalat" w:hAnsi="GHEA Grapalat" w:cs="Sylfaen"/>
        </w:rPr>
        <w:t>,</w:t>
      </w:r>
      <w:ins w:id="3" w:author="Inesa Kocharyan" w:date="2025-03-19T19:07:00Z">
        <w:r w:rsidR="00DD4644" w:rsidRPr="00F96C75">
          <w:rPr>
            <w:rFonts w:ascii="GHEA Grapalat" w:hAnsi="GHEA Grapalat" w:cs="Sylfaen"/>
          </w:rPr>
          <w:t xml:space="preserve"> </w:t>
        </w:r>
      </w:ins>
      <w:r w:rsidR="00271427" w:rsidRPr="00793DC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EBFECDB" w14:textId="77777777" w:rsidR="00271427" w:rsidRPr="00793DC2" w:rsidRDefault="00271427" w:rsidP="009366D7">
      <w:pPr>
        <w:widowControl w:val="0"/>
        <w:ind w:left="284"/>
        <w:contextualSpacing/>
        <w:jc w:val="both"/>
        <w:rPr>
          <w:rFonts w:ascii="GHEA Grapalat" w:hAnsi="GHEA Grapalat"/>
        </w:rPr>
      </w:pPr>
    </w:p>
    <w:p w14:paraId="43EE6347" w14:textId="77777777" w:rsidR="00A63D83" w:rsidRPr="009044F1" w:rsidRDefault="00A63D83" w:rsidP="009366D7">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B636CD7" w14:textId="77777777" w:rsidR="00A23E7B" w:rsidRDefault="00E64D24" w:rsidP="009366D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05349FA" w14:textId="77777777" w:rsidR="002B121D" w:rsidRPr="001439BD" w:rsidRDefault="00A150A9" w:rsidP="009366D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649B571" w14:textId="77777777" w:rsidR="009B0DA1" w:rsidRPr="009044F1" w:rsidRDefault="00B5219E" w:rsidP="009366D7">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w:t>
      </w:r>
      <w:r w:rsidR="00A150A9" w:rsidRPr="009044F1">
        <w:rPr>
          <w:rFonts w:ascii="GHEA Grapalat" w:hAnsi="GHEA Grapalat"/>
        </w:rPr>
        <w:lastRenderedPageBreak/>
        <w:t xml:space="preserve">комиссии. </w:t>
      </w:r>
    </w:p>
    <w:p w14:paraId="44C27DAD" w14:textId="77777777" w:rsidR="00265D18" w:rsidRPr="009044F1" w:rsidRDefault="00265D18" w:rsidP="009366D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745C3694" w14:textId="77777777" w:rsidR="00096865" w:rsidRPr="00D3436F" w:rsidRDefault="00E02F60" w:rsidP="009366D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10A6B8B7" w14:textId="77777777" w:rsidR="008A3C60" w:rsidRPr="008A3C60" w:rsidRDefault="008A3C60" w:rsidP="009366D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6708FC26" w14:textId="77777777" w:rsidR="00583092" w:rsidRPr="009044F1" w:rsidRDefault="00A150A9" w:rsidP="009366D7">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5EBE3C6F" w14:textId="77777777" w:rsidR="00583092" w:rsidRPr="009044F1" w:rsidRDefault="00A150A9" w:rsidP="009366D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321471D" w14:textId="77777777" w:rsidR="00583092" w:rsidRPr="005114D0" w:rsidRDefault="00662165" w:rsidP="009366D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EB206BD" w14:textId="77777777" w:rsidR="00583092" w:rsidRPr="00374F4A" w:rsidRDefault="00A150A9" w:rsidP="009366D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3EB96D62" w14:textId="77777777" w:rsidR="00196487" w:rsidRPr="009044F1" w:rsidRDefault="00A150A9" w:rsidP="009366D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6AA611A8" w14:textId="77777777" w:rsidR="00196487" w:rsidRPr="009044F1" w:rsidRDefault="00196487" w:rsidP="009366D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00037B2" w14:textId="77777777" w:rsidR="00196487" w:rsidRPr="009044F1" w:rsidRDefault="00196487" w:rsidP="009366D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23655D17" w14:textId="77777777" w:rsidR="00E45ACA" w:rsidRPr="000811C1" w:rsidRDefault="00A150A9" w:rsidP="009366D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2B10265" w14:textId="77777777" w:rsidR="00583092" w:rsidRPr="009044F1" w:rsidRDefault="00A150A9" w:rsidP="009366D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BB57F15" w14:textId="77777777" w:rsidR="00500780" w:rsidRDefault="00583092" w:rsidP="009366D7">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5CD930C8" w14:textId="77777777" w:rsidR="00500780" w:rsidRPr="00A835E3" w:rsidRDefault="00500780" w:rsidP="009366D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13314592" w14:textId="77777777" w:rsidR="006D684E" w:rsidRDefault="00500780" w:rsidP="009366D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446AE81" w14:textId="77777777" w:rsidR="00500780" w:rsidRPr="00A835E3" w:rsidRDefault="006D684E" w:rsidP="009366D7">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 xml:space="preserve">Заказчик заключает договор, если в предусмотренный настоящим пунктом период </w:t>
      </w:r>
      <w:r w:rsidR="00500780" w:rsidRPr="00A835E3">
        <w:rPr>
          <w:rFonts w:ascii="GHEA Grapalat" w:hAnsi="GHEA Grapalat"/>
          <w:sz w:val="24"/>
          <w:szCs w:val="24"/>
        </w:rPr>
        <w:lastRenderedPageBreak/>
        <w:t>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6A17B1C" w14:textId="77777777" w:rsidR="00B73109" w:rsidRDefault="00B73109" w:rsidP="009366D7">
      <w:pPr>
        <w:widowControl w:val="0"/>
        <w:jc w:val="center"/>
        <w:rPr>
          <w:rFonts w:ascii="GHEA Grapalat" w:hAnsi="GHEA Grapalat"/>
          <w:b/>
        </w:rPr>
      </w:pPr>
    </w:p>
    <w:p w14:paraId="7BFC9864" w14:textId="77777777" w:rsidR="000313A6" w:rsidRDefault="00AA0AD8" w:rsidP="009366D7">
      <w:pPr>
        <w:widowControl w:val="0"/>
        <w:jc w:val="center"/>
        <w:rPr>
          <w:rFonts w:ascii="GHEA Grapalat" w:hAnsi="GHEA Grapalat"/>
          <w:b/>
        </w:rPr>
      </w:pPr>
      <w:r w:rsidRPr="009044F1">
        <w:rPr>
          <w:rFonts w:ascii="GHEA Grapalat" w:hAnsi="GHEA Grapalat"/>
          <w:b/>
        </w:rPr>
        <w:t xml:space="preserve">9. ЗАКЛЮЧЕНИЕ ДОГОВОРА </w:t>
      </w:r>
    </w:p>
    <w:p w14:paraId="246F2F83" w14:textId="77777777" w:rsidR="00096865" w:rsidRPr="009044F1" w:rsidRDefault="00AA0AD8" w:rsidP="009366D7">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87E7FBE" w14:textId="77777777" w:rsidR="00EB6E54" w:rsidRPr="009044F1" w:rsidRDefault="00AA0AD8" w:rsidP="009366D7">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4"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07F77CFC" w14:textId="77777777" w:rsidR="00F23A51" w:rsidRPr="009044F1" w:rsidRDefault="00AA0AD8" w:rsidP="009366D7">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3C8284AC" w14:textId="77777777" w:rsidR="009365B5" w:rsidRPr="009044F1" w:rsidRDefault="00AA0AD8" w:rsidP="009366D7">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6288C01" w14:textId="77777777" w:rsidR="00096865" w:rsidRPr="009044F1" w:rsidRDefault="00AA0AD8" w:rsidP="009366D7">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 xml:space="preserve">ставляет заказчику </w:t>
      </w:r>
      <w:r w:rsidR="00E159FA" w:rsidRPr="00DF59E9">
        <w:rPr>
          <w:rFonts w:ascii="GHEA Grapalat" w:hAnsi="GHEA Grapalat"/>
        </w:rPr>
        <w:t>обеспечени</w:t>
      </w:r>
      <w:r w:rsidR="00E159FA">
        <w:rPr>
          <w:rFonts w:ascii="GHEA Grapalat" w:hAnsi="GHEA Grapalat"/>
        </w:rPr>
        <w:t xml:space="preserve">е </w:t>
      </w:r>
      <w:r w:rsidR="00DF2686" w:rsidRPr="00DF59E9">
        <w:rPr>
          <w:rFonts w:ascii="GHEA Grapalat" w:hAnsi="GHEA Grapalat"/>
        </w:rPr>
        <w:t>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0C8FF42F" w14:textId="77777777" w:rsidR="00E01485" w:rsidRDefault="000313A6" w:rsidP="009366D7">
      <w:pPr>
        <w:widowControl w:val="0"/>
        <w:ind w:firstLine="567"/>
        <w:jc w:val="both"/>
        <w:rPr>
          <w:ins w:id="5"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9975F42" w14:textId="77777777" w:rsidR="0033571F" w:rsidRPr="009044F1" w:rsidRDefault="00AA0AD8" w:rsidP="009366D7">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2E1297" w14:textId="77777777" w:rsidR="00D612BC" w:rsidRPr="009044F1" w:rsidRDefault="00AA0AD8" w:rsidP="009366D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758BD364" w14:textId="77777777" w:rsidR="00F23A51" w:rsidRPr="009044F1" w:rsidRDefault="00AA0AD8" w:rsidP="009366D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10398770" w14:textId="77777777" w:rsidR="00B73109" w:rsidRDefault="00B73109" w:rsidP="009366D7">
      <w:pPr>
        <w:widowControl w:val="0"/>
        <w:jc w:val="center"/>
        <w:rPr>
          <w:rFonts w:ascii="GHEA Grapalat" w:hAnsi="GHEA Grapalat"/>
          <w:b/>
        </w:rPr>
      </w:pPr>
    </w:p>
    <w:p w14:paraId="0A0D7A94" w14:textId="77777777" w:rsidR="00546AA0" w:rsidRDefault="00030D40" w:rsidP="009366D7">
      <w:pPr>
        <w:widowControl w:val="0"/>
        <w:jc w:val="center"/>
        <w:rPr>
          <w:rFonts w:ascii="GHEA Grapalat" w:hAnsi="GHEA Grapalat"/>
          <w:b/>
        </w:rPr>
      </w:pPr>
      <w:r w:rsidRPr="009044F1">
        <w:rPr>
          <w:rFonts w:ascii="GHEA Grapalat" w:hAnsi="GHEA Grapalat"/>
          <w:b/>
        </w:rPr>
        <w:t xml:space="preserve">10. </w:t>
      </w:r>
      <w:r w:rsidR="00507B65" w:rsidRPr="009044F1">
        <w:rPr>
          <w:rFonts w:ascii="GHEA Grapalat" w:hAnsi="GHEA Grapalat"/>
          <w:b/>
        </w:rPr>
        <w:t>ОБЕСПЕЧЕНИ</w:t>
      </w:r>
      <w:r w:rsidR="00507B65">
        <w:rPr>
          <w:rFonts w:ascii="GHEA Grapalat" w:hAnsi="GHEA Grapalat"/>
          <w:b/>
        </w:rPr>
        <w:t xml:space="preserve">Е </w:t>
      </w:r>
      <w:r w:rsidRPr="009044F1">
        <w:rPr>
          <w:rFonts w:ascii="GHEA Grapalat" w:hAnsi="GHEA Grapalat"/>
          <w:b/>
        </w:rPr>
        <w:t>ДОГОВОРА</w:t>
      </w:r>
    </w:p>
    <w:p w14:paraId="42243DA8" w14:textId="77777777" w:rsidR="00096865" w:rsidRDefault="00030D40" w:rsidP="009366D7">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 xml:space="preserve">На основании требования о предоставлении </w:t>
      </w:r>
      <w:r w:rsidR="00002FC7" w:rsidRPr="00681C1F">
        <w:rPr>
          <w:rFonts w:ascii="GHEA Grapalat" w:hAnsi="GHEA Grapalat"/>
          <w:color w:val="000000" w:themeColor="text1"/>
        </w:rPr>
        <w:t>обеспечени</w:t>
      </w:r>
      <w:r w:rsidR="00002FC7">
        <w:rPr>
          <w:rFonts w:ascii="GHEA Grapalat" w:hAnsi="GHEA Grapalat"/>
          <w:color w:val="000000" w:themeColor="text1"/>
        </w:rPr>
        <w:t xml:space="preserve">я </w:t>
      </w:r>
      <w:r w:rsidR="007966BA" w:rsidRPr="00681C1F">
        <w:rPr>
          <w:rFonts w:ascii="GHEA Grapalat" w:hAnsi="GHEA Grapalat"/>
          <w:color w:val="000000" w:themeColor="text1"/>
        </w:rPr>
        <w:t xml:space="preserve">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w:t>
      </w:r>
      <w:r w:rsidR="00002FC7">
        <w:rPr>
          <w:rFonts w:ascii="GHEA Grapalat" w:hAnsi="GHEA Grapalat"/>
          <w:color w:val="000000" w:themeColor="text1"/>
        </w:rPr>
        <w:t>е</w:t>
      </w:r>
      <w:r w:rsidR="00280EFA">
        <w:rPr>
          <w:rFonts w:ascii="GHEA Grapalat" w:hAnsi="GHEA Grapalat"/>
          <w:color w:val="000000" w:themeColor="text1"/>
        </w:rPr>
        <w:t xml:space="preserve"> </w:t>
      </w:r>
      <w:r w:rsidR="007966BA" w:rsidRPr="00681C1F">
        <w:rPr>
          <w:rFonts w:ascii="GHEA Grapalat" w:hAnsi="GHEA Grapalat"/>
          <w:color w:val="000000" w:themeColor="text1"/>
        </w:rPr>
        <w:t>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w:t>
      </w:r>
      <w:r w:rsidR="007966BA" w:rsidRPr="00681C1F">
        <w:rPr>
          <w:rFonts w:ascii="GHEA Grapalat" w:hAnsi="GHEA Grapalat"/>
          <w:color w:val="000000" w:themeColor="text1"/>
        </w:rPr>
        <w:lastRenderedPageBreak/>
        <w:t xml:space="preserve">отобранным участником заключается договор, если он представляет </w:t>
      </w:r>
      <w:r w:rsidR="00636572" w:rsidRPr="00681C1F">
        <w:rPr>
          <w:rFonts w:ascii="GHEA Grapalat" w:hAnsi="GHEA Grapalat"/>
          <w:color w:val="000000" w:themeColor="text1"/>
        </w:rPr>
        <w:t>обеспечени</w:t>
      </w:r>
      <w:r w:rsidR="00636572">
        <w:rPr>
          <w:rFonts w:ascii="GHEA Grapalat" w:hAnsi="GHEA Grapalat"/>
          <w:color w:val="000000" w:themeColor="text1"/>
        </w:rPr>
        <w:t>е</w:t>
      </w:r>
      <w:r w:rsidR="00636572" w:rsidRPr="00681C1F">
        <w:rPr>
          <w:rFonts w:ascii="GHEA Grapalat" w:hAnsi="GHEA Grapalat"/>
          <w:color w:val="000000" w:themeColor="text1"/>
        </w:rPr>
        <w:t xml:space="preserve"> </w:t>
      </w:r>
      <w:del w:id="6" w:author="Inesa Kocharyan" w:date="2025-03-19T19:10:00Z">
        <w:r w:rsidR="007966BA" w:rsidRPr="00681C1F" w:rsidDel="00636572">
          <w:rPr>
            <w:rFonts w:ascii="GHEA Grapalat" w:hAnsi="GHEA Grapalat"/>
            <w:color w:val="000000" w:themeColor="text1"/>
          </w:rPr>
          <w:delText xml:space="preserve"> </w:delText>
        </w:r>
      </w:del>
      <w:r w:rsidR="007966BA" w:rsidRPr="00681C1F">
        <w:rPr>
          <w:rFonts w:ascii="GHEA Grapalat" w:hAnsi="GHEA Grapalat"/>
          <w:color w:val="000000" w:themeColor="text1"/>
        </w:rPr>
        <w:t>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035E3139" w14:textId="77777777" w:rsidR="00B73109" w:rsidRDefault="00636572" w:rsidP="009366D7">
      <w:pPr>
        <w:rPr>
          <w:rFonts w:ascii="GHEA Grapalat" w:hAnsi="GHEA Grapalat"/>
        </w:rPr>
      </w:pPr>
      <w:r w:rsidRPr="005242F9" w:rsidDel="00636572">
        <w:rPr>
          <w:rFonts w:ascii="GHEA Grapalat" w:hAnsi="GHEA Grapalat"/>
        </w:rPr>
        <w:t xml:space="preserve"> </w:t>
      </w:r>
    </w:p>
    <w:p w14:paraId="4F930D5B" w14:textId="77777777" w:rsidR="00CE75A2" w:rsidRDefault="00CE75A2" w:rsidP="009366D7">
      <w:pPr>
        <w:widowControl w:val="0"/>
        <w:tabs>
          <w:tab w:val="left" w:pos="1276"/>
        </w:tabs>
        <w:ind w:firstLine="567"/>
        <w:jc w:val="both"/>
        <w:rPr>
          <w:rFonts w:ascii="GHEA Grapalat" w:hAnsi="GHEA Grapalat"/>
        </w:rPr>
      </w:pPr>
      <w:r>
        <w:rPr>
          <w:rFonts w:ascii="GHEA Grapalat" w:hAnsi="GHEA Grapalat"/>
        </w:rPr>
        <w:t>-------------------</w:t>
      </w:r>
    </w:p>
    <w:p w14:paraId="577437FF" w14:textId="77777777" w:rsidR="00F7682C" w:rsidRPr="00F41D1E" w:rsidRDefault="00F7682C" w:rsidP="009366D7">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095069C" w14:textId="77777777" w:rsidR="00F7682C" w:rsidRPr="00F41D1E" w:rsidRDefault="00F7682C" w:rsidP="009366D7">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02B4167" w14:textId="77777777" w:rsidR="00F7682C" w:rsidRPr="00F41D1E" w:rsidRDefault="00F7682C" w:rsidP="009366D7">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6678BEC5" w14:textId="77777777" w:rsidR="00F7682C" w:rsidRDefault="00F7682C" w:rsidP="009366D7">
      <w:pPr>
        <w:pStyle w:val="FootnoteText"/>
        <w:jc w:val="both"/>
        <w:rPr>
          <w:ins w:id="7" w:author="Inesa Kocharyan" w:date="2022-05-27T11:21:00Z"/>
          <w:rFonts w:asciiTheme="minorHAnsi" w:hAnsiTheme="minorHAnsi"/>
          <w:i/>
        </w:rPr>
      </w:pPr>
    </w:p>
    <w:p w14:paraId="413B67CE" w14:textId="77777777" w:rsidR="00B73109" w:rsidRPr="0003188B" w:rsidRDefault="00B73109" w:rsidP="009366D7">
      <w:pPr>
        <w:rPr>
          <w:rFonts w:ascii="GHEA Grapalat" w:hAnsi="GHEA Grapalat"/>
          <w:lang w:val="hy-AM"/>
        </w:rPr>
      </w:pPr>
    </w:p>
    <w:p w14:paraId="1F0A1451" w14:textId="49C9F25B" w:rsidR="00280EFA" w:rsidRDefault="00030D40" w:rsidP="009366D7">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w:t>
      </w:r>
      <w:r w:rsidR="00AA3DD3" w:rsidRPr="00AA3DD3">
        <w:rPr>
          <w:rFonts w:ascii="GHEA Grapalat" w:hAnsi="GHEA Grapalat"/>
          <w:b/>
          <w:bCs/>
          <w:lang w:val="hy-AM"/>
        </w:rPr>
        <w:t>1</w:t>
      </w:r>
      <w:r w:rsidR="00F55912">
        <w:rPr>
          <w:rFonts w:ascii="GHEA Grapalat" w:hAnsi="GHEA Grapalat"/>
          <w:b/>
          <w:bCs/>
        </w:rPr>
        <w:t>5</w:t>
      </w:r>
      <w:r w:rsidR="00FF068F" w:rsidRPr="00280EFA">
        <w:rPr>
          <w:rFonts w:ascii="GHEA Grapalat" w:hAnsi="GHEA Grapalat"/>
          <w:vertAlign w:val="superscript"/>
        </w:rPr>
        <w:t>13</w:t>
      </w:r>
      <w:ins w:id="8" w:author="Inesa Kocharyan" w:date="2025-03-19T19:12:00Z">
        <w:r w:rsidR="00FF068F" w:rsidRPr="00280EFA">
          <w:rPr>
            <w:rFonts w:ascii="GHEA Grapalat" w:hAnsi="GHEA Grapalat"/>
            <w:vertAlign w:val="superscript"/>
          </w:rPr>
          <w:t xml:space="preserve"> </w:t>
        </w:r>
      </w:ins>
    </w:p>
    <w:p w14:paraId="60BA3008" w14:textId="77777777" w:rsidR="00366C4E" w:rsidRPr="001775FE" w:rsidRDefault="00030D40" w:rsidP="009366D7">
      <w:pPr>
        <w:widowControl w:val="0"/>
        <w:tabs>
          <w:tab w:val="left" w:pos="1276"/>
        </w:tabs>
        <w:ind w:firstLine="567"/>
        <w:jc w:val="both"/>
        <w:rPr>
          <w:rFonts w:ascii="GHEA Grapalat" w:hAnsi="GHEA Grapalat"/>
        </w:rPr>
      </w:pPr>
      <w:r w:rsidRPr="001775FE">
        <w:rPr>
          <w:rFonts w:ascii="GHEA Grapalat" w:hAnsi="GHEA Grapalat"/>
        </w:rPr>
        <w:t xml:space="preserve">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7"/>
        <w:t>14</w:t>
      </w:r>
      <w:r w:rsidR="00375E5E" w:rsidRPr="001775FE">
        <w:rPr>
          <w:rFonts w:ascii="GHEA Grapalat" w:hAnsi="GHEA Grapalat"/>
        </w:rPr>
        <w:t>.</w:t>
      </w:r>
    </w:p>
    <w:p w14:paraId="61D17D1E" w14:textId="77777777" w:rsidR="00275C43" w:rsidRDefault="0058395E" w:rsidP="009366D7">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3CB9DC6A" w14:textId="77777777" w:rsidR="00E969ED" w:rsidRPr="00DC30CC" w:rsidRDefault="00030D40" w:rsidP="009366D7">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4149934B" w14:textId="77777777" w:rsidR="00F0759D" w:rsidRDefault="00F92A53" w:rsidP="009366D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EA47458" w14:textId="77777777" w:rsidR="004A0321" w:rsidRPr="00F71183" w:rsidRDefault="004A0321" w:rsidP="009366D7">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FF068F" w:rsidRPr="009044F1">
        <w:rPr>
          <w:rFonts w:ascii="GHEA Grapalat" w:hAnsi="GHEA Grapalat"/>
        </w:rPr>
        <w:t>обеспечени</w:t>
      </w:r>
      <w:r w:rsidR="00FF068F">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4610347A" w14:textId="77777777" w:rsidR="00D32092" w:rsidRPr="00B31DFD" w:rsidRDefault="00D32092" w:rsidP="009366D7">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FF068F" w:rsidRPr="000811C1">
        <w:rPr>
          <w:rFonts w:ascii="GHEA Grapalat" w:hAnsi="GHEA Grapalat" w:cs="Sylfaen"/>
        </w:rPr>
        <w:t>обеспечени</w:t>
      </w:r>
      <w:r w:rsidR="00FF068F">
        <w:rPr>
          <w:rFonts w:ascii="GHEA Grapalat" w:hAnsi="GHEA Grapalat" w:cs="Sylfaen"/>
        </w:rPr>
        <w:t>е</w:t>
      </w:r>
      <w:r w:rsidR="00FF068F"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76BA045C" w14:textId="77777777" w:rsidR="008F0732" w:rsidRPr="00625529" w:rsidRDefault="00030D40" w:rsidP="009366D7">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w:t>
      </w:r>
      <w:r w:rsidRPr="009044F1">
        <w:rPr>
          <w:rFonts w:ascii="GHEA Grapalat" w:hAnsi="GHEA Grapalat"/>
        </w:rPr>
        <w:lastRenderedPageBreak/>
        <w:t>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594627AB" w14:textId="77777777" w:rsidR="005162B1" w:rsidRPr="009044F1" w:rsidRDefault="00030D40" w:rsidP="009366D7">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FF068F" w:rsidRPr="009044F1">
        <w:rPr>
          <w:rFonts w:ascii="GHEA Grapalat" w:hAnsi="GHEA Grapalat"/>
        </w:rPr>
        <w:t>обеспечени</w:t>
      </w:r>
      <w:r w:rsidR="00FF068F">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36CBAD6" w14:textId="77777777" w:rsidR="00C40C1E" w:rsidRPr="009170A1" w:rsidRDefault="00C40C1E" w:rsidP="009366D7">
      <w:pPr>
        <w:widowControl w:val="0"/>
        <w:tabs>
          <w:tab w:val="left" w:pos="1134"/>
        </w:tabs>
        <w:ind w:firstLine="567"/>
        <w:jc w:val="both"/>
        <w:rPr>
          <w:rFonts w:ascii="GHEA Grapalat" w:hAnsi="GHEA Grapalat"/>
        </w:rPr>
      </w:pPr>
      <w:r>
        <w:rPr>
          <w:rFonts w:ascii="GHEA Grapalat" w:hAnsi="GHEA Grapalat"/>
        </w:rPr>
        <w:t xml:space="preserve">10.7 Руководитель заказчика </w:t>
      </w:r>
      <w:r w:rsidR="00524876">
        <w:rPr>
          <w:rFonts w:ascii="GHEA Grapalat" w:hAnsi="GHEA Grapalat"/>
        </w:rPr>
        <w:t xml:space="preserve">в письменной форме </w:t>
      </w:r>
      <w:r>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w:t>
      </w:r>
      <w:r w:rsidR="00AB0A86">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w:t>
      </w:r>
      <w:r w:rsidR="00AC27F7">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0683E">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0683E" w:rsidRPr="009170A1">
        <w:rPr>
          <w:rFonts w:ascii="GHEA Grapalat" w:hAnsi="GHEA Grapalat"/>
        </w:rPr>
        <w:t>письменно</w:t>
      </w:r>
      <w:r w:rsidRPr="009170A1">
        <w:rPr>
          <w:rFonts w:ascii="GHEA Grapalat" w:hAnsi="GHEA Grapalat"/>
        </w:rPr>
        <w:t>в течение двух рабочих дней после получения отказа.</w:t>
      </w:r>
    </w:p>
    <w:p w14:paraId="2D489D47" w14:textId="77777777" w:rsidR="00AC27F7" w:rsidRPr="009170A1" w:rsidRDefault="00AC27F7" w:rsidP="009366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w:t>
      </w:r>
      <w:r w:rsidR="003F6E75" w:rsidRPr="009170A1">
        <w:rPr>
          <w:rFonts w:ascii="GHEA Grapalat" w:hAnsi="GHEA Grapalat"/>
        </w:rPr>
        <w:t>днем возникновения основания возврата обеспечения</w:t>
      </w:r>
      <w:r w:rsidR="003F6E75" w:rsidRPr="009170A1" w:rsidDel="00960F8B">
        <w:rPr>
          <w:rFonts w:ascii="GHEA Grapalat" w:hAnsi="GHEA Grapalat"/>
        </w:rPr>
        <w:t xml:space="preserve"> </w:t>
      </w:r>
      <w:r w:rsidR="003F6E75" w:rsidRPr="009170A1">
        <w:rPr>
          <w:rFonts w:ascii="GHEA Grapalat" w:hAnsi="GHEA Grapalat"/>
        </w:rPr>
        <w:t>уведомляет;</w:t>
      </w:r>
    </w:p>
    <w:p w14:paraId="55C6783F" w14:textId="77777777" w:rsidR="00AC27F7" w:rsidRPr="009170A1" w:rsidRDefault="00AC27F7" w:rsidP="009366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00AB0A86" w:rsidRPr="009170A1">
        <w:rPr>
          <w:rFonts w:ascii="GHEA Grapalat" w:hAnsi="GHEA Grapalat" w:hint="eastAsia"/>
        </w:rPr>
        <w:t>представлен</w:t>
      </w:r>
      <w:r w:rsidR="00AB0A86" w:rsidRPr="009170A1">
        <w:rPr>
          <w:rFonts w:ascii="GHEA Grapalat" w:hAnsi="GHEA Grapalat"/>
        </w:rPr>
        <w:t>ного</w:t>
      </w:r>
      <w:r w:rsidR="00AB0A86" w:rsidRPr="009170A1">
        <w:rPr>
          <w:rFonts w:ascii="GHEA Grapalat" w:hAnsi="GHEA Grapalat" w:hint="eastAsia"/>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00611036" w:rsidRPr="009170A1">
        <w:rPr>
          <w:rFonts w:ascii="GHEA Grapalat" w:hAnsi="GHEA Grapalat"/>
        </w:rPr>
        <w:t>,</w:t>
      </w:r>
    </w:p>
    <w:p w14:paraId="39FFDF5B" w14:textId="77777777" w:rsidR="00AC27F7" w:rsidRPr="009170A1" w:rsidRDefault="00AC27F7" w:rsidP="009366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00611036" w:rsidRPr="009170A1">
        <w:rPr>
          <w:rFonts w:ascii="GHEA Grapalat" w:hAnsi="GHEA Grapalat"/>
        </w:rPr>
        <w:t>;</w:t>
      </w:r>
    </w:p>
    <w:p w14:paraId="28287110" w14:textId="77777777" w:rsidR="00AC27F7" w:rsidRPr="00541249" w:rsidRDefault="00AC27F7" w:rsidP="009366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28645D6" w14:textId="77777777" w:rsidR="003E194D" w:rsidRPr="00A9038F" w:rsidRDefault="003E194D" w:rsidP="009366D7">
      <w:pPr>
        <w:widowControl w:val="0"/>
        <w:tabs>
          <w:tab w:val="left" w:pos="1134"/>
        </w:tabs>
        <w:ind w:firstLine="567"/>
        <w:jc w:val="both"/>
        <w:rPr>
          <w:rFonts w:ascii="GHEA Grapalat" w:hAnsi="GHEA Grapalat"/>
        </w:rPr>
      </w:pPr>
      <w:r w:rsidRPr="005114D0">
        <w:rPr>
          <w:rFonts w:ascii="GHEA Grapalat" w:hAnsi="GHEA Grapalat"/>
        </w:rPr>
        <w:tab/>
      </w:r>
    </w:p>
    <w:p w14:paraId="6431E01B" w14:textId="77777777" w:rsidR="008C28C9" w:rsidRDefault="008C28C9" w:rsidP="009366D7">
      <w:pPr>
        <w:widowControl w:val="0"/>
        <w:tabs>
          <w:tab w:val="left" w:pos="1134"/>
        </w:tabs>
        <w:ind w:firstLine="567"/>
        <w:jc w:val="center"/>
        <w:rPr>
          <w:rFonts w:ascii="GHEA Grapalat" w:hAnsi="GHEA Grapalat"/>
          <w:b/>
          <w:lang w:val="hy-AM"/>
        </w:rPr>
      </w:pPr>
    </w:p>
    <w:p w14:paraId="686F62F1" w14:textId="77777777" w:rsidR="00096865" w:rsidRPr="009044F1" w:rsidRDefault="008D5016" w:rsidP="009366D7">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1433B06A" w14:textId="77777777" w:rsidR="00096865" w:rsidRPr="009044F1" w:rsidRDefault="00096865" w:rsidP="009366D7">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E038576" w14:textId="77777777" w:rsidR="00096865" w:rsidRPr="009044F1" w:rsidRDefault="00096865" w:rsidP="009366D7">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823C721" w14:textId="77777777" w:rsidR="00096865" w:rsidRPr="009044F1" w:rsidRDefault="00096865" w:rsidP="009366D7">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8"/>
        <w:t>15</w:t>
      </w:r>
      <w:r w:rsidRPr="009044F1">
        <w:rPr>
          <w:rFonts w:ascii="GHEA Grapalat" w:hAnsi="GHEA Grapalat"/>
        </w:rPr>
        <w:t>.</w:t>
      </w:r>
    </w:p>
    <w:p w14:paraId="5F9AE67F" w14:textId="77777777" w:rsidR="00096865" w:rsidRPr="009044F1" w:rsidRDefault="00096865" w:rsidP="009366D7">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489881A" w14:textId="77777777" w:rsidR="00096865" w:rsidRPr="00D3436F" w:rsidRDefault="00096865" w:rsidP="009366D7">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3731DA" w14:textId="77777777" w:rsidR="00F62714" w:rsidRPr="00F62714" w:rsidRDefault="00F62714" w:rsidP="009366D7">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4F803AF5" w14:textId="77777777" w:rsidR="001F6A95" w:rsidRDefault="00731D26" w:rsidP="009366D7">
      <w:pPr>
        <w:widowControl w:val="0"/>
        <w:tabs>
          <w:tab w:val="left" w:pos="1276"/>
        </w:tabs>
        <w:ind w:firstLine="567"/>
        <w:jc w:val="both"/>
        <w:rPr>
          <w:rFonts w:ascii="GHEA Grapalat" w:hAnsi="GHEA Grapalat" w:cs="Sylfaen"/>
          <w:lang w:val="hy-AM"/>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5629CC7" w14:textId="77777777" w:rsidR="0081246C" w:rsidRDefault="0081246C" w:rsidP="009366D7">
      <w:pPr>
        <w:widowControl w:val="0"/>
        <w:tabs>
          <w:tab w:val="left" w:pos="1276"/>
        </w:tabs>
        <w:ind w:firstLine="567"/>
        <w:jc w:val="both"/>
        <w:rPr>
          <w:rFonts w:ascii="GHEA Grapalat" w:hAnsi="GHEA Grapalat" w:cs="Sylfaen"/>
          <w:lang w:val="hy-AM"/>
        </w:rPr>
      </w:pPr>
    </w:p>
    <w:p w14:paraId="3325349E" w14:textId="77777777" w:rsidR="0081246C" w:rsidRPr="0081246C" w:rsidRDefault="0081246C" w:rsidP="009366D7">
      <w:pPr>
        <w:widowControl w:val="0"/>
        <w:tabs>
          <w:tab w:val="left" w:pos="1276"/>
        </w:tabs>
        <w:ind w:firstLine="567"/>
        <w:jc w:val="both"/>
        <w:rPr>
          <w:rFonts w:ascii="GHEA Grapalat" w:hAnsi="GHEA Grapalat" w:cs="Sylfaen"/>
          <w:lang w:val="hy-AM"/>
        </w:rPr>
      </w:pPr>
    </w:p>
    <w:p w14:paraId="1E35F53F" w14:textId="77777777" w:rsidR="009756D3" w:rsidRDefault="009756D3" w:rsidP="009366D7">
      <w:pPr>
        <w:widowControl w:val="0"/>
        <w:ind w:left="567" w:right="565"/>
        <w:jc w:val="center"/>
        <w:rPr>
          <w:rFonts w:ascii="GHEA Grapalat" w:hAnsi="GHEA Grapalat"/>
          <w:b/>
        </w:rPr>
      </w:pPr>
    </w:p>
    <w:p w14:paraId="35605F53" w14:textId="4678AA9C" w:rsidR="00096865" w:rsidRPr="009044F1" w:rsidRDefault="008D5016" w:rsidP="009366D7">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D35C965" w14:textId="77777777" w:rsidR="00AE679C" w:rsidRDefault="00AE679C" w:rsidP="009366D7">
      <w:pPr>
        <w:widowControl w:val="0"/>
        <w:ind w:firstLine="567"/>
        <w:jc w:val="both"/>
        <w:rPr>
          <w:rFonts w:ascii="GHEA Grapalat" w:hAnsi="GHEA Grapalat"/>
        </w:rPr>
      </w:pPr>
    </w:p>
    <w:p w14:paraId="237C0428" w14:textId="77777777" w:rsidR="00023AFA" w:rsidRPr="00216702" w:rsidRDefault="00023AFA" w:rsidP="009366D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67B82B8D" w14:textId="77777777" w:rsidR="00023AFA" w:rsidRDefault="00023AFA" w:rsidP="009366D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1F6BA2D5" w14:textId="77777777" w:rsidR="00023AFA" w:rsidRDefault="00023AFA" w:rsidP="009366D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F527A5A" w14:textId="77777777" w:rsidR="00023AFA" w:rsidRDefault="00023AFA" w:rsidP="009366D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A2CB8A6" w14:textId="77777777" w:rsidR="00023AFA" w:rsidRPr="00996C18" w:rsidRDefault="00023AFA" w:rsidP="009366D7">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0B465C9" w14:textId="77777777" w:rsidR="00023AFA" w:rsidRPr="00570BBD" w:rsidRDefault="00023AFA" w:rsidP="009366D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3B1B3AC" w14:textId="77777777" w:rsidR="00023AFA" w:rsidRPr="00570BBD" w:rsidRDefault="00023AFA" w:rsidP="009366D7">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346BDA7" w14:textId="77777777" w:rsidR="00023AFA" w:rsidRPr="00570BBD" w:rsidRDefault="00023AFA" w:rsidP="009366D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BE68649" w14:textId="77777777" w:rsidR="00023AFA" w:rsidRPr="00570BBD" w:rsidRDefault="00023AFA" w:rsidP="009366D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5BA7776" w14:textId="77777777" w:rsidR="00023AFA" w:rsidRPr="00570BBD" w:rsidRDefault="00023AFA" w:rsidP="009366D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D85B4A6" w14:textId="77777777" w:rsidR="00023AFA" w:rsidRDefault="00023AFA" w:rsidP="009366D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D70026B" w14:textId="77777777" w:rsidR="00023AFA" w:rsidRPr="00570BBD" w:rsidRDefault="00023AFA" w:rsidP="009366D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D19B2F7" w14:textId="77777777" w:rsidR="00023AFA" w:rsidRPr="00570BBD" w:rsidRDefault="00023AFA" w:rsidP="009366D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DF37D60" w14:textId="77777777" w:rsidR="00023AFA" w:rsidRPr="00570BBD" w:rsidRDefault="00023AFA" w:rsidP="009366D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w:t>
      </w:r>
      <w:r w:rsidRPr="00570BBD">
        <w:rPr>
          <w:rFonts w:ascii="GHEA Grapalat" w:hAnsi="GHEA Grapalat"/>
        </w:rPr>
        <w:lastRenderedPageBreak/>
        <w:t>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11DCF4D" w14:textId="77777777" w:rsidR="00023AFA" w:rsidRDefault="00023AFA" w:rsidP="009366D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FA68786" w14:textId="77777777" w:rsidR="00023AFA" w:rsidRPr="00570BBD" w:rsidRDefault="00023AFA" w:rsidP="009366D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2AA159F" w14:textId="77777777" w:rsidR="00023AFA" w:rsidRPr="00570BBD" w:rsidRDefault="00023AFA" w:rsidP="009366D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20C247E" w14:textId="77777777" w:rsidR="00023AFA" w:rsidRPr="00570BBD" w:rsidRDefault="00023AFA" w:rsidP="009366D7">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6E0C44C" w14:textId="77777777" w:rsidR="00023AFA" w:rsidRPr="00570BBD" w:rsidRDefault="00023AFA" w:rsidP="009366D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7D77F3C" w14:textId="77777777" w:rsidR="00023AFA" w:rsidRPr="00570BBD" w:rsidRDefault="00023AFA" w:rsidP="009366D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13902A7" w14:textId="77777777" w:rsidR="00023AFA" w:rsidRPr="00570BBD" w:rsidRDefault="00023AFA" w:rsidP="009366D7">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327A30C" w14:textId="77777777" w:rsidR="00023AFA" w:rsidRPr="00570BBD" w:rsidRDefault="00023AFA" w:rsidP="009366D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2A6F029" w14:textId="77777777" w:rsidR="00023AFA" w:rsidRPr="00570BBD" w:rsidRDefault="00023AFA" w:rsidP="009366D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957FE7B" w14:textId="77777777" w:rsidR="00023AFA" w:rsidRPr="00570BBD" w:rsidRDefault="00023AFA" w:rsidP="009366D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FCA8742" w14:textId="77777777" w:rsidR="00023AFA" w:rsidRPr="00570BBD" w:rsidRDefault="00023AFA" w:rsidP="009366D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7B3BFE6" w14:textId="77777777" w:rsidR="00023AFA" w:rsidRPr="009044F1" w:rsidRDefault="00023AFA" w:rsidP="009366D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5D5BAFE" w14:textId="77777777" w:rsidR="00114F49" w:rsidRDefault="009B5628" w:rsidP="009366D7">
      <w:pPr>
        <w:jc w:val="both"/>
        <w:rPr>
          <w:rFonts w:ascii="GHEA Grapalat" w:hAnsi="GHEA Grapalat"/>
          <w:b/>
          <w:lang w:val="hy-AM"/>
        </w:rPr>
      </w:pPr>
      <w:r>
        <w:rPr>
          <w:rFonts w:ascii="GHEA Grapalat" w:hAnsi="GHEA Grapalat"/>
          <w:b/>
        </w:rPr>
        <w:t xml:space="preserve">                                                        </w:t>
      </w:r>
    </w:p>
    <w:p w14:paraId="73734CFB" w14:textId="77777777" w:rsidR="00AA42FE" w:rsidRDefault="00AA42FE" w:rsidP="009366D7">
      <w:pPr>
        <w:jc w:val="center"/>
        <w:rPr>
          <w:rFonts w:ascii="GHEA Grapalat" w:hAnsi="GHEA Grapalat"/>
          <w:b/>
        </w:rPr>
      </w:pPr>
    </w:p>
    <w:p w14:paraId="295D278E" w14:textId="77777777" w:rsidR="00AA42FE" w:rsidRDefault="00AA42FE" w:rsidP="009366D7">
      <w:pPr>
        <w:jc w:val="center"/>
        <w:rPr>
          <w:rFonts w:ascii="GHEA Grapalat" w:hAnsi="GHEA Grapalat"/>
          <w:b/>
        </w:rPr>
      </w:pPr>
    </w:p>
    <w:p w14:paraId="75C33B7D" w14:textId="77777777" w:rsidR="00AA42FE" w:rsidRDefault="00AA42FE" w:rsidP="009366D7">
      <w:pPr>
        <w:jc w:val="center"/>
        <w:rPr>
          <w:rFonts w:ascii="GHEA Grapalat" w:hAnsi="GHEA Grapalat"/>
          <w:b/>
        </w:rPr>
      </w:pPr>
    </w:p>
    <w:p w14:paraId="5DCE207F" w14:textId="77777777" w:rsidR="00AA42FE" w:rsidRDefault="00AA42FE" w:rsidP="009366D7">
      <w:pPr>
        <w:jc w:val="center"/>
        <w:rPr>
          <w:rFonts w:ascii="GHEA Grapalat" w:hAnsi="GHEA Grapalat"/>
          <w:b/>
        </w:rPr>
      </w:pPr>
    </w:p>
    <w:p w14:paraId="47C18C2A" w14:textId="77777777" w:rsidR="00AA42FE" w:rsidRDefault="00AA42FE" w:rsidP="009366D7">
      <w:pPr>
        <w:jc w:val="center"/>
        <w:rPr>
          <w:rFonts w:ascii="GHEA Grapalat" w:hAnsi="GHEA Grapalat"/>
          <w:b/>
        </w:rPr>
      </w:pPr>
    </w:p>
    <w:p w14:paraId="672B13E7" w14:textId="77777777" w:rsidR="00AA42FE" w:rsidRDefault="00AA42FE" w:rsidP="009366D7">
      <w:pPr>
        <w:jc w:val="center"/>
        <w:rPr>
          <w:rFonts w:ascii="GHEA Grapalat" w:hAnsi="GHEA Grapalat"/>
          <w:b/>
        </w:rPr>
      </w:pPr>
    </w:p>
    <w:p w14:paraId="7AA76D4A" w14:textId="77777777" w:rsidR="00096865" w:rsidRPr="00374F4A" w:rsidRDefault="00096865" w:rsidP="009366D7">
      <w:pPr>
        <w:jc w:val="center"/>
        <w:rPr>
          <w:rFonts w:ascii="GHEA Grapalat" w:hAnsi="GHEA Grapalat"/>
          <w:b/>
        </w:rPr>
      </w:pPr>
      <w:r w:rsidRPr="009044F1">
        <w:rPr>
          <w:rFonts w:ascii="GHEA Grapalat" w:hAnsi="GHEA Grapalat"/>
          <w:b/>
        </w:rPr>
        <w:t>ЧАСТЬ II</w:t>
      </w:r>
    </w:p>
    <w:p w14:paraId="0418B110" w14:textId="77777777" w:rsidR="008842CE" w:rsidRPr="00374F4A" w:rsidRDefault="008842CE" w:rsidP="009366D7">
      <w:pPr>
        <w:widowControl w:val="0"/>
        <w:jc w:val="center"/>
        <w:rPr>
          <w:rFonts w:ascii="GHEA Grapalat" w:hAnsi="GHEA Grapalat"/>
          <w:b/>
        </w:rPr>
      </w:pPr>
    </w:p>
    <w:p w14:paraId="424D6BFC" w14:textId="77777777" w:rsidR="00096865" w:rsidRPr="009044F1" w:rsidRDefault="00096865" w:rsidP="009366D7">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248F2">
        <w:rPr>
          <w:rFonts w:ascii="GHEA Grapalat" w:hAnsi="GHEA Grapalat"/>
          <w:b/>
        </w:rPr>
        <w:t>ОТКРЫТЫЙ КОНКУРС</w:t>
      </w:r>
    </w:p>
    <w:p w14:paraId="2F346CBA" w14:textId="77777777" w:rsidR="00096865" w:rsidRPr="009044F1" w:rsidRDefault="00096865" w:rsidP="009366D7">
      <w:pPr>
        <w:widowControl w:val="0"/>
        <w:jc w:val="center"/>
        <w:rPr>
          <w:rFonts w:ascii="GHEA Grapalat" w:hAnsi="GHEA Grapalat"/>
        </w:rPr>
      </w:pPr>
    </w:p>
    <w:p w14:paraId="093BEEAB" w14:textId="77777777" w:rsidR="00096865" w:rsidRPr="009044F1" w:rsidRDefault="008D5016" w:rsidP="009366D7">
      <w:pPr>
        <w:widowControl w:val="0"/>
        <w:jc w:val="center"/>
        <w:rPr>
          <w:rFonts w:ascii="GHEA Grapalat" w:hAnsi="GHEA Grapalat"/>
          <w:b/>
        </w:rPr>
      </w:pPr>
      <w:r w:rsidRPr="009044F1">
        <w:rPr>
          <w:rFonts w:ascii="GHEA Grapalat" w:hAnsi="GHEA Grapalat"/>
          <w:b/>
        </w:rPr>
        <w:t>1. ОБЩИЕ ПОЛОЖЕНИЯ</w:t>
      </w:r>
    </w:p>
    <w:p w14:paraId="5B3FDA74" w14:textId="77777777" w:rsidR="00096865" w:rsidRPr="009044F1" w:rsidRDefault="00096865" w:rsidP="009366D7">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BAC8728" w14:textId="77777777" w:rsidR="00096865" w:rsidRPr="009044F1" w:rsidRDefault="00096865" w:rsidP="009366D7">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4C9DC66" w14:textId="77777777" w:rsidR="00096865" w:rsidRDefault="00096865" w:rsidP="009366D7">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F193136" w14:textId="77777777" w:rsidR="00096865" w:rsidRPr="009044F1" w:rsidRDefault="008D5016" w:rsidP="009366D7">
      <w:pPr>
        <w:widowControl w:val="0"/>
        <w:jc w:val="center"/>
        <w:rPr>
          <w:rFonts w:ascii="GHEA Grapalat" w:hAnsi="GHEA Grapalat"/>
          <w:b/>
        </w:rPr>
      </w:pPr>
      <w:r w:rsidRPr="009044F1">
        <w:rPr>
          <w:rFonts w:ascii="GHEA Grapalat" w:hAnsi="GHEA Grapalat"/>
          <w:b/>
        </w:rPr>
        <w:t>2. ЗАЯВКА НА ПРОЦЕДУРУ</w:t>
      </w:r>
    </w:p>
    <w:p w14:paraId="7481BDA1" w14:textId="77777777" w:rsidR="002D5CF0" w:rsidRPr="009044F1" w:rsidRDefault="0078387F" w:rsidP="009366D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054C19A" w14:textId="77777777" w:rsidR="002D5CF0" w:rsidRPr="009044F1" w:rsidRDefault="002D5CF0" w:rsidP="009366D7">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3E93EB04" w14:textId="77777777" w:rsidR="00096865" w:rsidRPr="000811C1" w:rsidRDefault="002D5CF0" w:rsidP="009366D7">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4BABC986" w14:textId="77777777" w:rsidR="009D7EFF" w:rsidRDefault="009D7EFF" w:rsidP="009366D7">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185F080D" w14:textId="77777777" w:rsidR="008D4137" w:rsidRDefault="008D4137" w:rsidP="009366D7">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9"/>
        <w:t>16</w:t>
      </w:r>
    </w:p>
    <w:p w14:paraId="0693CF1B" w14:textId="77777777" w:rsidR="008A1B00" w:rsidRPr="00B138F3" w:rsidRDefault="008A1B00" w:rsidP="009366D7">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0"/>
        <w:t>17</w:t>
      </w:r>
    </w:p>
    <w:p w14:paraId="10C4A38E" w14:textId="69B49810" w:rsidR="00CC57FD" w:rsidRPr="00493A28" w:rsidRDefault="00CC57FD" w:rsidP="009366D7">
      <w:pPr>
        <w:widowControl w:val="0"/>
        <w:tabs>
          <w:tab w:val="left" w:pos="1134"/>
        </w:tabs>
        <w:ind w:firstLine="90"/>
        <w:jc w:val="both"/>
        <w:rPr>
          <w:rFonts w:ascii="GHEA Grapalat" w:hAnsi="GHEA Grapalat"/>
        </w:rPr>
      </w:pPr>
      <w:r w:rsidRPr="00493A28">
        <w:rPr>
          <w:rFonts w:ascii="GHEA Grapalat" w:hAnsi="GHEA Grapalat"/>
        </w:rPr>
        <w:t xml:space="preserve">       2.</w:t>
      </w:r>
      <w:r w:rsidR="008A1B00">
        <w:rPr>
          <w:rFonts w:ascii="GHEA Grapalat" w:hAnsi="GHEA Grapalat"/>
        </w:rPr>
        <w:t>5</w:t>
      </w:r>
      <w:r w:rsidRPr="00493A28">
        <w:rPr>
          <w:rFonts w:ascii="GHEA Grapalat" w:hAnsi="GHEA Grapalat"/>
        </w:rPr>
        <w:t xml:space="preserve"> по пункту 2.4.1 части 1 настоящего приглашения.</w:t>
      </w:r>
    </w:p>
    <w:p w14:paraId="62C34757" w14:textId="77777777" w:rsidR="00CC57FD" w:rsidRPr="00493A28" w:rsidRDefault="00CC57FD" w:rsidP="009366D7">
      <w:pPr>
        <w:widowControl w:val="0"/>
        <w:tabs>
          <w:tab w:val="left" w:pos="1134"/>
        </w:tabs>
        <w:ind w:firstLine="90"/>
        <w:jc w:val="both"/>
        <w:rPr>
          <w:rFonts w:ascii="GHEA Grapalat" w:hAnsi="GHEA Grapalat"/>
        </w:rPr>
      </w:pPr>
      <w:r w:rsidRPr="00493A28">
        <w:rPr>
          <w:rFonts w:ascii="GHEA Grapalat" w:hAnsi="GHEA Grapalat"/>
        </w:rPr>
        <w:t xml:space="preserve">1) </w:t>
      </w:r>
      <w:r w:rsidR="00493A28" w:rsidRPr="00493A28">
        <w:rPr>
          <w:rFonts w:ascii="GHEA Grapalat" w:hAnsi="GHEA Grapalat"/>
        </w:rPr>
        <w:t>аналогичный договор, ранее заключенный</w:t>
      </w:r>
      <w:r w:rsidRPr="00493A28">
        <w:rPr>
          <w:rFonts w:ascii="GHEA Grapalat" w:hAnsi="GHEA Grapalat"/>
        </w:rPr>
        <w:t xml:space="preserve">, </w:t>
      </w:r>
    </w:p>
    <w:p w14:paraId="7894BCC1" w14:textId="77777777" w:rsidR="00CC57FD" w:rsidRPr="00493A28" w:rsidRDefault="00C9723C" w:rsidP="009366D7">
      <w:pPr>
        <w:widowControl w:val="0"/>
        <w:tabs>
          <w:tab w:val="left" w:pos="1134"/>
        </w:tabs>
        <w:ind w:firstLine="90"/>
        <w:jc w:val="both"/>
        <w:rPr>
          <w:rFonts w:ascii="GHEA Grapalat" w:hAnsi="GHEA Grapalat"/>
        </w:rPr>
      </w:pPr>
      <w:r w:rsidRPr="00493A28">
        <w:rPr>
          <w:rFonts w:ascii="GHEA Grapalat" w:hAnsi="GHEA Grapalat"/>
        </w:rPr>
        <w:t>2</w:t>
      </w:r>
      <w:r w:rsidR="00CC57FD" w:rsidRPr="00493A28">
        <w:rPr>
          <w:rFonts w:ascii="GHEA Grapalat" w:hAnsi="GHEA Grapalat"/>
        </w:rPr>
        <w:t xml:space="preserve">) </w:t>
      </w:r>
      <w:r w:rsidR="00493A28" w:rsidRPr="00493A28">
        <w:rPr>
          <w:rFonts w:ascii="GHEA Grapalat" w:hAnsi="GHEA Grapalat"/>
        </w:rPr>
        <w:t>трудовые ресурсы:</w:t>
      </w:r>
      <w:r w:rsidR="00CC57FD" w:rsidRPr="00493A28">
        <w:rPr>
          <w:rFonts w:ascii="GHEA Grapalat" w:hAnsi="GHEA Grapalat"/>
        </w:rPr>
        <w:t xml:space="preserve"> с приложением N 1.4 и требуемые им документы.</w:t>
      </w:r>
    </w:p>
    <w:p w14:paraId="7D1A2462" w14:textId="77777777" w:rsidR="002C4DBF" w:rsidRPr="009044F1" w:rsidRDefault="002C4DBF" w:rsidP="009366D7">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6EF2AF92" w14:textId="702F3AC4" w:rsidR="00E67BA7" w:rsidRDefault="00096865" w:rsidP="009366D7">
      <w:pPr>
        <w:widowControl w:val="0"/>
        <w:tabs>
          <w:tab w:val="left" w:pos="1134"/>
        </w:tabs>
        <w:ind w:firstLine="567"/>
        <w:jc w:val="both"/>
        <w:rPr>
          <w:rFonts w:ascii="GHEA Grapalat" w:hAnsi="GHEA Grapalat"/>
        </w:rPr>
      </w:pPr>
      <w:r w:rsidRPr="009044F1">
        <w:rPr>
          <w:rFonts w:ascii="GHEA Grapalat" w:hAnsi="GHEA Grapalat"/>
        </w:rPr>
        <w:t>2.</w:t>
      </w:r>
      <w:r w:rsidR="008A1B00">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287AB1B7" w14:textId="77777777" w:rsidR="00A67EAC" w:rsidRPr="00B64897" w:rsidRDefault="009F0AB3" w:rsidP="009366D7">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600804B" w14:textId="77777777" w:rsidR="00B90C52" w:rsidRPr="00B64897" w:rsidRDefault="00B90C52" w:rsidP="009366D7">
      <w:pPr>
        <w:pStyle w:val="norm"/>
        <w:spacing w:line="240" w:lineRule="auto"/>
        <w:rPr>
          <w:rFonts w:ascii="GHEA Grapalat" w:hAnsi="GHEA Grapalat"/>
          <w:sz w:val="24"/>
          <w:szCs w:val="24"/>
        </w:rPr>
      </w:pPr>
    </w:p>
    <w:p w14:paraId="5C46634F" w14:textId="77777777" w:rsidR="00B90C52" w:rsidRPr="003C4278" w:rsidRDefault="009F0AB3" w:rsidP="009366D7">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135CB208" w14:textId="77777777" w:rsidR="00EB3BFA" w:rsidRDefault="00EB3BFA" w:rsidP="009366D7">
      <w:pPr>
        <w:widowControl w:val="0"/>
        <w:tabs>
          <w:tab w:val="left" w:pos="1134"/>
        </w:tabs>
        <w:ind w:firstLine="567"/>
        <w:jc w:val="both"/>
        <w:rPr>
          <w:rFonts w:ascii="GHEA Grapalat" w:hAnsi="GHEA Grapalat"/>
        </w:rPr>
      </w:pPr>
      <w:r>
        <w:rPr>
          <w:rFonts w:ascii="GHEA Grapalat" w:hAnsi="GHEA Grapalat"/>
        </w:rPr>
        <w:br w:type="page"/>
      </w:r>
    </w:p>
    <w:p w14:paraId="662698B2" w14:textId="77777777" w:rsidR="00AA42FE" w:rsidRDefault="00AA42FE" w:rsidP="009366D7">
      <w:pPr>
        <w:pStyle w:val="norm"/>
        <w:widowControl w:val="0"/>
        <w:spacing w:line="240" w:lineRule="auto"/>
        <w:ind w:firstLine="284"/>
        <w:jc w:val="right"/>
        <w:rPr>
          <w:rFonts w:ascii="GHEA Grapalat" w:hAnsi="GHEA Grapalat"/>
          <w:b/>
          <w:sz w:val="24"/>
          <w:szCs w:val="24"/>
        </w:rPr>
      </w:pPr>
    </w:p>
    <w:p w14:paraId="71BCE2EA" w14:textId="77777777" w:rsidR="00B2572B" w:rsidRPr="00374F4A" w:rsidRDefault="00B2572B" w:rsidP="009366D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65A2DAE" w14:textId="1C6F159E" w:rsidR="00B2572B" w:rsidRPr="00374F4A" w:rsidRDefault="00B2572B" w:rsidP="009366D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248F2">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84355D">
        <w:rPr>
          <w:rFonts w:ascii="GHEA Grapalat" w:hAnsi="GHEA Grapalat"/>
          <w:b/>
          <w:sz w:val="24"/>
          <w:szCs w:val="24"/>
        </w:rPr>
        <w:t>EQ-BMKhAshDzB-</w:t>
      </w:r>
      <w:r w:rsidR="00F93B5C">
        <w:rPr>
          <w:rFonts w:ascii="GHEA Grapalat" w:hAnsi="GHEA Grapalat"/>
          <w:b/>
          <w:sz w:val="24"/>
          <w:szCs w:val="24"/>
        </w:rPr>
        <w:t>26/1</w:t>
      </w:r>
      <w:r w:rsidR="006132ED">
        <w:rPr>
          <w:rFonts w:ascii="GHEA Grapalat" w:hAnsi="GHEA Grapalat"/>
          <w:sz w:val="24"/>
          <w:szCs w:val="24"/>
        </w:rPr>
        <w:t>"</w:t>
      </w:r>
    </w:p>
    <w:p w14:paraId="7C976405" w14:textId="77777777" w:rsidR="00B2572B" w:rsidRPr="00374F4A" w:rsidRDefault="00B2572B" w:rsidP="009366D7">
      <w:pPr>
        <w:widowControl w:val="0"/>
        <w:jc w:val="center"/>
        <w:rPr>
          <w:rFonts w:ascii="GHEA Grapalat" w:hAnsi="GHEA Grapalat" w:cs="Sylfaen"/>
          <w:b/>
        </w:rPr>
      </w:pPr>
    </w:p>
    <w:p w14:paraId="56E4FEBD" w14:textId="77777777" w:rsidR="00B2572B" w:rsidRPr="00374F4A" w:rsidRDefault="00B2572B" w:rsidP="009366D7">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A0D7A4B" w14:textId="77777777" w:rsidR="00B2572B" w:rsidRPr="00374F4A" w:rsidRDefault="00B2572B" w:rsidP="009366D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2248F2">
        <w:rPr>
          <w:rFonts w:ascii="GHEA Grapalat" w:hAnsi="GHEA Grapalat"/>
          <w:color w:val="auto"/>
          <w:sz w:val="24"/>
          <w:szCs w:val="24"/>
        </w:rPr>
        <w:t>открытый конкурс</w:t>
      </w:r>
    </w:p>
    <w:p w14:paraId="62195CB8" w14:textId="77777777" w:rsidR="00B2572B" w:rsidRPr="00374F4A" w:rsidRDefault="00B2572B" w:rsidP="009366D7">
      <w:pPr>
        <w:widowControl w:val="0"/>
        <w:jc w:val="center"/>
        <w:rPr>
          <w:rFonts w:ascii="GHEA Grapalat" w:hAnsi="GHEA Grapalat"/>
        </w:rPr>
      </w:pPr>
    </w:p>
    <w:p w14:paraId="0206F802" w14:textId="77777777" w:rsidR="00374F4A" w:rsidRPr="00C4157A" w:rsidRDefault="00374F4A" w:rsidP="009366D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0650D30" w14:textId="77777777" w:rsidR="00374F4A" w:rsidRPr="000C1746" w:rsidRDefault="00374F4A" w:rsidP="009366D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1FB7C794" w14:textId="77777777" w:rsidR="00374F4A" w:rsidRPr="00DA5EA0" w:rsidRDefault="00374F4A" w:rsidP="009366D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8703AC6" w14:textId="77777777" w:rsidR="00374F4A" w:rsidRPr="000C1746" w:rsidRDefault="000814B8" w:rsidP="009366D7">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348BBF1B" w14:textId="5E779EE2" w:rsidR="00374F4A" w:rsidRPr="00BD0FD1" w:rsidRDefault="00374F4A" w:rsidP="009366D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84355D">
        <w:rPr>
          <w:rFonts w:ascii="GHEA Grapalat" w:hAnsi="GHEA Grapalat"/>
        </w:rPr>
        <w:t>EQ-BMKhAshDzB-</w:t>
      </w:r>
      <w:r w:rsidR="00F93B5C">
        <w:rPr>
          <w:rFonts w:ascii="GHEA Grapalat" w:hAnsi="GHEA Grapalat"/>
        </w:rPr>
        <w:t>26/1</w:t>
      </w:r>
      <w:r w:rsidR="006132ED">
        <w:rPr>
          <w:rFonts w:ascii="GHEA Grapalat" w:hAnsi="GHEA Grapalat"/>
        </w:rPr>
        <w:t>"</w:t>
      </w:r>
    </w:p>
    <w:p w14:paraId="702F4E57" w14:textId="77777777" w:rsidR="00374F4A" w:rsidRPr="00C4157A" w:rsidRDefault="00374F4A" w:rsidP="009366D7">
      <w:pPr>
        <w:ind w:left="1560"/>
        <w:jc w:val="both"/>
        <w:rPr>
          <w:rFonts w:ascii="GHEA Grapalat" w:hAnsi="GHEA Grapalat"/>
          <w:sz w:val="20"/>
        </w:rPr>
      </w:pPr>
      <w:r w:rsidRPr="000C1746">
        <w:rPr>
          <w:rFonts w:ascii="GHEA Grapalat" w:hAnsi="GHEA Grapalat"/>
          <w:sz w:val="16"/>
        </w:rPr>
        <w:t>наименование заказчика</w:t>
      </w:r>
    </w:p>
    <w:p w14:paraId="61DD5025" w14:textId="77777777" w:rsidR="00374F4A" w:rsidRPr="00DA5EA0" w:rsidRDefault="002248F2" w:rsidP="009366D7">
      <w:pPr>
        <w:jc w:val="both"/>
        <w:rPr>
          <w:rFonts w:ascii="GHEA Grapalat" w:hAnsi="GHEA Grapalat"/>
        </w:rPr>
      </w:pPr>
      <w:r>
        <w:rPr>
          <w:rFonts w:ascii="GHEA Grapalat" w:hAnsi="GHEA Grapalat"/>
        </w:rPr>
        <w:t>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0258950E" w14:textId="77777777" w:rsidR="00374F4A" w:rsidRPr="002B75BF" w:rsidRDefault="00374F4A" w:rsidP="009366D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B5AE5FF" w14:textId="77777777" w:rsidR="00374F4A" w:rsidRPr="000C1746" w:rsidRDefault="00374F4A" w:rsidP="009366D7">
      <w:pPr>
        <w:ind w:left="1843"/>
        <w:jc w:val="both"/>
        <w:rPr>
          <w:rFonts w:ascii="GHEA Grapalat" w:hAnsi="GHEA Grapalat" w:cs="Sylfaen"/>
          <w:sz w:val="16"/>
        </w:rPr>
      </w:pPr>
      <w:r w:rsidRPr="000C1746">
        <w:rPr>
          <w:rFonts w:ascii="GHEA Grapalat" w:hAnsi="GHEA Grapalat"/>
          <w:sz w:val="16"/>
        </w:rPr>
        <w:t>наименование участника</w:t>
      </w:r>
    </w:p>
    <w:p w14:paraId="09362C0D" w14:textId="77777777" w:rsidR="00374F4A" w:rsidRPr="00DA5EA0" w:rsidRDefault="00374F4A" w:rsidP="009366D7">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E44B2FB" w14:textId="77777777" w:rsidR="00374F4A" w:rsidRPr="000C1746" w:rsidRDefault="00374F4A" w:rsidP="009366D7">
      <w:pPr>
        <w:ind w:left="4111"/>
        <w:jc w:val="both"/>
        <w:rPr>
          <w:rFonts w:ascii="GHEA Grapalat" w:hAnsi="GHEA Grapalat" w:cs="Arial"/>
          <w:sz w:val="16"/>
        </w:rPr>
      </w:pPr>
      <w:r w:rsidRPr="000C1746">
        <w:rPr>
          <w:rFonts w:ascii="GHEA Grapalat" w:hAnsi="GHEA Grapalat"/>
          <w:sz w:val="16"/>
        </w:rPr>
        <w:t>наименование страны</w:t>
      </w:r>
    </w:p>
    <w:p w14:paraId="2C93333B" w14:textId="77777777" w:rsidR="000612B9" w:rsidRDefault="000612B9" w:rsidP="009366D7">
      <w:pPr>
        <w:jc w:val="both"/>
        <w:rPr>
          <w:rFonts w:ascii="GHEA Grapalat" w:hAnsi="GHEA Grapalat"/>
        </w:rPr>
      </w:pPr>
    </w:p>
    <w:p w14:paraId="26213594" w14:textId="77777777" w:rsidR="000612B9" w:rsidRDefault="004F0CAA" w:rsidP="009366D7">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63112BC1" w14:textId="77777777" w:rsidR="002A0700" w:rsidRPr="000811C1" w:rsidRDefault="002A0700" w:rsidP="009366D7">
      <w:pPr>
        <w:ind w:left="1843"/>
        <w:rPr>
          <w:rFonts w:ascii="GHEA Grapalat" w:hAnsi="GHEA Grapalat" w:cs="Sylfaen"/>
          <w:sz w:val="16"/>
          <w:lang w:val="hy-AM"/>
        </w:rPr>
      </w:pPr>
      <w:r w:rsidRPr="000C1746">
        <w:rPr>
          <w:rFonts w:ascii="GHEA Grapalat" w:hAnsi="GHEA Grapalat"/>
          <w:sz w:val="16"/>
        </w:rPr>
        <w:t>наименование участника</w:t>
      </w:r>
    </w:p>
    <w:p w14:paraId="24C885C6" w14:textId="77777777" w:rsidR="000612B9" w:rsidRDefault="000612B9" w:rsidP="009366D7">
      <w:pPr>
        <w:jc w:val="both"/>
        <w:rPr>
          <w:rFonts w:ascii="GHEA Grapalat" w:hAnsi="GHEA Grapalat"/>
        </w:rPr>
      </w:pPr>
    </w:p>
    <w:p w14:paraId="3BC0BDAB" w14:textId="77777777" w:rsidR="00374F4A" w:rsidRPr="00B443ED" w:rsidRDefault="00374F4A" w:rsidP="009366D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C39208F" w14:textId="77777777" w:rsidR="00374F4A" w:rsidRPr="000C1746" w:rsidRDefault="00B138F3" w:rsidP="009366D7">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6A30D2D" w14:textId="77777777" w:rsidR="00B138F3" w:rsidRDefault="00B138F3" w:rsidP="009366D7">
      <w:pPr>
        <w:jc w:val="both"/>
        <w:rPr>
          <w:rFonts w:ascii="GHEA Grapalat" w:hAnsi="GHEA Grapalat"/>
        </w:rPr>
      </w:pPr>
    </w:p>
    <w:p w14:paraId="183D61AC" w14:textId="77777777" w:rsidR="00374F4A" w:rsidRPr="008E7F24" w:rsidRDefault="00B138F3" w:rsidP="009366D7">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05D8D3A9" w14:textId="77777777" w:rsidR="00374F4A" w:rsidRPr="00D3436F" w:rsidRDefault="00B138F3" w:rsidP="009366D7">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A3CBB81" w14:textId="77777777" w:rsidR="00B138F3" w:rsidRDefault="00B138F3" w:rsidP="009366D7">
      <w:pPr>
        <w:jc w:val="both"/>
        <w:rPr>
          <w:rFonts w:ascii="GHEA Grapalat" w:hAnsi="GHEA Grapalat"/>
        </w:rPr>
      </w:pPr>
    </w:p>
    <w:p w14:paraId="36F23E26" w14:textId="77777777" w:rsidR="009E1181" w:rsidRDefault="00F96993" w:rsidP="009366D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646FC11" w14:textId="77777777" w:rsidR="00F96993" w:rsidRDefault="009E1181" w:rsidP="009366D7">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C40DDDB" w14:textId="77777777" w:rsidR="00B16483" w:rsidRDefault="00B16483" w:rsidP="009366D7">
      <w:pPr>
        <w:jc w:val="both"/>
        <w:rPr>
          <w:rFonts w:ascii="GHEA Grapalat" w:hAnsi="GHEA Grapalat"/>
          <w:sz w:val="18"/>
          <w:szCs w:val="18"/>
        </w:rPr>
      </w:pPr>
    </w:p>
    <w:p w14:paraId="0F8C17EB" w14:textId="77777777" w:rsidR="00B16483" w:rsidRPr="00B16483" w:rsidRDefault="00B16483" w:rsidP="009366D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C7E4181" w14:textId="77777777" w:rsidR="006B3E56" w:rsidRDefault="00B138F3" w:rsidP="009366D7">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2A3AF01" w14:textId="77777777" w:rsidR="00B16483" w:rsidRPr="00D3436F" w:rsidRDefault="00B16483" w:rsidP="009366D7">
      <w:pPr>
        <w:tabs>
          <w:tab w:val="left" w:pos="7371"/>
        </w:tabs>
        <w:ind w:left="3544" w:firstLine="3"/>
        <w:jc w:val="both"/>
        <w:rPr>
          <w:rFonts w:ascii="GHEA Grapalat" w:hAnsi="GHEA Grapalat"/>
          <w:sz w:val="16"/>
        </w:rPr>
      </w:pPr>
    </w:p>
    <w:p w14:paraId="3C7D9B98" w14:textId="77777777" w:rsidR="006B3E56" w:rsidRDefault="006B3E56" w:rsidP="009366D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9C6F514" w14:textId="77777777" w:rsidR="006B3E56" w:rsidRDefault="006B3E56" w:rsidP="009366D7">
      <w:pPr>
        <w:widowControl w:val="0"/>
        <w:ind w:left="2835"/>
        <w:jc w:val="both"/>
        <w:rPr>
          <w:rFonts w:ascii="GHEA Grapalat" w:hAnsi="GHEA Grapalat"/>
          <w:sz w:val="16"/>
        </w:rPr>
      </w:pPr>
      <w:r>
        <w:rPr>
          <w:rFonts w:ascii="GHEA Grapalat" w:hAnsi="GHEA Grapalat"/>
          <w:sz w:val="16"/>
        </w:rPr>
        <w:t>наименование участника</w:t>
      </w:r>
    </w:p>
    <w:p w14:paraId="20B4D875" w14:textId="77777777" w:rsidR="00C65D59" w:rsidRPr="001C57DE" w:rsidRDefault="00C65D59" w:rsidP="009366D7">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54E0D253" w14:textId="77777777" w:rsidR="00C65D59" w:rsidRPr="0001519E" w:rsidRDefault="00C65D59" w:rsidP="009366D7">
      <w:pPr>
        <w:widowControl w:val="0"/>
        <w:ind w:left="2835"/>
        <w:rPr>
          <w:rFonts w:ascii="GHEA Grapalat" w:hAnsi="GHEA Grapalat"/>
          <w:sz w:val="16"/>
        </w:rPr>
      </w:pPr>
      <w:r w:rsidRPr="001C57DE">
        <w:rPr>
          <w:rFonts w:ascii="GHEA Grapalat" w:hAnsi="GHEA Grapalat"/>
          <w:sz w:val="16"/>
        </w:rPr>
        <w:t>наименование участника</w:t>
      </w:r>
    </w:p>
    <w:p w14:paraId="4FF1A17A" w14:textId="77777777" w:rsidR="00C65D59" w:rsidRPr="00403A28" w:rsidRDefault="00C65D59" w:rsidP="009366D7">
      <w:pPr>
        <w:rPr>
          <w:ins w:id="9" w:author="Vardan" w:date="2022-10-29T19:53:00Z"/>
          <w:rFonts w:ascii="GHEA Grapalat" w:hAnsi="GHEA Grapalat"/>
          <w:i/>
          <w:sz w:val="16"/>
          <w:highlight w:val="cyan"/>
          <w:vertAlign w:val="superscript"/>
          <w:lang w:val="es-ES"/>
        </w:rPr>
      </w:pPr>
    </w:p>
    <w:p w14:paraId="03CCB1AC" w14:textId="4806F6AC" w:rsidR="00E200DA" w:rsidRDefault="00C65D59" w:rsidP="009366D7">
      <w:pPr>
        <w:rPr>
          <w:ins w:id="10" w:author="Inesa Kocharyan" w:date="2025-03-19T19:19:00Z"/>
          <w:rFonts w:ascii="GHEA Grapalat" w:hAnsi="GHEA Grapalat"/>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00E200DA">
        <w:rPr>
          <w:rFonts w:ascii="GHEA Grapalat" w:hAnsi="GHEA Grapalat"/>
          <w:color w:val="000000" w:themeColor="text1"/>
        </w:rPr>
        <w:t xml:space="preserve"> </w:t>
      </w:r>
      <w:r w:rsidR="00E200DA">
        <w:rPr>
          <w:rFonts w:ascii="GHEA Grapalat" w:hAnsi="GHEA Grapalat"/>
          <w:color w:val="000000" w:themeColor="text1"/>
          <w:spacing w:val="-4"/>
        </w:rPr>
        <w:t>и квалификационным критериям</w:t>
      </w:r>
      <w:r w:rsidR="00E200DA" w:rsidRPr="00CF523D">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2248F2">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84355D">
        <w:rPr>
          <w:rFonts w:ascii="GHEA Grapalat" w:hAnsi="GHEA Grapalat"/>
        </w:rPr>
        <w:t>EQ-BMKhAshDzB-</w:t>
      </w:r>
      <w:r w:rsidR="00F93B5C">
        <w:rPr>
          <w:rFonts w:ascii="GHEA Grapalat" w:hAnsi="GHEA Grapalat"/>
        </w:rPr>
        <w:t>26/1</w:t>
      </w:r>
      <w:r w:rsidRPr="00800B26">
        <w:rPr>
          <w:rFonts w:ascii="GHEA Grapalat" w:hAnsi="GHEA Grapalat"/>
        </w:rPr>
        <w:t>"*,</w:t>
      </w:r>
      <w:r w:rsidR="00800B26">
        <w:rPr>
          <w:rFonts w:ascii="GHEA Grapalat" w:hAnsi="GHEA Grapalat"/>
        </w:rPr>
        <w:t xml:space="preserve"> </w:t>
      </w:r>
    </w:p>
    <w:p w14:paraId="5EC8B99F" w14:textId="77777777" w:rsidR="00E200DA" w:rsidRDefault="00E200DA" w:rsidP="009366D7">
      <w:pPr>
        <w:rPr>
          <w:ins w:id="11" w:author="Inesa Kocharyan" w:date="2025-03-19T19:19:00Z"/>
          <w:rFonts w:ascii="GHEA Grapalat" w:hAnsi="GHEA Grapalat"/>
        </w:rPr>
      </w:pPr>
    </w:p>
    <w:p w14:paraId="5585F40F" w14:textId="6D3BDBBD" w:rsidR="006B3E56" w:rsidRPr="00AC309E" w:rsidRDefault="00AC309E" w:rsidP="009366D7">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2248F2">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84355D">
        <w:rPr>
          <w:rFonts w:ascii="GHEA Grapalat" w:hAnsi="GHEA Grapalat"/>
        </w:rPr>
        <w:t>EQ-BMKhAshDzB-</w:t>
      </w:r>
      <w:r w:rsidR="00F93B5C">
        <w:rPr>
          <w:rFonts w:ascii="GHEA Grapalat" w:hAnsi="GHEA Grapalat"/>
        </w:rPr>
        <w:t>26/1</w:t>
      </w:r>
      <w:r w:rsidR="006B3E56" w:rsidRPr="00AC309E">
        <w:rPr>
          <w:rFonts w:ascii="GHEA Grapalat" w:hAnsi="GHEA Grapalat"/>
        </w:rPr>
        <w:t>"*</w:t>
      </w:r>
    </w:p>
    <w:p w14:paraId="0EF0C17D" w14:textId="77777777" w:rsidR="006B3E56" w:rsidRPr="00AC309E" w:rsidRDefault="006B3E56" w:rsidP="009366D7">
      <w:pPr>
        <w:pStyle w:val="ListParagraph"/>
        <w:widowControl w:val="0"/>
        <w:numPr>
          <w:ilvl w:val="0"/>
          <w:numId w:val="8"/>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453B8A50" w14:textId="77777777" w:rsidR="006B3E56" w:rsidRPr="00AC309E" w:rsidRDefault="006B3E56" w:rsidP="009366D7">
      <w:pPr>
        <w:pStyle w:val="ListParagraph"/>
        <w:widowControl w:val="0"/>
        <w:numPr>
          <w:ilvl w:val="0"/>
          <w:numId w:val="8"/>
        </w:numPr>
        <w:tabs>
          <w:tab w:val="left" w:pos="567"/>
        </w:tabs>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2248F2">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835F7DB" w14:textId="77777777" w:rsidR="006B3E56" w:rsidRDefault="006B3E56" w:rsidP="009366D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9724966" w14:textId="77777777" w:rsidR="006B3E56" w:rsidRDefault="006B3E56" w:rsidP="009366D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076BAC6" w14:textId="77777777" w:rsidR="006B3E56" w:rsidRDefault="006B3E56" w:rsidP="009366D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45E82D46" w14:textId="77777777" w:rsidR="006B3E56" w:rsidRDefault="006B3E56" w:rsidP="009366D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71DAD1E" w14:textId="77777777" w:rsidR="006B3E56" w:rsidRDefault="006B3E56" w:rsidP="009366D7">
      <w:pPr>
        <w:widowControl w:val="0"/>
        <w:ind w:left="7088"/>
        <w:jc w:val="both"/>
        <w:rPr>
          <w:rFonts w:ascii="GHEA Grapalat" w:hAnsi="GHEA Grapalat"/>
        </w:rPr>
      </w:pPr>
      <w:r>
        <w:rPr>
          <w:rFonts w:ascii="GHEA Grapalat" w:hAnsi="GHEA Grapalat"/>
          <w:vertAlign w:val="superscript"/>
        </w:rPr>
        <w:t>наименование участника</w:t>
      </w:r>
    </w:p>
    <w:p w14:paraId="48875E2B" w14:textId="77777777" w:rsidR="006B3E56" w:rsidRDefault="006B3E56" w:rsidP="009366D7">
      <w:pPr>
        <w:widowControl w:val="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0C3484A5" w14:textId="77777777" w:rsidR="002E361E" w:rsidRPr="00BD438D" w:rsidRDefault="002E361E" w:rsidP="009366D7">
      <w:pPr>
        <w:widowControl w:val="0"/>
        <w:jc w:val="both"/>
        <w:rPr>
          <w:rFonts w:ascii="GHEA Grapalat" w:hAnsi="GHEA Grapalat"/>
          <w:lang w:val="hy-AM"/>
        </w:rPr>
      </w:pPr>
      <w:r>
        <w:rPr>
          <w:rFonts w:ascii="GHEA Grapalat" w:hAnsi="GHEA Grapalat"/>
        </w:rPr>
        <w:lastRenderedPageBreak/>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5D16C6E" w14:textId="77777777" w:rsidR="002E361E" w:rsidRDefault="00BD438D" w:rsidP="009366D7">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5E39A488" w14:textId="77777777" w:rsidR="006B3E56" w:rsidRPr="00BD438D" w:rsidRDefault="00687D28" w:rsidP="009366D7">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1"/>
        <w:t>**</w:t>
      </w:r>
      <w:r w:rsidR="006B3E56" w:rsidRPr="00BD438D">
        <w:rPr>
          <w:rFonts w:ascii="GHEA Grapalat" w:hAnsi="GHEA Grapalat"/>
        </w:rPr>
        <w:t xml:space="preserve"> </w:t>
      </w:r>
      <w:r w:rsidR="00BD438D">
        <w:rPr>
          <w:rFonts w:ascii="GHEA Grapalat" w:hAnsi="GHEA Grapalat"/>
          <w:lang w:val="hy-AM"/>
        </w:rPr>
        <w:t>.</w:t>
      </w:r>
    </w:p>
    <w:p w14:paraId="6469D6D0" w14:textId="77777777" w:rsidR="00110534" w:rsidRPr="00783F50" w:rsidRDefault="00E200DA" w:rsidP="009366D7">
      <w:pPr>
        <w:jc w:val="both"/>
        <w:rPr>
          <w:rFonts w:ascii="GHEA Grapalat" w:hAnsi="GHEA Grapalat"/>
          <w:sz w:val="22"/>
          <w:szCs w:val="22"/>
        </w:rPr>
      </w:pPr>
      <w:r w:rsidRPr="00783F50">
        <w:rPr>
          <w:rFonts w:ascii="GHEA Grapalat" w:hAnsi="GHEA Grapalat"/>
          <w:sz w:val="22"/>
          <w:szCs w:val="22"/>
        </w:rPr>
        <w:t>Прилагаются:</w:t>
      </w:r>
    </w:p>
    <w:p w14:paraId="4B62C87F" w14:textId="77777777" w:rsidR="00E200DA" w:rsidRPr="00C2096C" w:rsidRDefault="00E200DA" w:rsidP="009366D7">
      <w:pPr>
        <w:pStyle w:val="HTMLPreformatted"/>
        <w:shd w:val="clear" w:color="auto" w:fill="F8F9FA"/>
        <w:jc w:val="both"/>
        <w:rPr>
          <w:rFonts w:ascii="GHEA Grapalat" w:hAnsi="GHEA Grapalat" w:cs="Times New Roman"/>
          <w:sz w:val="24"/>
          <w:szCs w:val="24"/>
          <w:lang w:val="hy-AM" w:eastAsia="ru-RU" w:bidi="ru-RU"/>
        </w:rPr>
      </w:pPr>
      <w:r w:rsidRPr="00783F50">
        <w:rPr>
          <w:rFonts w:ascii="GHEA Grapalat" w:hAnsi="GHEA Grapalat" w:cs="Times New Roman"/>
          <w:sz w:val="22"/>
          <w:szCs w:val="22"/>
          <w:lang w:val="ru-RU" w:eastAsia="ru-RU" w:bidi="ru-RU"/>
        </w:rPr>
        <w:t>-</w:t>
      </w:r>
      <w:r w:rsidRPr="00783F50">
        <w:rPr>
          <w:rFonts w:ascii="GHEA Grapalat" w:hAnsi="GHEA Grapalat"/>
          <w:sz w:val="22"/>
          <w:szCs w:val="22"/>
          <w:lang w:val="ru-RU"/>
        </w:rPr>
        <w:t xml:space="preserve"> </w:t>
      </w:r>
      <w:r w:rsidRPr="00783F50">
        <w:rPr>
          <w:rFonts w:ascii="GHEA Grapalat" w:hAnsi="GHEA Grapalat" w:cs="Times New Roman"/>
          <w:sz w:val="22"/>
          <w:szCs w:val="22"/>
          <w:lang w:val="ru-RU" w:eastAsia="ru-RU" w:bidi="ru-RU"/>
        </w:rPr>
        <w:t>документы, предусмотренные приглашением, подтверждающие соответствие квалификационным критериям</w:t>
      </w:r>
      <w:r w:rsidR="00C2096C">
        <w:rPr>
          <w:rFonts w:ascii="GHEA Grapalat" w:hAnsi="GHEA Grapalat" w:cs="Times New Roman"/>
          <w:sz w:val="24"/>
          <w:szCs w:val="24"/>
          <w:lang w:val="hy-AM" w:eastAsia="ru-RU" w:bidi="ru-RU"/>
        </w:rPr>
        <w:t>.</w:t>
      </w:r>
    </w:p>
    <w:p w14:paraId="27B28F4C" w14:textId="77777777" w:rsidR="00E200DA" w:rsidRDefault="00E200DA" w:rsidP="009366D7">
      <w:pPr>
        <w:pStyle w:val="HTMLPreformatted"/>
        <w:shd w:val="clear" w:color="auto" w:fill="F8F9FA"/>
        <w:contextualSpacing/>
        <w:rPr>
          <w:rFonts w:ascii="GHEA Grapalat" w:hAnsi="GHEA Grapalat"/>
          <w:lang w:val="ru-RU"/>
        </w:rPr>
      </w:pPr>
    </w:p>
    <w:p w14:paraId="08302450" w14:textId="77777777" w:rsidR="00E333E5" w:rsidRPr="000858EB" w:rsidDel="001F3245" w:rsidRDefault="00E333E5" w:rsidP="009366D7">
      <w:pPr>
        <w:ind w:firstLine="708"/>
        <w:contextualSpacing/>
        <w:jc w:val="both"/>
        <w:rPr>
          <w:del w:id="13" w:author="Inesa Kocharyan" w:date="2024-02-09T14:46:00Z"/>
          <w:rFonts w:ascii="GHEA Grapalat" w:hAnsi="GHEA Grapalat"/>
        </w:rPr>
      </w:pPr>
    </w:p>
    <w:p w14:paraId="39EDD267" w14:textId="77777777" w:rsidR="00F855BB" w:rsidDel="001F3245" w:rsidRDefault="00F855BB" w:rsidP="009366D7">
      <w:pPr>
        <w:tabs>
          <w:tab w:val="left" w:pos="7371"/>
        </w:tabs>
        <w:ind w:left="3544" w:firstLine="3"/>
        <w:jc w:val="both"/>
        <w:rPr>
          <w:del w:id="14" w:author="Inesa Kocharyan" w:date="2024-02-09T14:50:00Z"/>
          <w:rFonts w:ascii="GHEA Grapalat" w:hAnsi="GHEA Grapalat"/>
          <w:sz w:val="16"/>
          <w:lang w:val="hy-AM"/>
        </w:rPr>
      </w:pPr>
    </w:p>
    <w:p w14:paraId="73AD7BE0" w14:textId="77777777" w:rsidR="00F855BB" w:rsidRPr="000811C1" w:rsidRDefault="00F855BB" w:rsidP="009366D7">
      <w:pPr>
        <w:tabs>
          <w:tab w:val="left" w:pos="7371"/>
        </w:tabs>
        <w:ind w:left="3544" w:firstLine="3"/>
        <w:jc w:val="both"/>
        <w:rPr>
          <w:rFonts w:ascii="GHEA Grapalat" w:hAnsi="GHEA Grapalat"/>
          <w:sz w:val="16"/>
          <w:lang w:val="hy-AM"/>
        </w:rPr>
      </w:pPr>
    </w:p>
    <w:p w14:paraId="617644FF" w14:textId="77777777" w:rsidR="006B3E56" w:rsidRPr="00D3436F" w:rsidRDefault="006B3E56" w:rsidP="009366D7">
      <w:pPr>
        <w:tabs>
          <w:tab w:val="left" w:pos="7371"/>
        </w:tabs>
        <w:ind w:left="3544" w:firstLine="3"/>
        <w:jc w:val="both"/>
        <w:rPr>
          <w:rFonts w:ascii="GHEA Grapalat" w:hAnsi="GHEA Grapalat"/>
          <w:sz w:val="16"/>
        </w:rPr>
      </w:pPr>
    </w:p>
    <w:p w14:paraId="1141D7F6" w14:textId="77777777" w:rsidR="006B3E56" w:rsidRPr="00770B03" w:rsidRDefault="006B3E56" w:rsidP="009366D7">
      <w:pPr>
        <w:tabs>
          <w:tab w:val="left" w:pos="7371"/>
        </w:tabs>
        <w:ind w:left="3544" w:firstLine="3"/>
        <w:jc w:val="both"/>
        <w:rPr>
          <w:rFonts w:ascii="GHEA Grapalat" w:hAnsi="GHEA Grapalat"/>
          <w:sz w:val="16"/>
        </w:rPr>
      </w:pPr>
    </w:p>
    <w:p w14:paraId="2606AC5F" w14:textId="77777777" w:rsidR="00374F4A" w:rsidRPr="000C1746" w:rsidRDefault="00374F4A" w:rsidP="009366D7">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90F6E3C" w14:textId="77777777" w:rsidR="00374F4A" w:rsidRPr="000C1746" w:rsidRDefault="00374F4A" w:rsidP="009366D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004D6B5" w14:textId="77777777" w:rsidR="00374F4A" w:rsidRPr="000C1746" w:rsidRDefault="00374F4A" w:rsidP="009366D7">
      <w:pPr>
        <w:ind w:left="1134"/>
        <w:jc w:val="both"/>
        <w:rPr>
          <w:rFonts w:ascii="GHEA Grapalat" w:hAnsi="GHEA Grapalat"/>
          <w:sz w:val="16"/>
        </w:rPr>
      </w:pPr>
      <w:r w:rsidRPr="000C1746">
        <w:rPr>
          <w:rFonts w:ascii="GHEA Grapalat" w:hAnsi="GHEA Grapalat"/>
          <w:sz w:val="16"/>
        </w:rPr>
        <w:t>имя, фамилия руководителя)</w:t>
      </w:r>
    </w:p>
    <w:p w14:paraId="24AD883E" w14:textId="77777777" w:rsidR="0094684E" w:rsidRPr="009044F1" w:rsidRDefault="00B2572B" w:rsidP="009366D7">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05065A0" w14:textId="77777777" w:rsidR="00123294" w:rsidRDefault="00123294" w:rsidP="009366D7">
      <w:pPr>
        <w:rPr>
          <w:rFonts w:ascii="GHEA Grapalat" w:hAnsi="GHEA Grapalat"/>
          <w:b/>
        </w:rPr>
      </w:pPr>
      <w:r>
        <w:rPr>
          <w:rFonts w:ascii="GHEA Grapalat" w:hAnsi="GHEA Grapalat"/>
          <w:b/>
        </w:rPr>
        <w:br w:type="page"/>
      </w:r>
    </w:p>
    <w:p w14:paraId="17578052" w14:textId="77777777" w:rsidR="00B048B2" w:rsidRDefault="00B048B2" w:rsidP="009366D7">
      <w:pPr>
        <w:rPr>
          <w:rFonts w:ascii="GHEA Grapalat" w:hAnsi="GHEA Grapalat"/>
          <w:b/>
        </w:rPr>
      </w:pPr>
    </w:p>
    <w:p w14:paraId="12E2916C" w14:textId="77777777" w:rsidR="00B658CE" w:rsidRPr="006A7DC6" w:rsidRDefault="00B658CE" w:rsidP="009366D7">
      <w:pPr>
        <w:rPr>
          <w:rFonts w:ascii="GHEA Grapalat" w:hAnsi="GHEA Grapalat"/>
          <w:b/>
          <w:lang w:val="hy-AM"/>
        </w:rPr>
      </w:pPr>
    </w:p>
    <w:p w14:paraId="18F1A897" w14:textId="77777777" w:rsidR="00B658CE" w:rsidRPr="009044F1" w:rsidRDefault="00B658CE" w:rsidP="009366D7">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1.4</w:t>
      </w:r>
    </w:p>
    <w:p w14:paraId="09DD5FDB" w14:textId="7258CC11" w:rsidR="00B658CE" w:rsidRDefault="00B658CE" w:rsidP="009366D7">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2248F2">
        <w:rPr>
          <w:rFonts w:ascii="GHEA Grapalat" w:hAnsi="GHEA Grapalat"/>
          <w:b/>
          <w:sz w:val="24"/>
          <w:szCs w:val="24"/>
        </w:rPr>
        <w:t>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84355D">
        <w:rPr>
          <w:rFonts w:ascii="GHEA Grapalat" w:hAnsi="GHEA Grapalat"/>
          <w:b/>
          <w:sz w:val="24"/>
          <w:szCs w:val="24"/>
        </w:rPr>
        <w:t>EQ-BMKhAshDzB-</w:t>
      </w:r>
      <w:r w:rsidR="00F93B5C">
        <w:rPr>
          <w:rFonts w:ascii="GHEA Grapalat" w:hAnsi="GHEA Grapalat"/>
          <w:b/>
          <w:sz w:val="24"/>
          <w:szCs w:val="24"/>
        </w:rPr>
        <w:t>26/1</w:t>
      </w:r>
      <w:r>
        <w:rPr>
          <w:rFonts w:ascii="GHEA Grapalat" w:hAnsi="GHEA Grapalat"/>
          <w:b/>
          <w:sz w:val="24"/>
          <w:szCs w:val="24"/>
        </w:rPr>
        <w:t>"</w:t>
      </w:r>
      <w:r>
        <w:rPr>
          <w:rStyle w:val="FootnoteReference"/>
          <w:rFonts w:ascii="GHEA Grapalat" w:hAnsi="GHEA Grapalat"/>
          <w:b/>
          <w:sz w:val="24"/>
          <w:szCs w:val="24"/>
        </w:rPr>
        <w:footnoteReference w:customMarkFollows="1" w:id="12"/>
        <w:t>*</w:t>
      </w:r>
    </w:p>
    <w:p w14:paraId="0CB3147A" w14:textId="77777777" w:rsidR="00B658CE" w:rsidRDefault="00B658CE" w:rsidP="009366D7">
      <w:pPr>
        <w:pStyle w:val="BodyTextIndent3"/>
        <w:widowControl w:val="0"/>
        <w:spacing w:line="240" w:lineRule="auto"/>
        <w:jc w:val="right"/>
        <w:rPr>
          <w:rFonts w:ascii="GHEA Grapalat" w:hAnsi="GHEA Grapalat"/>
          <w:b/>
          <w:sz w:val="24"/>
          <w:szCs w:val="24"/>
        </w:rPr>
      </w:pPr>
    </w:p>
    <w:p w14:paraId="4D253D79" w14:textId="77777777" w:rsidR="00B658CE" w:rsidRPr="006F79CA" w:rsidRDefault="00B658CE" w:rsidP="009366D7">
      <w:pPr>
        <w:jc w:val="center"/>
        <w:rPr>
          <w:rFonts w:ascii="GHEA Grapalat" w:hAnsi="GHEA Grapalat"/>
          <w:b/>
        </w:rPr>
      </w:pPr>
      <w:r w:rsidRPr="006F79CA">
        <w:rPr>
          <w:rFonts w:ascii="GHEA Grapalat" w:hAnsi="GHEA Grapalat"/>
          <w:b/>
        </w:rPr>
        <w:t>ИНФОРМАЦИЯ</w:t>
      </w:r>
    </w:p>
    <w:p w14:paraId="28B42ACB" w14:textId="77777777" w:rsidR="00B658CE" w:rsidRPr="006F79CA" w:rsidRDefault="00B658CE" w:rsidP="009366D7">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22DA6D70" w14:textId="77777777" w:rsidR="00B658CE" w:rsidRDefault="00B658CE" w:rsidP="009366D7">
      <w:pPr>
        <w:pStyle w:val="BodyTextIndent3"/>
        <w:widowControl w:val="0"/>
        <w:spacing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B658CE" w:rsidRPr="008D352C" w14:paraId="07F7BAC5" w14:textId="77777777" w:rsidTr="000A2C34">
        <w:trPr>
          <w:cantSplit/>
        </w:trPr>
        <w:tc>
          <w:tcPr>
            <w:tcW w:w="817" w:type="dxa"/>
            <w:vMerge w:val="restart"/>
            <w:vAlign w:val="center"/>
          </w:tcPr>
          <w:p w14:paraId="30A5244D" w14:textId="77777777" w:rsidR="00B658CE" w:rsidRPr="008D352C" w:rsidRDefault="00B658CE" w:rsidP="009366D7">
            <w:pPr>
              <w:widowControl w:val="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4A6E63CE" w14:textId="77777777" w:rsidR="00B658CE" w:rsidRPr="008D352C" w:rsidRDefault="00B658CE" w:rsidP="009366D7">
            <w:pPr>
              <w:widowControl w:val="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B658CE" w:rsidRPr="008D352C" w14:paraId="7A9FD6FF" w14:textId="77777777" w:rsidTr="000A2C34">
        <w:trPr>
          <w:cantSplit/>
          <w:trHeight w:val="301"/>
        </w:trPr>
        <w:tc>
          <w:tcPr>
            <w:tcW w:w="817" w:type="dxa"/>
            <w:vMerge/>
            <w:vAlign w:val="center"/>
          </w:tcPr>
          <w:p w14:paraId="45C4BE61" w14:textId="77777777" w:rsidR="00B658CE" w:rsidRPr="008D352C" w:rsidRDefault="00B658CE" w:rsidP="009366D7">
            <w:pPr>
              <w:widowControl w:val="0"/>
              <w:jc w:val="center"/>
              <w:rPr>
                <w:rFonts w:ascii="GHEA Grapalat" w:hAnsi="GHEA Grapalat"/>
                <w:sz w:val="20"/>
                <w:szCs w:val="20"/>
              </w:rPr>
            </w:pPr>
          </w:p>
        </w:tc>
        <w:tc>
          <w:tcPr>
            <w:tcW w:w="1541" w:type="dxa"/>
            <w:vMerge w:val="restart"/>
            <w:vAlign w:val="center"/>
          </w:tcPr>
          <w:p w14:paraId="27C86C87" w14:textId="77777777" w:rsidR="00B658CE" w:rsidRPr="008D352C" w:rsidRDefault="00B658CE" w:rsidP="009366D7">
            <w:pPr>
              <w:widowControl w:val="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4EF82FFD" w14:textId="77777777" w:rsidR="00B658CE" w:rsidRPr="008D352C" w:rsidRDefault="00B658CE" w:rsidP="009366D7">
            <w:pPr>
              <w:widowControl w:val="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2255D88D" w14:textId="77777777" w:rsidR="00B658CE" w:rsidRPr="008D352C" w:rsidRDefault="00B658CE" w:rsidP="009366D7">
            <w:pPr>
              <w:widowControl w:val="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52615251" w14:textId="77777777" w:rsidR="00B658CE" w:rsidRPr="008D352C" w:rsidRDefault="00B658CE" w:rsidP="009366D7">
            <w:pPr>
              <w:widowControl w:val="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B658CE" w:rsidRPr="008D352C" w14:paraId="50655BD6" w14:textId="77777777" w:rsidTr="000A2C34">
        <w:trPr>
          <w:cantSplit/>
          <w:trHeight w:val="299"/>
        </w:trPr>
        <w:tc>
          <w:tcPr>
            <w:tcW w:w="817" w:type="dxa"/>
            <w:vMerge/>
            <w:vAlign w:val="center"/>
          </w:tcPr>
          <w:p w14:paraId="6107F237" w14:textId="77777777" w:rsidR="00B658CE" w:rsidRPr="008D352C" w:rsidRDefault="00B658CE" w:rsidP="009366D7">
            <w:pPr>
              <w:widowControl w:val="0"/>
              <w:jc w:val="center"/>
              <w:rPr>
                <w:rFonts w:ascii="GHEA Grapalat" w:hAnsi="GHEA Grapalat"/>
                <w:sz w:val="20"/>
                <w:szCs w:val="20"/>
              </w:rPr>
            </w:pPr>
          </w:p>
        </w:tc>
        <w:tc>
          <w:tcPr>
            <w:tcW w:w="1541" w:type="dxa"/>
            <w:vMerge/>
            <w:vAlign w:val="center"/>
          </w:tcPr>
          <w:p w14:paraId="08E4124F" w14:textId="77777777" w:rsidR="00B658CE" w:rsidRPr="008D352C" w:rsidRDefault="00B658CE" w:rsidP="009366D7">
            <w:pPr>
              <w:widowControl w:val="0"/>
              <w:jc w:val="center"/>
              <w:rPr>
                <w:rFonts w:ascii="GHEA Grapalat" w:hAnsi="GHEA Grapalat"/>
                <w:sz w:val="20"/>
                <w:szCs w:val="20"/>
              </w:rPr>
            </w:pPr>
          </w:p>
        </w:tc>
        <w:tc>
          <w:tcPr>
            <w:tcW w:w="1440" w:type="dxa"/>
            <w:vMerge/>
            <w:vAlign w:val="center"/>
          </w:tcPr>
          <w:p w14:paraId="309F0A83" w14:textId="77777777" w:rsidR="00B658CE" w:rsidRPr="008D352C" w:rsidDel="006B374D" w:rsidRDefault="00B658CE" w:rsidP="009366D7">
            <w:pPr>
              <w:widowControl w:val="0"/>
              <w:jc w:val="center"/>
              <w:rPr>
                <w:rFonts w:ascii="GHEA Grapalat" w:hAnsi="GHEA Grapalat"/>
                <w:b/>
                <w:bCs/>
                <w:sz w:val="20"/>
                <w:szCs w:val="20"/>
              </w:rPr>
            </w:pPr>
          </w:p>
        </w:tc>
        <w:tc>
          <w:tcPr>
            <w:tcW w:w="1980" w:type="dxa"/>
            <w:vAlign w:val="center"/>
          </w:tcPr>
          <w:p w14:paraId="606304B3" w14:textId="77777777" w:rsidR="00B658CE" w:rsidRPr="008D352C" w:rsidDel="00B57526" w:rsidRDefault="00B658CE" w:rsidP="009366D7">
            <w:pPr>
              <w:widowControl w:val="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51B8414F" w14:textId="77777777" w:rsidR="00B658CE" w:rsidRPr="008D352C" w:rsidDel="00B57526" w:rsidRDefault="00B658CE" w:rsidP="009366D7">
            <w:pPr>
              <w:widowControl w:val="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24AE5E53" w14:textId="77777777" w:rsidR="00B658CE" w:rsidRPr="008D352C" w:rsidRDefault="00B658CE" w:rsidP="009366D7">
            <w:pPr>
              <w:widowControl w:val="0"/>
              <w:jc w:val="center"/>
              <w:rPr>
                <w:rFonts w:ascii="GHEA Grapalat" w:hAnsi="GHEA Grapalat"/>
                <w:sz w:val="20"/>
                <w:szCs w:val="20"/>
              </w:rPr>
            </w:pPr>
          </w:p>
        </w:tc>
      </w:tr>
      <w:tr w:rsidR="00B658CE" w:rsidRPr="008D352C" w14:paraId="10AB1AE0" w14:textId="77777777" w:rsidTr="000A2C34">
        <w:trPr>
          <w:cantSplit/>
        </w:trPr>
        <w:tc>
          <w:tcPr>
            <w:tcW w:w="817" w:type="dxa"/>
          </w:tcPr>
          <w:p w14:paraId="5B80F7BC" w14:textId="77777777" w:rsidR="00B658CE" w:rsidRPr="008D352C" w:rsidRDefault="00B658CE" w:rsidP="009366D7">
            <w:pPr>
              <w:widowControl w:val="0"/>
              <w:jc w:val="center"/>
              <w:rPr>
                <w:rFonts w:ascii="GHEA Grapalat" w:hAnsi="GHEA Grapalat"/>
                <w:sz w:val="20"/>
                <w:szCs w:val="20"/>
              </w:rPr>
            </w:pPr>
          </w:p>
        </w:tc>
        <w:tc>
          <w:tcPr>
            <w:tcW w:w="1541" w:type="dxa"/>
          </w:tcPr>
          <w:p w14:paraId="7DACBCB6" w14:textId="77777777" w:rsidR="00B658CE" w:rsidRPr="008D352C" w:rsidRDefault="00B658CE" w:rsidP="009366D7">
            <w:pPr>
              <w:widowControl w:val="0"/>
              <w:jc w:val="center"/>
              <w:rPr>
                <w:rFonts w:ascii="GHEA Grapalat" w:hAnsi="GHEA Grapalat"/>
                <w:sz w:val="20"/>
                <w:szCs w:val="20"/>
              </w:rPr>
            </w:pPr>
          </w:p>
        </w:tc>
        <w:tc>
          <w:tcPr>
            <w:tcW w:w="1440" w:type="dxa"/>
          </w:tcPr>
          <w:p w14:paraId="66D09504" w14:textId="77777777" w:rsidR="00B658CE" w:rsidRPr="008D352C" w:rsidRDefault="00B658CE" w:rsidP="009366D7">
            <w:pPr>
              <w:widowControl w:val="0"/>
              <w:jc w:val="center"/>
              <w:rPr>
                <w:rFonts w:ascii="GHEA Grapalat" w:hAnsi="GHEA Grapalat"/>
                <w:sz w:val="20"/>
                <w:szCs w:val="20"/>
              </w:rPr>
            </w:pPr>
          </w:p>
        </w:tc>
        <w:tc>
          <w:tcPr>
            <w:tcW w:w="1980" w:type="dxa"/>
          </w:tcPr>
          <w:p w14:paraId="6AF1A0E1" w14:textId="77777777" w:rsidR="00B658CE" w:rsidRPr="008D352C" w:rsidRDefault="00B658CE" w:rsidP="009366D7">
            <w:pPr>
              <w:widowControl w:val="0"/>
              <w:jc w:val="center"/>
              <w:rPr>
                <w:rFonts w:ascii="GHEA Grapalat" w:hAnsi="GHEA Grapalat"/>
                <w:sz w:val="20"/>
                <w:szCs w:val="20"/>
              </w:rPr>
            </w:pPr>
          </w:p>
        </w:tc>
        <w:tc>
          <w:tcPr>
            <w:tcW w:w="2430" w:type="dxa"/>
          </w:tcPr>
          <w:p w14:paraId="52B5BD31" w14:textId="77777777" w:rsidR="00B658CE" w:rsidRPr="008D352C" w:rsidRDefault="00B658CE" w:rsidP="009366D7">
            <w:pPr>
              <w:widowControl w:val="0"/>
              <w:jc w:val="center"/>
              <w:rPr>
                <w:rFonts w:ascii="GHEA Grapalat" w:hAnsi="GHEA Grapalat"/>
                <w:sz w:val="20"/>
                <w:szCs w:val="20"/>
              </w:rPr>
            </w:pPr>
          </w:p>
        </w:tc>
        <w:tc>
          <w:tcPr>
            <w:tcW w:w="1710" w:type="dxa"/>
          </w:tcPr>
          <w:p w14:paraId="2127D88B" w14:textId="77777777" w:rsidR="00B658CE" w:rsidRPr="008D352C" w:rsidRDefault="00B658CE" w:rsidP="009366D7">
            <w:pPr>
              <w:widowControl w:val="0"/>
              <w:jc w:val="center"/>
              <w:rPr>
                <w:rFonts w:ascii="GHEA Grapalat" w:hAnsi="GHEA Grapalat"/>
                <w:sz w:val="20"/>
                <w:szCs w:val="20"/>
              </w:rPr>
            </w:pPr>
          </w:p>
        </w:tc>
      </w:tr>
      <w:tr w:rsidR="00B658CE" w:rsidRPr="008D352C" w14:paraId="1D70833A" w14:textId="77777777" w:rsidTr="000A2C34">
        <w:trPr>
          <w:cantSplit/>
        </w:trPr>
        <w:tc>
          <w:tcPr>
            <w:tcW w:w="817" w:type="dxa"/>
          </w:tcPr>
          <w:p w14:paraId="0F32B6B4" w14:textId="77777777" w:rsidR="00B658CE" w:rsidRPr="008D352C" w:rsidRDefault="00B658CE" w:rsidP="009366D7">
            <w:pPr>
              <w:widowControl w:val="0"/>
              <w:jc w:val="center"/>
              <w:rPr>
                <w:rFonts w:ascii="GHEA Grapalat" w:hAnsi="GHEA Grapalat"/>
                <w:sz w:val="20"/>
                <w:szCs w:val="20"/>
              </w:rPr>
            </w:pPr>
          </w:p>
        </w:tc>
        <w:tc>
          <w:tcPr>
            <w:tcW w:w="1541" w:type="dxa"/>
          </w:tcPr>
          <w:p w14:paraId="2797DB21" w14:textId="77777777" w:rsidR="00B658CE" w:rsidRPr="008D352C" w:rsidRDefault="00B658CE" w:rsidP="009366D7">
            <w:pPr>
              <w:widowControl w:val="0"/>
              <w:jc w:val="center"/>
              <w:rPr>
                <w:rFonts w:ascii="GHEA Grapalat" w:hAnsi="GHEA Grapalat"/>
                <w:sz w:val="20"/>
                <w:szCs w:val="20"/>
              </w:rPr>
            </w:pPr>
          </w:p>
        </w:tc>
        <w:tc>
          <w:tcPr>
            <w:tcW w:w="1440" w:type="dxa"/>
          </w:tcPr>
          <w:p w14:paraId="07BE3C43" w14:textId="77777777" w:rsidR="00B658CE" w:rsidRPr="008D352C" w:rsidRDefault="00B658CE" w:rsidP="009366D7">
            <w:pPr>
              <w:widowControl w:val="0"/>
              <w:jc w:val="center"/>
              <w:rPr>
                <w:rFonts w:ascii="GHEA Grapalat" w:hAnsi="GHEA Grapalat"/>
                <w:sz w:val="20"/>
                <w:szCs w:val="20"/>
              </w:rPr>
            </w:pPr>
          </w:p>
        </w:tc>
        <w:tc>
          <w:tcPr>
            <w:tcW w:w="1980" w:type="dxa"/>
          </w:tcPr>
          <w:p w14:paraId="281A7D74" w14:textId="77777777" w:rsidR="00B658CE" w:rsidRPr="008D352C" w:rsidRDefault="00B658CE" w:rsidP="009366D7">
            <w:pPr>
              <w:widowControl w:val="0"/>
              <w:jc w:val="center"/>
              <w:rPr>
                <w:rFonts w:ascii="GHEA Grapalat" w:hAnsi="GHEA Grapalat"/>
                <w:sz w:val="20"/>
                <w:szCs w:val="20"/>
              </w:rPr>
            </w:pPr>
          </w:p>
        </w:tc>
        <w:tc>
          <w:tcPr>
            <w:tcW w:w="2430" w:type="dxa"/>
          </w:tcPr>
          <w:p w14:paraId="1B4B9DF0" w14:textId="77777777" w:rsidR="00B658CE" w:rsidRPr="008D352C" w:rsidRDefault="00B658CE" w:rsidP="009366D7">
            <w:pPr>
              <w:widowControl w:val="0"/>
              <w:jc w:val="center"/>
              <w:rPr>
                <w:rFonts w:ascii="GHEA Grapalat" w:hAnsi="GHEA Grapalat"/>
                <w:sz w:val="20"/>
                <w:szCs w:val="20"/>
              </w:rPr>
            </w:pPr>
          </w:p>
        </w:tc>
        <w:tc>
          <w:tcPr>
            <w:tcW w:w="1710" w:type="dxa"/>
          </w:tcPr>
          <w:p w14:paraId="3EF6CF03" w14:textId="77777777" w:rsidR="00B658CE" w:rsidRPr="008D352C" w:rsidRDefault="00B658CE" w:rsidP="009366D7">
            <w:pPr>
              <w:widowControl w:val="0"/>
              <w:jc w:val="center"/>
              <w:rPr>
                <w:rFonts w:ascii="GHEA Grapalat" w:hAnsi="GHEA Grapalat"/>
                <w:sz w:val="20"/>
                <w:szCs w:val="20"/>
              </w:rPr>
            </w:pPr>
          </w:p>
        </w:tc>
      </w:tr>
      <w:tr w:rsidR="00B658CE" w:rsidRPr="008D352C" w14:paraId="6B5183E6" w14:textId="77777777" w:rsidTr="000A2C34">
        <w:trPr>
          <w:cantSplit/>
        </w:trPr>
        <w:tc>
          <w:tcPr>
            <w:tcW w:w="817" w:type="dxa"/>
          </w:tcPr>
          <w:p w14:paraId="00671972" w14:textId="77777777" w:rsidR="00B658CE" w:rsidRPr="008D352C" w:rsidRDefault="00B658CE" w:rsidP="009366D7">
            <w:pPr>
              <w:widowControl w:val="0"/>
              <w:jc w:val="center"/>
              <w:rPr>
                <w:rFonts w:ascii="GHEA Grapalat" w:hAnsi="GHEA Grapalat"/>
                <w:sz w:val="20"/>
                <w:szCs w:val="20"/>
              </w:rPr>
            </w:pPr>
          </w:p>
        </w:tc>
        <w:tc>
          <w:tcPr>
            <w:tcW w:w="1541" w:type="dxa"/>
          </w:tcPr>
          <w:p w14:paraId="0E47E7EF" w14:textId="77777777" w:rsidR="00B658CE" w:rsidRPr="008D352C" w:rsidRDefault="00B658CE" w:rsidP="009366D7">
            <w:pPr>
              <w:widowControl w:val="0"/>
              <w:jc w:val="center"/>
              <w:rPr>
                <w:rFonts w:ascii="GHEA Grapalat" w:hAnsi="GHEA Grapalat"/>
                <w:sz w:val="20"/>
                <w:szCs w:val="20"/>
              </w:rPr>
            </w:pPr>
          </w:p>
        </w:tc>
        <w:tc>
          <w:tcPr>
            <w:tcW w:w="1440" w:type="dxa"/>
          </w:tcPr>
          <w:p w14:paraId="7799742B" w14:textId="77777777" w:rsidR="00B658CE" w:rsidRPr="008D352C" w:rsidRDefault="00B658CE" w:rsidP="009366D7">
            <w:pPr>
              <w:widowControl w:val="0"/>
              <w:jc w:val="center"/>
              <w:rPr>
                <w:rFonts w:ascii="GHEA Grapalat" w:hAnsi="GHEA Grapalat"/>
                <w:sz w:val="20"/>
                <w:szCs w:val="20"/>
              </w:rPr>
            </w:pPr>
          </w:p>
        </w:tc>
        <w:tc>
          <w:tcPr>
            <w:tcW w:w="1980" w:type="dxa"/>
          </w:tcPr>
          <w:p w14:paraId="550A949B" w14:textId="77777777" w:rsidR="00B658CE" w:rsidRPr="008D352C" w:rsidRDefault="00B658CE" w:rsidP="009366D7">
            <w:pPr>
              <w:widowControl w:val="0"/>
              <w:jc w:val="center"/>
              <w:rPr>
                <w:rFonts w:ascii="GHEA Grapalat" w:hAnsi="GHEA Grapalat"/>
                <w:sz w:val="20"/>
                <w:szCs w:val="20"/>
              </w:rPr>
            </w:pPr>
          </w:p>
        </w:tc>
        <w:tc>
          <w:tcPr>
            <w:tcW w:w="2430" w:type="dxa"/>
          </w:tcPr>
          <w:p w14:paraId="11F3DB73" w14:textId="77777777" w:rsidR="00B658CE" w:rsidRPr="008D352C" w:rsidRDefault="00B658CE" w:rsidP="009366D7">
            <w:pPr>
              <w:widowControl w:val="0"/>
              <w:jc w:val="center"/>
              <w:rPr>
                <w:rFonts w:ascii="GHEA Grapalat" w:hAnsi="GHEA Grapalat"/>
                <w:sz w:val="20"/>
                <w:szCs w:val="20"/>
              </w:rPr>
            </w:pPr>
          </w:p>
        </w:tc>
        <w:tc>
          <w:tcPr>
            <w:tcW w:w="1710" w:type="dxa"/>
          </w:tcPr>
          <w:p w14:paraId="533675C9" w14:textId="77777777" w:rsidR="00B658CE" w:rsidRPr="008D352C" w:rsidRDefault="00B658CE" w:rsidP="009366D7">
            <w:pPr>
              <w:widowControl w:val="0"/>
              <w:jc w:val="center"/>
              <w:rPr>
                <w:rFonts w:ascii="GHEA Grapalat" w:hAnsi="GHEA Grapalat"/>
                <w:sz w:val="20"/>
                <w:szCs w:val="20"/>
              </w:rPr>
            </w:pPr>
          </w:p>
        </w:tc>
      </w:tr>
    </w:tbl>
    <w:p w14:paraId="313DED44" w14:textId="77777777" w:rsidR="00B658CE" w:rsidRPr="008C1FF8" w:rsidRDefault="00B658CE" w:rsidP="009366D7">
      <w:pPr>
        <w:pStyle w:val="BodyTextIndent3"/>
        <w:widowControl w:val="0"/>
        <w:spacing w:line="240" w:lineRule="auto"/>
        <w:jc w:val="right"/>
        <w:rPr>
          <w:rFonts w:ascii="GHEA Grapalat" w:hAnsi="GHEA Grapalat"/>
          <w:b/>
          <w:sz w:val="24"/>
          <w:szCs w:val="24"/>
        </w:rPr>
      </w:pPr>
    </w:p>
    <w:p w14:paraId="2FC413F5" w14:textId="77777777" w:rsidR="00B658CE" w:rsidRDefault="00B658CE" w:rsidP="009366D7">
      <w:pPr>
        <w:pStyle w:val="BodyTextIndent3"/>
        <w:widowControl w:val="0"/>
        <w:spacing w:line="240" w:lineRule="auto"/>
        <w:jc w:val="right"/>
        <w:rPr>
          <w:rFonts w:ascii="GHEA Grapalat" w:hAnsi="GHEA Grapalat"/>
          <w:b/>
          <w:sz w:val="24"/>
          <w:szCs w:val="24"/>
          <w:lang w:val="es-ES"/>
        </w:rPr>
      </w:pPr>
    </w:p>
    <w:p w14:paraId="103E7812" w14:textId="77777777" w:rsidR="00B658CE" w:rsidRDefault="00B658CE" w:rsidP="009366D7">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47910AC1" w14:textId="77777777" w:rsidR="00B658CE" w:rsidRDefault="00B658CE" w:rsidP="009366D7">
      <w:pPr>
        <w:jc w:val="both"/>
        <w:rPr>
          <w:rFonts w:ascii="GHEA Grapalat" w:hAnsi="GHEA Grapalat"/>
        </w:rPr>
      </w:pPr>
    </w:p>
    <w:p w14:paraId="22565B24" w14:textId="77777777" w:rsidR="00B658CE" w:rsidRPr="008C1FF8" w:rsidRDefault="00B658CE" w:rsidP="009366D7">
      <w:pPr>
        <w:jc w:val="both"/>
        <w:rPr>
          <w:rFonts w:ascii="GHEA Grapalat" w:hAnsi="GHEA Grapalat"/>
        </w:rPr>
      </w:pPr>
    </w:p>
    <w:p w14:paraId="65F3436D" w14:textId="77777777" w:rsidR="00B658CE" w:rsidRPr="00DD2B43" w:rsidRDefault="00B658CE" w:rsidP="009366D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06E9426" w14:textId="77777777" w:rsidR="00B658CE" w:rsidRDefault="00B658CE" w:rsidP="009366D7">
      <w:pPr>
        <w:widowControl w:val="0"/>
        <w:tabs>
          <w:tab w:val="left" w:pos="7513"/>
        </w:tabs>
        <w:ind w:left="709"/>
        <w:jc w:val="both"/>
        <w:rPr>
          <w:rFonts w:ascii="GHEA Grapalat" w:hAnsi="GHEA Grapalat"/>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r>
      <w:r w:rsidR="00FF75DD">
        <w:rPr>
          <w:rFonts w:ascii="GHEA Grapalat" w:hAnsi="GHEA Grapalat"/>
          <w:sz w:val="16"/>
          <w:lang w:val="hy-AM"/>
        </w:rPr>
        <w:t xml:space="preserve">                  </w:t>
      </w:r>
      <w:r w:rsidRPr="00567D3B">
        <w:rPr>
          <w:rFonts w:ascii="GHEA Grapalat" w:hAnsi="GHEA Grapalat"/>
          <w:sz w:val="16"/>
        </w:rPr>
        <w:t>подпись</w:t>
      </w:r>
    </w:p>
    <w:p w14:paraId="6D3650B1" w14:textId="77777777" w:rsidR="00B74B6D" w:rsidRDefault="00B74B6D" w:rsidP="009366D7">
      <w:pPr>
        <w:widowControl w:val="0"/>
        <w:tabs>
          <w:tab w:val="left" w:pos="7513"/>
        </w:tabs>
        <w:jc w:val="both"/>
        <w:rPr>
          <w:rFonts w:ascii="GHEA Grapalat" w:hAnsi="GHEA Grapalat"/>
          <w:sz w:val="16"/>
        </w:rPr>
      </w:pPr>
    </w:p>
    <w:p w14:paraId="57C27CCD" w14:textId="77777777" w:rsidR="00B74B6D" w:rsidRDefault="00B74B6D" w:rsidP="009366D7">
      <w:pPr>
        <w:widowControl w:val="0"/>
        <w:tabs>
          <w:tab w:val="left" w:pos="7513"/>
        </w:tabs>
        <w:ind w:left="709" w:right="1561"/>
        <w:jc w:val="right"/>
        <w:rPr>
          <w:rFonts w:ascii="GHEA Grapalat" w:hAnsi="GHEA Grapalat"/>
          <w:sz w:val="16"/>
        </w:rPr>
      </w:pPr>
      <w:r w:rsidRPr="009044F1">
        <w:rPr>
          <w:rFonts w:ascii="GHEA Grapalat" w:hAnsi="GHEA Grapalat"/>
        </w:rPr>
        <w:t>М. П</w:t>
      </w:r>
    </w:p>
    <w:p w14:paraId="5B3AB0E4" w14:textId="77777777" w:rsidR="00B74B6D" w:rsidRDefault="00B74B6D" w:rsidP="009366D7">
      <w:pPr>
        <w:widowControl w:val="0"/>
        <w:tabs>
          <w:tab w:val="left" w:pos="7513"/>
        </w:tabs>
        <w:ind w:left="709"/>
        <w:jc w:val="both"/>
        <w:rPr>
          <w:rFonts w:ascii="GHEA Grapalat" w:hAnsi="GHEA Grapalat"/>
          <w:sz w:val="16"/>
        </w:rPr>
      </w:pPr>
    </w:p>
    <w:p w14:paraId="75A114A9" w14:textId="77777777" w:rsidR="00B74B6D" w:rsidRDefault="00B74B6D" w:rsidP="009366D7">
      <w:pPr>
        <w:widowControl w:val="0"/>
        <w:tabs>
          <w:tab w:val="left" w:pos="7513"/>
        </w:tabs>
        <w:ind w:left="709"/>
        <w:jc w:val="both"/>
        <w:rPr>
          <w:rFonts w:ascii="GHEA Grapalat" w:hAnsi="GHEA Grapalat"/>
          <w:sz w:val="16"/>
        </w:rPr>
      </w:pPr>
    </w:p>
    <w:p w14:paraId="3FA27E92" w14:textId="77777777" w:rsidR="00B74B6D" w:rsidRDefault="00B74B6D" w:rsidP="009366D7">
      <w:pPr>
        <w:widowControl w:val="0"/>
        <w:tabs>
          <w:tab w:val="left" w:pos="7513"/>
        </w:tabs>
        <w:ind w:left="709"/>
        <w:jc w:val="both"/>
        <w:rPr>
          <w:rFonts w:ascii="GHEA Grapalat" w:hAnsi="GHEA Grapalat"/>
          <w:sz w:val="16"/>
        </w:rPr>
      </w:pPr>
    </w:p>
    <w:p w14:paraId="57DE8586" w14:textId="77777777" w:rsidR="00B74B6D" w:rsidRDefault="00B74B6D" w:rsidP="009366D7">
      <w:pPr>
        <w:widowControl w:val="0"/>
        <w:tabs>
          <w:tab w:val="left" w:pos="7513"/>
        </w:tabs>
        <w:ind w:left="709"/>
        <w:jc w:val="both"/>
        <w:rPr>
          <w:rFonts w:ascii="GHEA Grapalat" w:hAnsi="GHEA Grapalat"/>
          <w:sz w:val="16"/>
        </w:rPr>
      </w:pPr>
    </w:p>
    <w:p w14:paraId="0EB54165" w14:textId="77777777" w:rsidR="00B74B6D" w:rsidRPr="00567D3B" w:rsidRDefault="00B74B6D" w:rsidP="009366D7">
      <w:pPr>
        <w:widowControl w:val="0"/>
        <w:tabs>
          <w:tab w:val="left" w:pos="7513"/>
        </w:tabs>
        <w:ind w:left="709"/>
        <w:jc w:val="both"/>
        <w:rPr>
          <w:rFonts w:ascii="GHEA Grapalat" w:hAnsi="GHEA Grapalat" w:cs="Arial"/>
          <w:sz w:val="16"/>
        </w:rPr>
      </w:pPr>
    </w:p>
    <w:p w14:paraId="5A9A7FC1" w14:textId="77777777" w:rsidR="00B658CE" w:rsidRDefault="00B658CE" w:rsidP="009366D7">
      <w:pPr>
        <w:rPr>
          <w:rFonts w:ascii="GHEA Grapalat" w:hAnsi="GHEA Grapalat"/>
          <w:b/>
        </w:rPr>
      </w:pPr>
      <w:r>
        <w:rPr>
          <w:rFonts w:ascii="GHEA Grapalat" w:hAnsi="GHEA Grapalat"/>
          <w:b/>
        </w:rPr>
        <w:br w:type="page"/>
      </w:r>
    </w:p>
    <w:p w14:paraId="7423F490" w14:textId="77777777" w:rsidR="00B74B6D" w:rsidRDefault="00B74B6D" w:rsidP="009366D7">
      <w:pPr>
        <w:rPr>
          <w:rFonts w:ascii="GHEA Grapalat" w:hAnsi="GHEA Grapalat"/>
          <w:b/>
        </w:rPr>
      </w:pPr>
    </w:p>
    <w:p w14:paraId="226A3645" w14:textId="77777777" w:rsidR="00B74B6D" w:rsidRDefault="00B74B6D" w:rsidP="009366D7">
      <w:pPr>
        <w:rPr>
          <w:rFonts w:ascii="GHEA Grapalat" w:hAnsi="GHEA Grapalat"/>
          <w:b/>
        </w:rPr>
      </w:pPr>
    </w:p>
    <w:p w14:paraId="5FB0B594" w14:textId="77777777" w:rsidR="00F33976" w:rsidRDefault="00F33976" w:rsidP="009366D7">
      <w:pPr>
        <w:jc w:val="right"/>
        <w:rPr>
          <w:rFonts w:ascii="GHEA Grapalat" w:hAnsi="GHEA Grapalat"/>
          <w:b/>
        </w:rPr>
      </w:pPr>
      <w:r>
        <w:rPr>
          <w:rFonts w:ascii="GHEA Grapalat" w:hAnsi="GHEA Grapalat"/>
          <w:b/>
        </w:rPr>
        <w:t>Приложение 1.</w:t>
      </w:r>
      <w:r w:rsidR="00F356F4">
        <w:rPr>
          <w:rFonts w:ascii="GHEA Grapalat" w:hAnsi="GHEA Grapalat"/>
          <w:b/>
        </w:rPr>
        <w:t>5</w:t>
      </w:r>
      <w:r>
        <w:rPr>
          <w:rFonts w:ascii="GHEA Grapalat" w:hAnsi="GHEA Grapalat"/>
          <w:b/>
        </w:rPr>
        <w:t xml:space="preserve">** </w:t>
      </w:r>
    </w:p>
    <w:p w14:paraId="1932D7AB" w14:textId="77777777" w:rsidR="00F33976" w:rsidRPr="00FA6464" w:rsidRDefault="00F33976" w:rsidP="009366D7">
      <w:pPr>
        <w:jc w:val="right"/>
        <w:rPr>
          <w:rFonts w:ascii="GHEA Grapalat" w:hAnsi="GHEA Grapalat"/>
          <w:b/>
        </w:rPr>
      </w:pPr>
      <w:r w:rsidRPr="001439BD">
        <w:rPr>
          <w:rFonts w:ascii="GHEA Grapalat" w:hAnsi="GHEA Grapalat"/>
          <w:b/>
        </w:rPr>
        <w:t xml:space="preserve">к Приглашению на </w:t>
      </w:r>
      <w:r w:rsidR="002248F2">
        <w:rPr>
          <w:rFonts w:ascii="GHEA Grapalat" w:hAnsi="GHEA Grapalat"/>
          <w:b/>
        </w:rPr>
        <w:t>открытый конкурс</w:t>
      </w:r>
    </w:p>
    <w:p w14:paraId="4E8879FC" w14:textId="4895864B" w:rsidR="00F33976" w:rsidRPr="009044F1" w:rsidRDefault="00F33976" w:rsidP="009366D7">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4355D">
        <w:rPr>
          <w:rFonts w:ascii="GHEA Grapalat" w:hAnsi="GHEA Grapalat"/>
          <w:b/>
          <w:sz w:val="24"/>
          <w:szCs w:val="24"/>
        </w:rPr>
        <w:t>EQ-BMKhAshDzB-</w:t>
      </w:r>
      <w:r w:rsidR="00F93B5C">
        <w:rPr>
          <w:rFonts w:ascii="GHEA Grapalat" w:hAnsi="GHEA Grapalat"/>
          <w:b/>
          <w:sz w:val="24"/>
          <w:szCs w:val="24"/>
        </w:rPr>
        <w:t>26/1</w:t>
      </w:r>
      <w:r>
        <w:rPr>
          <w:rFonts w:ascii="GHEA Grapalat" w:hAnsi="GHEA Grapalat"/>
          <w:b/>
          <w:sz w:val="24"/>
          <w:szCs w:val="24"/>
        </w:rPr>
        <w:t>"</w:t>
      </w:r>
    </w:p>
    <w:p w14:paraId="64BCA198" w14:textId="77777777" w:rsidR="00092E73" w:rsidRDefault="00092E73" w:rsidP="009366D7">
      <w:pPr>
        <w:ind w:left="360" w:hanging="360"/>
        <w:jc w:val="center"/>
        <w:rPr>
          <w:rFonts w:ascii="GHEA Grapalat" w:hAnsi="GHEA Grapalat"/>
          <w:b/>
        </w:rPr>
      </w:pPr>
      <w:r>
        <w:rPr>
          <w:rFonts w:ascii="GHEA Grapalat" w:hAnsi="GHEA Grapalat"/>
          <w:b/>
        </w:rPr>
        <w:t>ФОРМА</w:t>
      </w:r>
    </w:p>
    <w:p w14:paraId="33903762" w14:textId="77777777" w:rsidR="00092E73" w:rsidRPr="00C76978" w:rsidRDefault="00092E73" w:rsidP="009366D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EA98B69" w14:textId="77777777" w:rsidR="00092E73" w:rsidRPr="00ED3A13" w:rsidRDefault="00092E73" w:rsidP="009366D7">
      <w:pPr>
        <w:ind w:left="360" w:hanging="360"/>
        <w:jc w:val="center"/>
        <w:rPr>
          <w:rFonts w:ascii="GHEA Grapalat" w:eastAsia="GHEA Grapalat" w:hAnsi="GHEA Grapalat" w:cs="GHEA Grapalat"/>
          <w:b/>
        </w:rPr>
      </w:pPr>
    </w:p>
    <w:p w14:paraId="095608B3" w14:textId="77777777" w:rsidR="00092E73" w:rsidRPr="00FD1EE4" w:rsidRDefault="00092E73" w:rsidP="009366D7">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4986E6E" w14:textId="77777777" w:rsidR="00092E73" w:rsidRPr="00FD1EE4" w:rsidRDefault="00092E73" w:rsidP="009366D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6082DBEA" w14:textId="77777777" w:rsidTr="007D52DB">
        <w:tc>
          <w:tcPr>
            <w:tcW w:w="2836" w:type="dxa"/>
            <w:shd w:val="clear" w:color="auto" w:fill="D9E2F3"/>
            <w:vAlign w:val="center"/>
          </w:tcPr>
          <w:p w14:paraId="26D13CAB"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4112345" w14:textId="77777777" w:rsidR="00092E73" w:rsidRPr="00FD1EE4" w:rsidRDefault="00092E73" w:rsidP="009366D7">
            <w:pPr>
              <w:rPr>
                <w:rFonts w:ascii="GHEA Grapalat" w:eastAsia="GHEA Grapalat" w:hAnsi="GHEA Grapalat" w:cs="GHEA Grapalat"/>
              </w:rPr>
            </w:pPr>
          </w:p>
        </w:tc>
      </w:tr>
      <w:tr w:rsidR="00092E73" w:rsidRPr="00FD1EE4" w14:paraId="726EE2B0" w14:textId="77777777" w:rsidTr="007D52DB">
        <w:tc>
          <w:tcPr>
            <w:tcW w:w="2836" w:type="dxa"/>
            <w:shd w:val="clear" w:color="auto" w:fill="D9E2F3"/>
            <w:vAlign w:val="center"/>
          </w:tcPr>
          <w:p w14:paraId="173B95A6"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3E8BB86" w14:textId="77777777" w:rsidR="00092E73" w:rsidRPr="00FD1EE4" w:rsidRDefault="00092E73" w:rsidP="009366D7">
            <w:pPr>
              <w:rPr>
                <w:rFonts w:ascii="GHEA Grapalat" w:eastAsia="GHEA Grapalat" w:hAnsi="GHEA Grapalat" w:cs="GHEA Grapalat"/>
              </w:rPr>
            </w:pPr>
          </w:p>
        </w:tc>
      </w:tr>
      <w:tr w:rsidR="00092E73" w:rsidRPr="00FD1EE4" w14:paraId="639AF50F" w14:textId="77777777" w:rsidTr="007D52DB">
        <w:tc>
          <w:tcPr>
            <w:tcW w:w="2836" w:type="dxa"/>
            <w:shd w:val="clear" w:color="auto" w:fill="D9E2F3"/>
            <w:vAlign w:val="center"/>
          </w:tcPr>
          <w:p w14:paraId="22FB6011"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0A135D5" w14:textId="77777777" w:rsidR="00092E73" w:rsidRPr="00FD1EE4" w:rsidRDefault="00092E73" w:rsidP="009366D7">
            <w:pPr>
              <w:rPr>
                <w:rFonts w:ascii="GHEA Grapalat" w:eastAsia="GHEA Grapalat" w:hAnsi="GHEA Grapalat" w:cs="GHEA Grapalat"/>
              </w:rPr>
            </w:pPr>
          </w:p>
        </w:tc>
      </w:tr>
      <w:tr w:rsidR="00092E73" w:rsidRPr="00FD1EE4" w14:paraId="31F45C43" w14:textId="77777777" w:rsidTr="007D52DB">
        <w:tc>
          <w:tcPr>
            <w:tcW w:w="2836" w:type="dxa"/>
            <w:shd w:val="clear" w:color="auto" w:fill="D9E2F3"/>
            <w:vAlign w:val="center"/>
          </w:tcPr>
          <w:p w14:paraId="4AB821A2"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4EF0DE2" w14:textId="77777777" w:rsidR="00092E73" w:rsidRPr="00FD1EE4" w:rsidRDefault="00092E73" w:rsidP="009366D7">
            <w:pPr>
              <w:rPr>
                <w:rFonts w:ascii="GHEA Grapalat" w:eastAsia="GHEA Grapalat" w:hAnsi="GHEA Grapalat" w:cs="GHEA Grapalat"/>
              </w:rPr>
            </w:pPr>
          </w:p>
        </w:tc>
      </w:tr>
      <w:tr w:rsidR="00092E73" w:rsidRPr="00FD1EE4" w14:paraId="1C8C4059" w14:textId="77777777" w:rsidTr="007D52DB">
        <w:tc>
          <w:tcPr>
            <w:tcW w:w="2836" w:type="dxa"/>
            <w:shd w:val="clear" w:color="auto" w:fill="D9E2F3"/>
            <w:vAlign w:val="center"/>
          </w:tcPr>
          <w:p w14:paraId="068442EC"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B07FD47" w14:textId="77777777" w:rsidR="00092E73" w:rsidRPr="00FD1EE4" w:rsidRDefault="00092E73" w:rsidP="009366D7">
            <w:pPr>
              <w:rPr>
                <w:rFonts w:ascii="GHEA Grapalat" w:eastAsia="GHEA Grapalat" w:hAnsi="GHEA Grapalat" w:cs="GHEA Grapalat"/>
              </w:rPr>
            </w:pPr>
          </w:p>
        </w:tc>
      </w:tr>
      <w:tr w:rsidR="00092E73" w:rsidRPr="00FD1EE4" w14:paraId="2F4BB527" w14:textId="77777777" w:rsidTr="007D52DB">
        <w:tc>
          <w:tcPr>
            <w:tcW w:w="2836" w:type="dxa"/>
            <w:shd w:val="clear" w:color="auto" w:fill="D9E2F3"/>
            <w:vAlign w:val="center"/>
          </w:tcPr>
          <w:p w14:paraId="4B8D489C"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6275DF2" w14:textId="77777777" w:rsidR="00092E73" w:rsidRPr="00FD1EE4" w:rsidRDefault="00092E73" w:rsidP="009366D7">
            <w:pPr>
              <w:ind w:left="993" w:hanging="851"/>
              <w:rPr>
                <w:rFonts w:ascii="GHEA Grapalat" w:eastAsia="GHEA Grapalat" w:hAnsi="GHEA Grapalat" w:cs="GHEA Grapalat"/>
              </w:rPr>
            </w:pPr>
          </w:p>
        </w:tc>
      </w:tr>
      <w:tr w:rsidR="00092E73" w:rsidRPr="00FD1EE4" w14:paraId="44AB1F23" w14:textId="77777777" w:rsidTr="007D52DB">
        <w:tc>
          <w:tcPr>
            <w:tcW w:w="2836" w:type="dxa"/>
            <w:shd w:val="clear" w:color="auto" w:fill="D9E2F3"/>
            <w:vAlign w:val="center"/>
          </w:tcPr>
          <w:p w14:paraId="06716167" w14:textId="77777777" w:rsidR="00092E73" w:rsidRPr="00FD1EE4" w:rsidRDefault="00092E73" w:rsidP="009366D7">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6B263CA" w14:textId="77777777" w:rsidR="00092E73" w:rsidRPr="00FD1EE4" w:rsidRDefault="00092E73" w:rsidP="009366D7">
            <w:pPr>
              <w:ind w:left="993" w:hanging="851"/>
              <w:rPr>
                <w:rFonts w:ascii="GHEA Grapalat" w:eastAsia="GHEA Grapalat" w:hAnsi="GHEA Grapalat" w:cs="GHEA Grapalat"/>
              </w:rPr>
            </w:pPr>
          </w:p>
        </w:tc>
      </w:tr>
    </w:tbl>
    <w:p w14:paraId="73D66AFC" w14:textId="77777777" w:rsidR="00092E73" w:rsidRPr="00FD1EE4" w:rsidRDefault="00092E73" w:rsidP="009366D7">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6567F24" w14:textId="77777777" w:rsidTr="007D52DB">
        <w:tc>
          <w:tcPr>
            <w:tcW w:w="2835" w:type="dxa"/>
            <w:shd w:val="clear" w:color="auto" w:fill="D9E2F3"/>
            <w:vAlign w:val="center"/>
          </w:tcPr>
          <w:p w14:paraId="03D34D9F"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C557AD7" w14:textId="77777777" w:rsidR="00092E73" w:rsidRPr="00FD1EE4" w:rsidRDefault="00092E73" w:rsidP="009366D7">
            <w:pPr>
              <w:rPr>
                <w:rFonts w:ascii="GHEA Grapalat" w:eastAsia="GHEA Grapalat" w:hAnsi="GHEA Grapalat" w:cs="GHEA Grapalat"/>
              </w:rPr>
            </w:pPr>
          </w:p>
        </w:tc>
      </w:tr>
      <w:tr w:rsidR="00092E73" w:rsidRPr="00FD1EE4" w14:paraId="699DF8EE" w14:textId="77777777" w:rsidTr="007D52DB">
        <w:trPr>
          <w:trHeight w:val="1487"/>
        </w:trPr>
        <w:tc>
          <w:tcPr>
            <w:tcW w:w="2835" w:type="dxa"/>
            <w:shd w:val="clear" w:color="auto" w:fill="D9E2F3"/>
            <w:vAlign w:val="center"/>
          </w:tcPr>
          <w:p w14:paraId="4F587DA4"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0D8D632" w14:textId="77777777" w:rsidR="00092E73" w:rsidRPr="00FD1EE4" w:rsidRDefault="00092E73" w:rsidP="009366D7">
            <w:pPr>
              <w:rPr>
                <w:rFonts w:ascii="GHEA Grapalat" w:eastAsia="GHEA Grapalat" w:hAnsi="GHEA Grapalat" w:cs="GHEA Grapalat"/>
              </w:rPr>
            </w:pPr>
          </w:p>
        </w:tc>
      </w:tr>
    </w:tbl>
    <w:p w14:paraId="6C63A836" w14:textId="77777777" w:rsidR="00092E73" w:rsidRPr="00FD1EE4" w:rsidRDefault="00092E73" w:rsidP="009366D7">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21B2137" w14:textId="77777777" w:rsidTr="007D52DB">
        <w:tc>
          <w:tcPr>
            <w:tcW w:w="2835" w:type="dxa"/>
            <w:shd w:val="clear" w:color="auto" w:fill="D9E2F3"/>
            <w:vAlign w:val="center"/>
          </w:tcPr>
          <w:p w14:paraId="46391315" w14:textId="77777777" w:rsidR="00092E73" w:rsidRPr="00FD1EE4" w:rsidRDefault="00092E73" w:rsidP="009366D7">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69DE306" w14:textId="77777777" w:rsidR="00092E73" w:rsidRPr="00FD1EE4" w:rsidRDefault="00092E73" w:rsidP="009366D7">
            <w:pPr>
              <w:rPr>
                <w:rFonts w:ascii="GHEA Grapalat" w:eastAsia="GHEA Grapalat" w:hAnsi="GHEA Grapalat" w:cs="GHEA Grapalat"/>
              </w:rPr>
            </w:pPr>
          </w:p>
        </w:tc>
      </w:tr>
      <w:tr w:rsidR="00092E73" w:rsidRPr="00FD1EE4" w14:paraId="39110BB2" w14:textId="77777777" w:rsidTr="007D52DB">
        <w:tc>
          <w:tcPr>
            <w:tcW w:w="2835" w:type="dxa"/>
            <w:shd w:val="clear" w:color="auto" w:fill="D9E2F3"/>
            <w:vAlign w:val="center"/>
          </w:tcPr>
          <w:p w14:paraId="25D61220" w14:textId="77777777" w:rsidR="00092E73" w:rsidRPr="00FD1EE4" w:rsidRDefault="00092E73" w:rsidP="009366D7">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082129E" w14:textId="77777777" w:rsidR="00092E73" w:rsidRPr="00FD1EE4" w:rsidRDefault="00092E73" w:rsidP="009366D7">
            <w:pPr>
              <w:rPr>
                <w:rFonts w:ascii="GHEA Grapalat" w:eastAsia="GHEA Grapalat" w:hAnsi="GHEA Grapalat" w:cs="GHEA Grapalat"/>
              </w:rPr>
            </w:pPr>
          </w:p>
        </w:tc>
      </w:tr>
      <w:tr w:rsidR="00092E73" w:rsidRPr="00FD1EE4" w14:paraId="66320AC9" w14:textId="77777777" w:rsidTr="007D52DB">
        <w:tc>
          <w:tcPr>
            <w:tcW w:w="2835" w:type="dxa"/>
            <w:shd w:val="clear" w:color="auto" w:fill="D9E2F3"/>
            <w:vAlign w:val="center"/>
          </w:tcPr>
          <w:p w14:paraId="5DFA6C67" w14:textId="77777777" w:rsidR="00092E73" w:rsidRPr="00FD1EE4" w:rsidRDefault="00092E73" w:rsidP="009366D7">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B1D82DB" w14:textId="77777777" w:rsidR="00092E73" w:rsidRPr="00FD1EE4" w:rsidRDefault="00092E73" w:rsidP="009366D7">
            <w:pPr>
              <w:rPr>
                <w:rFonts w:ascii="GHEA Grapalat" w:eastAsia="GHEA Grapalat" w:hAnsi="GHEA Grapalat" w:cs="GHEA Grapalat"/>
              </w:rPr>
            </w:pPr>
          </w:p>
        </w:tc>
      </w:tr>
    </w:tbl>
    <w:p w14:paraId="28D4AB58" w14:textId="77777777" w:rsidR="00092E73" w:rsidRPr="00FD1EE4" w:rsidRDefault="00092E73" w:rsidP="009366D7">
      <w:pPr>
        <w:rPr>
          <w:rFonts w:ascii="GHEA Grapalat" w:eastAsia="GHEA Grapalat" w:hAnsi="GHEA Grapalat" w:cs="GHEA Grapalat"/>
        </w:rPr>
      </w:pPr>
    </w:p>
    <w:p w14:paraId="01BE1F25" w14:textId="77777777" w:rsidR="00092E73" w:rsidRPr="00FD1EE4" w:rsidRDefault="00092E73" w:rsidP="009366D7">
      <w:pPr>
        <w:rPr>
          <w:rFonts w:ascii="GHEA Grapalat" w:eastAsia="GHEA Grapalat" w:hAnsi="GHEA Grapalat" w:cs="GHEA Grapalat"/>
        </w:rPr>
      </w:pPr>
      <w:r w:rsidRPr="00FD1EE4">
        <w:rPr>
          <w:rFonts w:ascii="GHEA Grapalat" w:hAnsi="GHEA Grapalat"/>
        </w:rPr>
        <w:br w:type="page"/>
      </w:r>
    </w:p>
    <w:p w14:paraId="75BD8F8D" w14:textId="77777777" w:rsidR="00092E73" w:rsidRPr="009A52BE" w:rsidRDefault="00092E73" w:rsidP="009366D7">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390E83" w14:textId="77777777" w:rsidR="00092E73" w:rsidRPr="004E2F96" w:rsidRDefault="00092E73" w:rsidP="009366D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D41700A" w14:textId="77777777" w:rsidTr="007D52DB">
        <w:tc>
          <w:tcPr>
            <w:tcW w:w="2835" w:type="dxa"/>
            <w:shd w:val="clear" w:color="auto" w:fill="D9E2F3"/>
            <w:vAlign w:val="center"/>
          </w:tcPr>
          <w:p w14:paraId="1BEE6C91" w14:textId="77777777" w:rsidR="00092E73" w:rsidRPr="00FD1EE4" w:rsidRDefault="00092E73" w:rsidP="009366D7">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4C7BA43" w14:textId="77777777" w:rsidR="00092E73" w:rsidRPr="00FD1EE4" w:rsidRDefault="00092E73" w:rsidP="009366D7">
            <w:pPr>
              <w:rPr>
                <w:rFonts w:ascii="GHEA Grapalat" w:eastAsia="GHEA Grapalat" w:hAnsi="GHEA Grapalat" w:cs="GHEA Grapalat"/>
              </w:rPr>
            </w:pPr>
          </w:p>
        </w:tc>
      </w:tr>
      <w:tr w:rsidR="00092E73" w:rsidRPr="00FD1EE4" w14:paraId="0E40C9F3" w14:textId="77777777" w:rsidTr="007D52DB">
        <w:tc>
          <w:tcPr>
            <w:tcW w:w="2835" w:type="dxa"/>
            <w:shd w:val="clear" w:color="auto" w:fill="D9E2F3"/>
            <w:vAlign w:val="center"/>
          </w:tcPr>
          <w:p w14:paraId="7273DEFC"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23E61F4" w14:textId="77777777" w:rsidR="00092E73" w:rsidRPr="00FD1EE4" w:rsidRDefault="00092E73" w:rsidP="009366D7">
            <w:pPr>
              <w:rPr>
                <w:rFonts w:ascii="GHEA Grapalat" w:eastAsia="GHEA Grapalat" w:hAnsi="GHEA Grapalat" w:cs="GHEA Grapalat"/>
              </w:rPr>
            </w:pPr>
          </w:p>
        </w:tc>
      </w:tr>
    </w:tbl>
    <w:p w14:paraId="66902FDD" w14:textId="77777777" w:rsidR="00092E73" w:rsidRPr="00FD1EE4" w:rsidRDefault="00092E73" w:rsidP="009366D7">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46284DA" w14:textId="77777777" w:rsidTr="007D52DB">
        <w:tc>
          <w:tcPr>
            <w:tcW w:w="2835" w:type="dxa"/>
            <w:shd w:val="clear" w:color="auto" w:fill="D9E2F3"/>
            <w:vAlign w:val="center"/>
          </w:tcPr>
          <w:p w14:paraId="44892127"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BC9B646" w14:textId="77777777" w:rsidR="00092E73" w:rsidRPr="00FD1EE4" w:rsidRDefault="00092E73" w:rsidP="009366D7">
            <w:pPr>
              <w:rPr>
                <w:rFonts w:ascii="GHEA Grapalat" w:eastAsia="GHEA Grapalat" w:hAnsi="GHEA Grapalat" w:cs="GHEA Grapalat"/>
              </w:rPr>
            </w:pPr>
          </w:p>
        </w:tc>
      </w:tr>
      <w:tr w:rsidR="00092E73" w:rsidRPr="00FD1EE4" w14:paraId="4997981F" w14:textId="77777777" w:rsidTr="007D52DB">
        <w:tc>
          <w:tcPr>
            <w:tcW w:w="2835" w:type="dxa"/>
            <w:shd w:val="clear" w:color="auto" w:fill="D9E2F3"/>
            <w:vAlign w:val="center"/>
          </w:tcPr>
          <w:p w14:paraId="328F8ED7"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8679A4F" w14:textId="77777777" w:rsidR="00092E73" w:rsidRPr="00FD1EE4" w:rsidRDefault="00092E73" w:rsidP="009366D7">
            <w:pPr>
              <w:rPr>
                <w:rFonts w:ascii="GHEA Grapalat" w:eastAsia="GHEA Grapalat" w:hAnsi="GHEA Grapalat" w:cs="GHEA Grapalat"/>
              </w:rPr>
            </w:pPr>
          </w:p>
        </w:tc>
      </w:tr>
      <w:tr w:rsidR="00092E73" w:rsidRPr="00FD1EE4" w14:paraId="626DAC1C" w14:textId="77777777" w:rsidTr="007D52DB">
        <w:tc>
          <w:tcPr>
            <w:tcW w:w="2835" w:type="dxa"/>
            <w:shd w:val="clear" w:color="auto" w:fill="D9E2F3"/>
            <w:vAlign w:val="center"/>
          </w:tcPr>
          <w:p w14:paraId="57B3CBC8"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79D8E6D" w14:textId="77777777" w:rsidR="00092E73" w:rsidRPr="00FD1EE4" w:rsidRDefault="00092E73" w:rsidP="009366D7">
            <w:pPr>
              <w:rPr>
                <w:rFonts w:ascii="GHEA Grapalat" w:eastAsia="GHEA Grapalat" w:hAnsi="GHEA Grapalat" w:cs="GHEA Grapalat"/>
              </w:rPr>
            </w:pPr>
          </w:p>
        </w:tc>
      </w:tr>
      <w:tr w:rsidR="00092E73" w:rsidRPr="00FD1EE4" w14:paraId="251FB241" w14:textId="77777777" w:rsidTr="007D52DB">
        <w:tc>
          <w:tcPr>
            <w:tcW w:w="2835" w:type="dxa"/>
            <w:shd w:val="clear" w:color="auto" w:fill="D9E2F3"/>
            <w:vAlign w:val="center"/>
          </w:tcPr>
          <w:p w14:paraId="24709713"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E6072C5" w14:textId="77777777" w:rsidR="00092E73" w:rsidRPr="00FD1EE4" w:rsidRDefault="00092E73" w:rsidP="009366D7">
            <w:pPr>
              <w:rPr>
                <w:rFonts w:ascii="GHEA Grapalat" w:eastAsia="GHEA Grapalat" w:hAnsi="GHEA Grapalat" w:cs="GHEA Grapalat"/>
              </w:rPr>
            </w:pPr>
          </w:p>
        </w:tc>
      </w:tr>
      <w:tr w:rsidR="00092E73" w:rsidRPr="00FD1EE4" w14:paraId="4AC09BFA" w14:textId="77777777" w:rsidTr="007D52DB">
        <w:tc>
          <w:tcPr>
            <w:tcW w:w="2835" w:type="dxa"/>
            <w:shd w:val="clear" w:color="auto" w:fill="D9E2F3"/>
            <w:vAlign w:val="center"/>
          </w:tcPr>
          <w:p w14:paraId="4C06346A"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515A751" w14:textId="77777777" w:rsidR="00092E73" w:rsidRPr="00FD1EE4" w:rsidRDefault="00092E73" w:rsidP="009366D7">
            <w:pPr>
              <w:rPr>
                <w:rFonts w:ascii="GHEA Grapalat" w:eastAsia="GHEA Grapalat" w:hAnsi="GHEA Grapalat" w:cs="GHEA Grapalat"/>
              </w:rPr>
            </w:pPr>
          </w:p>
        </w:tc>
      </w:tr>
      <w:tr w:rsidR="00092E73" w:rsidRPr="00FD1EE4" w14:paraId="128E43AD" w14:textId="77777777" w:rsidTr="007D52DB">
        <w:trPr>
          <w:trHeight w:val="1361"/>
        </w:trPr>
        <w:tc>
          <w:tcPr>
            <w:tcW w:w="2835" w:type="dxa"/>
            <w:shd w:val="clear" w:color="auto" w:fill="D9E2F3"/>
            <w:vAlign w:val="center"/>
          </w:tcPr>
          <w:p w14:paraId="5A2C9F95"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7CF30831" w14:textId="77777777" w:rsidR="00092E73" w:rsidRPr="00FD1EE4" w:rsidRDefault="00092E73" w:rsidP="009366D7">
            <w:pPr>
              <w:rPr>
                <w:rFonts w:ascii="GHEA Grapalat" w:eastAsia="GHEA Grapalat" w:hAnsi="GHEA Grapalat" w:cs="GHEA Grapalat"/>
              </w:rPr>
            </w:pPr>
          </w:p>
        </w:tc>
      </w:tr>
      <w:tr w:rsidR="00092E73" w:rsidRPr="00FD1EE4" w14:paraId="43639DB5" w14:textId="77777777" w:rsidTr="007D52DB">
        <w:tc>
          <w:tcPr>
            <w:tcW w:w="2835" w:type="dxa"/>
            <w:shd w:val="clear" w:color="auto" w:fill="D9E2F3"/>
            <w:vAlign w:val="center"/>
          </w:tcPr>
          <w:p w14:paraId="76C711B2"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DFECF4D" w14:textId="77777777" w:rsidR="00092E73" w:rsidRPr="00FD1EE4" w:rsidRDefault="00092E73" w:rsidP="009366D7">
            <w:pPr>
              <w:rPr>
                <w:rFonts w:ascii="GHEA Grapalat" w:eastAsia="GHEA Grapalat" w:hAnsi="GHEA Grapalat" w:cs="GHEA Grapalat"/>
              </w:rPr>
            </w:pPr>
          </w:p>
        </w:tc>
      </w:tr>
    </w:tbl>
    <w:p w14:paraId="5FA5EF56" w14:textId="77777777" w:rsidR="00092E73" w:rsidRPr="00574FF7" w:rsidRDefault="00092E73" w:rsidP="009366D7">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5A1D8475" w14:textId="77777777" w:rsidTr="007D52DB">
        <w:tc>
          <w:tcPr>
            <w:tcW w:w="2836" w:type="dxa"/>
            <w:shd w:val="clear" w:color="auto" w:fill="D9E2F3"/>
            <w:vAlign w:val="center"/>
          </w:tcPr>
          <w:p w14:paraId="7BDB9420" w14:textId="77777777" w:rsidR="00092E73" w:rsidRPr="00FD1EE4" w:rsidRDefault="00092E73" w:rsidP="009366D7">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1CE8051" w14:textId="77777777" w:rsidR="00092E73" w:rsidRPr="00FD1EE4" w:rsidRDefault="00092E73" w:rsidP="009366D7">
            <w:pPr>
              <w:rPr>
                <w:rFonts w:ascii="GHEA Grapalat" w:eastAsia="GHEA Grapalat" w:hAnsi="GHEA Grapalat" w:cs="GHEA Grapalat"/>
              </w:rPr>
            </w:pPr>
          </w:p>
        </w:tc>
      </w:tr>
      <w:tr w:rsidR="00092E73" w:rsidRPr="00FD1EE4" w14:paraId="369EB2A4" w14:textId="77777777" w:rsidTr="007D52DB">
        <w:tc>
          <w:tcPr>
            <w:tcW w:w="2836" w:type="dxa"/>
            <w:shd w:val="clear" w:color="auto" w:fill="D9E2F3"/>
            <w:vAlign w:val="center"/>
          </w:tcPr>
          <w:p w14:paraId="396F5EF6" w14:textId="77777777" w:rsidR="00092E73" w:rsidRPr="00FD1EE4" w:rsidRDefault="00092E73" w:rsidP="009366D7">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09AD0C6"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4E47E165"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0137FF72" w14:textId="77777777" w:rsidR="00092E73" w:rsidRPr="0057265B" w:rsidRDefault="00092E73" w:rsidP="009366D7">
      <w:pPr>
        <w:pBdr>
          <w:top w:val="nil"/>
          <w:left w:val="nil"/>
          <w:bottom w:val="nil"/>
          <w:right w:val="nil"/>
          <w:between w:val="nil"/>
        </w:pBdr>
        <w:rPr>
          <w:rFonts w:ascii="GHEA Grapalat" w:eastAsia="GHEA Grapalat" w:hAnsi="GHEA Grapalat" w:cs="GHEA Grapalat"/>
          <w:lang w:val="hy-AM"/>
        </w:rPr>
      </w:pPr>
    </w:p>
    <w:p w14:paraId="5C4F5EED" w14:textId="77777777" w:rsidR="00092E73" w:rsidRPr="00CB7DFD" w:rsidRDefault="00092E73" w:rsidP="009366D7">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BF991DF" w14:textId="77777777" w:rsidR="00092E73" w:rsidRPr="00FD1EE4" w:rsidRDefault="00092E73" w:rsidP="009366D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2D7ABE25" w14:textId="77777777" w:rsidTr="007D52DB">
        <w:tc>
          <w:tcPr>
            <w:tcW w:w="2837" w:type="dxa"/>
            <w:shd w:val="clear" w:color="auto" w:fill="D9E2F3"/>
            <w:vAlign w:val="center"/>
          </w:tcPr>
          <w:p w14:paraId="605E1344"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4161044" w14:textId="77777777" w:rsidR="00092E73" w:rsidRPr="00FD1EE4" w:rsidRDefault="00092E73" w:rsidP="009366D7">
            <w:pPr>
              <w:rPr>
                <w:rFonts w:ascii="GHEA Grapalat" w:eastAsia="GHEA Grapalat" w:hAnsi="GHEA Grapalat" w:cs="GHEA Grapalat"/>
              </w:rPr>
            </w:pPr>
          </w:p>
        </w:tc>
      </w:tr>
      <w:tr w:rsidR="00092E73" w:rsidRPr="00FD1EE4" w14:paraId="76E65B77" w14:textId="77777777" w:rsidTr="007D52DB">
        <w:tc>
          <w:tcPr>
            <w:tcW w:w="2837" w:type="dxa"/>
            <w:shd w:val="clear" w:color="auto" w:fill="D9E2F3"/>
            <w:vAlign w:val="center"/>
          </w:tcPr>
          <w:p w14:paraId="58DD692E"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118FE73" w14:textId="77777777" w:rsidR="00092E73" w:rsidRPr="00FD1EE4" w:rsidRDefault="00092E73" w:rsidP="009366D7">
            <w:pPr>
              <w:rPr>
                <w:rFonts w:ascii="GHEA Grapalat" w:eastAsia="GHEA Grapalat" w:hAnsi="GHEA Grapalat" w:cs="GHEA Grapalat"/>
              </w:rPr>
            </w:pPr>
          </w:p>
        </w:tc>
      </w:tr>
      <w:tr w:rsidR="00092E73" w:rsidRPr="00FD1EE4" w14:paraId="04E1D55C" w14:textId="77777777" w:rsidTr="007D52DB">
        <w:tc>
          <w:tcPr>
            <w:tcW w:w="2837" w:type="dxa"/>
            <w:shd w:val="clear" w:color="auto" w:fill="D9E2F3"/>
            <w:vAlign w:val="center"/>
          </w:tcPr>
          <w:p w14:paraId="7E4FCE53"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56AB4E25" w14:textId="77777777" w:rsidR="00092E73" w:rsidRPr="00FD1EE4" w:rsidRDefault="00092E73" w:rsidP="009366D7">
            <w:pPr>
              <w:rPr>
                <w:rFonts w:ascii="GHEA Grapalat" w:eastAsia="GHEA Grapalat" w:hAnsi="GHEA Grapalat" w:cs="GHEA Grapalat"/>
              </w:rPr>
            </w:pPr>
          </w:p>
        </w:tc>
      </w:tr>
      <w:tr w:rsidR="00092E73" w:rsidRPr="00FD1EE4" w14:paraId="3E9CF0E4" w14:textId="77777777" w:rsidTr="007D52DB">
        <w:tc>
          <w:tcPr>
            <w:tcW w:w="2837" w:type="dxa"/>
            <w:shd w:val="clear" w:color="auto" w:fill="D9E2F3"/>
            <w:vAlign w:val="center"/>
          </w:tcPr>
          <w:p w14:paraId="66C2DDD2"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CC4B25B"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00FB2A93"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5D22A1B" w14:textId="77777777" w:rsidR="00092E73" w:rsidRPr="00FD1EE4" w:rsidRDefault="00092E73" w:rsidP="009366D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6BF79F" w14:textId="77777777" w:rsidTr="007D52DB">
        <w:tc>
          <w:tcPr>
            <w:tcW w:w="2837" w:type="dxa"/>
            <w:shd w:val="clear" w:color="auto" w:fill="D9E2F3"/>
            <w:vAlign w:val="center"/>
          </w:tcPr>
          <w:p w14:paraId="0AA6137F" w14:textId="77777777" w:rsidR="00092E73" w:rsidRPr="00B047A2"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0469FC4" w14:textId="77777777" w:rsidR="00092E73" w:rsidRPr="00FD1EE4" w:rsidRDefault="00092E73" w:rsidP="009366D7">
            <w:pPr>
              <w:rPr>
                <w:rFonts w:ascii="GHEA Grapalat" w:eastAsia="GHEA Grapalat" w:hAnsi="GHEA Grapalat" w:cs="GHEA Grapalat"/>
              </w:rPr>
            </w:pPr>
          </w:p>
        </w:tc>
      </w:tr>
      <w:tr w:rsidR="00092E73" w:rsidRPr="00FD1EE4" w14:paraId="43AC43DA" w14:textId="77777777" w:rsidTr="007D52DB">
        <w:tc>
          <w:tcPr>
            <w:tcW w:w="2837" w:type="dxa"/>
            <w:shd w:val="clear" w:color="auto" w:fill="D9E2F3"/>
            <w:vAlign w:val="center"/>
          </w:tcPr>
          <w:p w14:paraId="59076B4C"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lastRenderedPageBreak/>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CAC28F7" w14:textId="77777777" w:rsidR="00092E73" w:rsidRPr="00FD1EE4" w:rsidRDefault="00092E73" w:rsidP="009366D7">
            <w:pPr>
              <w:rPr>
                <w:rFonts w:ascii="GHEA Grapalat" w:eastAsia="GHEA Grapalat" w:hAnsi="GHEA Grapalat" w:cs="GHEA Grapalat"/>
              </w:rPr>
            </w:pPr>
          </w:p>
        </w:tc>
      </w:tr>
      <w:tr w:rsidR="00092E73" w:rsidRPr="00FD1EE4" w14:paraId="1B164C36" w14:textId="77777777" w:rsidTr="007D52DB">
        <w:tc>
          <w:tcPr>
            <w:tcW w:w="2837" w:type="dxa"/>
            <w:shd w:val="clear" w:color="auto" w:fill="D9E2F3"/>
            <w:vAlign w:val="center"/>
          </w:tcPr>
          <w:p w14:paraId="42B3DDE8"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0954F3B6" w14:textId="77777777" w:rsidR="00092E73" w:rsidRPr="00FD1EE4" w:rsidRDefault="00092E73" w:rsidP="009366D7">
            <w:pPr>
              <w:rPr>
                <w:rFonts w:ascii="GHEA Grapalat" w:eastAsia="GHEA Grapalat" w:hAnsi="GHEA Grapalat" w:cs="GHEA Grapalat"/>
              </w:rPr>
            </w:pPr>
          </w:p>
        </w:tc>
      </w:tr>
      <w:tr w:rsidR="00092E73" w:rsidRPr="00FD1EE4" w14:paraId="53DE990F" w14:textId="77777777" w:rsidTr="007D52DB">
        <w:tc>
          <w:tcPr>
            <w:tcW w:w="2837" w:type="dxa"/>
            <w:shd w:val="clear" w:color="auto" w:fill="D9E2F3"/>
            <w:vAlign w:val="center"/>
          </w:tcPr>
          <w:p w14:paraId="417664D8"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6079944"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C8FCE00"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1DA2C418" w14:textId="77777777" w:rsidR="00092E73" w:rsidRPr="00FD1EE4" w:rsidRDefault="00092E73" w:rsidP="009366D7">
      <w:pPr>
        <w:rPr>
          <w:rFonts w:ascii="GHEA Grapalat" w:eastAsia="GHEA Grapalat" w:hAnsi="GHEA Grapalat" w:cs="GHEA Grapalat"/>
          <w:b/>
        </w:rPr>
      </w:pPr>
      <w:r w:rsidRPr="00FD1EE4">
        <w:rPr>
          <w:rFonts w:ascii="GHEA Grapalat" w:hAnsi="GHEA Grapalat"/>
        </w:rPr>
        <w:br w:type="page"/>
      </w:r>
    </w:p>
    <w:p w14:paraId="084998ED" w14:textId="77777777" w:rsidR="00092E73" w:rsidRPr="00FD1EE4" w:rsidRDefault="00092E73" w:rsidP="009366D7">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A7C6529" w14:textId="77777777" w:rsidR="00092E73" w:rsidRPr="00FD1EE4" w:rsidRDefault="00092E73" w:rsidP="009366D7">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517FB549" w14:textId="77777777" w:rsidTr="007D52DB">
        <w:tc>
          <w:tcPr>
            <w:tcW w:w="2836" w:type="dxa"/>
            <w:shd w:val="clear" w:color="auto" w:fill="D9E2F3"/>
            <w:vAlign w:val="center"/>
          </w:tcPr>
          <w:p w14:paraId="61419E0C"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D592F7E" w14:textId="77777777" w:rsidR="00092E73" w:rsidRPr="00FD1EE4" w:rsidRDefault="00092E73" w:rsidP="009366D7">
            <w:pPr>
              <w:rPr>
                <w:rFonts w:ascii="GHEA Grapalat" w:eastAsia="GHEA Grapalat" w:hAnsi="GHEA Grapalat" w:cs="GHEA Grapalat"/>
              </w:rPr>
            </w:pPr>
          </w:p>
        </w:tc>
      </w:tr>
      <w:tr w:rsidR="00092E73" w:rsidRPr="00FD1EE4" w14:paraId="13BC0822" w14:textId="77777777" w:rsidTr="007D52DB">
        <w:tc>
          <w:tcPr>
            <w:tcW w:w="2836" w:type="dxa"/>
            <w:shd w:val="clear" w:color="auto" w:fill="D9E2F3"/>
            <w:vAlign w:val="center"/>
          </w:tcPr>
          <w:p w14:paraId="2B5A9A6C"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DE2E019" w14:textId="77777777" w:rsidR="00092E73" w:rsidRPr="00FD1EE4" w:rsidRDefault="00092E73" w:rsidP="009366D7">
            <w:pPr>
              <w:rPr>
                <w:rFonts w:ascii="GHEA Grapalat" w:eastAsia="GHEA Grapalat" w:hAnsi="GHEA Grapalat" w:cs="GHEA Grapalat"/>
              </w:rPr>
            </w:pPr>
          </w:p>
        </w:tc>
      </w:tr>
      <w:tr w:rsidR="00092E73" w:rsidRPr="00FD1EE4" w14:paraId="6B59115E" w14:textId="77777777" w:rsidTr="007D52DB">
        <w:tc>
          <w:tcPr>
            <w:tcW w:w="2836" w:type="dxa"/>
            <w:shd w:val="clear" w:color="auto" w:fill="D9E2F3"/>
            <w:vAlign w:val="center"/>
          </w:tcPr>
          <w:p w14:paraId="2F90CD28"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11B31F9" w14:textId="77777777" w:rsidR="00092E73" w:rsidRPr="00FD1EE4" w:rsidRDefault="00092E73" w:rsidP="009366D7">
            <w:pPr>
              <w:rPr>
                <w:rFonts w:ascii="GHEA Grapalat" w:eastAsia="GHEA Grapalat" w:hAnsi="GHEA Grapalat" w:cs="GHEA Grapalat"/>
              </w:rPr>
            </w:pPr>
          </w:p>
        </w:tc>
      </w:tr>
      <w:tr w:rsidR="00092E73" w:rsidRPr="00FD1EE4" w14:paraId="4F843663" w14:textId="77777777" w:rsidTr="007D52DB">
        <w:tc>
          <w:tcPr>
            <w:tcW w:w="2836" w:type="dxa"/>
            <w:shd w:val="clear" w:color="auto" w:fill="D9E2F3"/>
            <w:vAlign w:val="center"/>
          </w:tcPr>
          <w:p w14:paraId="52FC4346"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2ADC5A6" w14:textId="77777777" w:rsidR="00092E73" w:rsidRPr="00FD1EE4" w:rsidRDefault="00092E73" w:rsidP="009366D7">
            <w:pPr>
              <w:rPr>
                <w:rFonts w:ascii="GHEA Grapalat" w:eastAsia="GHEA Grapalat" w:hAnsi="GHEA Grapalat" w:cs="GHEA Grapalat"/>
              </w:rPr>
            </w:pPr>
          </w:p>
        </w:tc>
      </w:tr>
      <w:tr w:rsidR="00092E73" w:rsidRPr="00FD1EE4" w14:paraId="5863D328" w14:textId="77777777" w:rsidTr="007D52DB">
        <w:tc>
          <w:tcPr>
            <w:tcW w:w="2836" w:type="dxa"/>
            <w:shd w:val="clear" w:color="auto" w:fill="D9E2F3"/>
            <w:vAlign w:val="center"/>
          </w:tcPr>
          <w:p w14:paraId="1E275FF0"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67984A35" w14:textId="77777777" w:rsidR="00092E73" w:rsidRPr="00FD1EE4" w:rsidRDefault="00092E73" w:rsidP="009366D7">
            <w:pPr>
              <w:rPr>
                <w:rFonts w:ascii="GHEA Grapalat" w:eastAsia="GHEA Grapalat" w:hAnsi="GHEA Grapalat" w:cs="GHEA Grapalat"/>
              </w:rPr>
            </w:pPr>
          </w:p>
        </w:tc>
      </w:tr>
      <w:tr w:rsidR="00092E73" w:rsidRPr="00FD1EE4" w14:paraId="45918413" w14:textId="77777777" w:rsidTr="007D52DB">
        <w:tc>
          <w:tcPr>
            <w:tcW w:w="2836" w:type="dxa"/>
            <w:shd w:val="clear" w:color="auto" w:fill="D9E2F3"/>
            <w:vAlign w:val="center"/>
          </w:tcPr>
          <w:p w14:paraId="08A881B2"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3844D2D" w14:textId="77777777" w:rsidR="00092E73" w:rsidRPr="00FD1EE4" w:rsidRDefault="00092E73" w:rsidP="009366D7">
            <w:pPr>
              <w:rPr>
                <w:rFonts w:ascii="GHEA Grapalat" w:eastAsia="GHEA Grapalat" w:hAnsi="GHEA Grapalat" w:cs="GHEA Grapalat"/>
              </w:rPr>
            </w:pPr>
          </w:p>
        </w:tc>
      </w:tr>
    </w:tbl>
    <w:p w14:paraId="7A84A6BD" w14:textId="77777777" w:rsidR="00092E73" w:rsidRPr="00FD1EE4" w:rsidRDefault="00092E73" w:rsidP="009366D7">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33A8AD0E" w14:textId="77777777" w:rsidTr="007D52DB">
        <w:tc>
          <w:tcPr>
            <w:tcW w:w="2977" w:type="dxa"/>
            <w:shd w:val="clear" w:color="auto" w:fill="D9E2F3"/>
            <w:vAlign w:val="center"/>
          </w:tcPr>
          <w:p w14:paraId="4DFD98B2"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14D7BE35" w14:textId="77777777" w:rsidR="00092E73" w:rsidRPr="00FD1EE4" w:rsidRDefault="00092E73" w:rsidP="009366D7">
            <w:pPr>
              <w:rPr>
                <w:rFonts w:ascii="GHEA Grapalat" w:eastAsia="GHEA Grapalat" w:hAnsi="GHEA Grapalat" w:cs="GHEA Grapalat"/>
              </w:rPr>
            </w:pPr>
          </w:p>
        </w:tc>
      </w:tr>
      <w:tr w:rsidR="00092E73" w:rsidRPr="00FD1EE4" w14:paraId="00395F8B" w14:textId="77777777" w:rsidTr="007D52DB">
        <w:tc>
          <w:tcPr>
            <w:tcW w:w="2977" w:type="dxa"/>
            <w:shd w:val="clear" w:color="auto" w:fill="D9E2F3"/>
            <w:vAlign w:val="center"/>
          </w:tcPr>
          <w:p w14:paraId="6903B598"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E5A7B4F" w14:textId="77777777" w:rsidR="00092E73" w:rsidRPr="00FD1EE4" w:rsidRDefault="00092E73" w:rsidP="009366D7">
            <w:pPr>
              <w:rPr>
                <w:rFonts w:ascii="GHEA Grapalat" w:eastAsia="GHEA Grapalat" w:hAnsi="GHEA Grapalat" w:cs="GHEA Grapalat"/>
              </w:rPr>
            </w:pPr>
          </w:p>
        </w:tc>
      </w:tr>
      <w:tr w:rsidR="00092E73" w:rsidRPr="00FD1EE4" w14:paraId="60ADF7AE" w14:textId="77777777" w:rsidTr="007D52DB">
        <w:tc>
          <w:tcPr>
            <w:tcW w:w="2977" w:type="dxa"/>
            <w:shd w:val="clear" w:color="auto" w:fill="D9E2F3"/>
            <w:vAlign w:val="center"/>
          </w:tcPr>
          <w:p w14:paraId="341302CE" w14:textId="77777777" w:rsidR="00092E73" w:rsidRPr="00FD1EE4" w:rsidRDefault="00092E73" w:rsidP="009366D7">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85F723A" w14:textId="77777777" w:rsidR="00092E73" w:rsidRPr="00FD1EE4" w:rsidRDefault="00092E73" w:rsidP="009366D7">
            <w:pPr>
              <w:rPr>
                <w:rFonts w:ascii="GHEA Grapalat" w:eastAsia="GHEA Grapalat" w:hAnsi="GHEA Grapalat" w:cs="GHEA Grapalat"/>
              </w:rPr>
            </w:pPr>
          </w:p>
        </w:tc>
      </w:tr>
      <w:tr w:rsidR="00092E73" w:rsidRPr="00FD1EE4" w14:paraId="62FBA3A7" w14:textId="77777777" w:rsidTr="007D52DB">
        <w:tc>
          <w:tcPr>
            <w:tcW w:w="2977" w:type="dxa"/>
            <w:shd w:val="clear" w:color="auto" w:fill="D9E2F3"/>
            <w:vAlign w:val="center"/>
          </w:tcPr>
          <w:p w14:paraId="0D03BB89" w14:textId="77777777" w:rsidR="00092E73" w:rsidRPr="00FD1EE4" w:rsidRDefault="00092E73" w:rsidP="009366D7">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633E2AC5" w14:textId="77777777" w:rsidR="00092E73" w:rsidRPr="00FD1EE4" w:rsidRDefault="00092E73" w:rsidP="009366D7">
            <w:pPr>
              <w:rPr>
                <w:rFonts w:ascii="GHEA Grapalat" w:eastAsia="GHEA Grapalat" w:hAnsi="GHEA Grapalat" w:cs="GHEA Grapalat"/>
              </w:rPr>
            </w:pPr>
          </w:p>
        </w:tc>
      </w:tr>
      <w:tr w:rsidR="00092E73" w:rsidRPr="00FD1EE4" w14:paraId="26DA08B7" w14:textId="77777777" w:rsidTr="007D52DB">
        <w:tc>
          <w:tcPr>
            <w:tcW w:w="2977" w:type="dxa"/>
            <w:shd w:val="clear" w:color="auto" w:fill="D9E2F3"/>
            <w:vAlign w:val="center"/>
          </w:tcPr>
          <w:p w14:paraId="6AC22092"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34687840" w14:textId="77777777" w:rsidR="00092E73" w:rsidRPr="00FD1EE4" w:rsidRDefault="00092E73" w:rsidP="009366D7">
            <w:pPr>
              <w:rPr>
                <w:rFonts w:ascii="GHEA Grapalat" w:eastAsia="GHEA Grapalat" w:hAnsi="GHEA Grapalat" w:cs="GHEA Grapalat"/>
              </w:rPr>
            </w:pPr>
          </w:p>
        </w:tc>
      </w:tr>
    </w:tbl>
    <w:p w14:paraId="158D29AD" w14:textId="77777777" w:rsidR="00092E73" w:rsidRPr="00FD1EE4" w:rsidRDefault="00092E73" w:rsidP="009366D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4739C6A1" w14:textId="77777777" w:rsidTr="007D52DB">
        <w:tc>
          <w:tcPr>
            <w:tcW w:w="2943" w:type="dxa"/>
            <w:shd w:val="clear" w:color="auto" w:fill="D9E2F3"/>
            <w:vAlign w:val="center"/>
          </w:tcPr>
          <w:p w14:paraId="6384997A"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100D008" w14:textId="77777777" w:rsidR="00092E73" w:rsidRPr="00FD1EE4" w:rsidRDefault="00092E73" w:rsidP="009366D7">
            <w:pPr>
              <w:rPr>
                <w:rFonts w:ascii="GHEA Grapalat" w:eastAsia="GHEA Grapalat" w:hAnsi="GHEA Grapalat" w:cs="GHEA Grapalat"/>
              </w:rPr>
            </w:pPr>
          </w:p>
        </w:tc>
      </w:tr>
      <w:tr w:rsidR="00092E73" w:rsidRPr="00FD1EE4" w14:paraId="725F7875" w14:textId="77777777" w:rsidTr="007D52DB">
        <w:tc>
          <w:tcPr>
            <w:tcW w:w="2943" w:type="dxa"/>
            <w:shd w:val="clear" w:color="auto" w:fill="D9E2F3"/>
            <w:vAlign w:val="center"/>
          </w:tcPr>
          <w:p w14:paraId="0E85F4EB"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4119A76" w14:textId="77777777" w:rsidR="00092E73" w:rsidRPr="00FD1EE4" w:rsidRDefault="00092E73" w:rsidP="009366D7">
            <w:pPr>
              <w:rPr>
                <w:rFonts w:ascii="GHEA Grapalat" w:eastAsia="GHEA Grapalat" w:hAnsi="GHEA Grapalat" w:cs="GHEA Grapalat"/>
              </w:rPr>
            </w:pPr>
          </w:p>
        </w:tc>
      </w:tr>
      <w:tr w:rsidR="00092E73" w:rsidRPr="00FD1EE4" w14:paraId="6625A30D" w14:textId="77777777" w:rsidTr="007D52DB">
        <w:tc>
          <w:tcPr>
            <w:tcW w:w="2943" w:type="dxa"/>
            <w:shd w:val="clear" w:color="auto" w:fill="D9E2F3"/>
            <w:vAlign w:val="center"/>
          </w:tcPr>
          <w:p w14:paraId="539D074E" w14:textId="77777777" w:rsidR="00092E73" w:rsidRPr="00FD1EE4" w:rsidRDefault="00092E73" w:rsidP="009366D7">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4A2E1D44" w14:textId="77777777" w:rsidR="00092E73" w:rsidRPr="00FD1EE4" w:rsidRDefault="00092E73" w:rsidP="009366D7">
            <w:pPr>
              <w:rPr>
                <w:rFonts w:ascii="GHEA Grapalat" w:eastAsia="GHEA Grapalat" w:hAnsi="GHEA Grapalat" w:cs="GHEA Grapalat"/>
              </w:rPr>
            </w:pPr>
          </w:p>
        </w:tc>
      </w:tr>
      <w:tr w:rsidR="00092E73" w:rsidRPr="00FD1EE4" w14:paraId="7A738F49" w14:textId="77777777" w:rsidTr="007D52DB">
        <w:tc>
          <w:tcPr>
            <w:tcW w:w="2943" w:type="dxa"/>
            <w:shd w:val="clear" w:color="auto" w:fill="D9E2F3"/>
            <w:vAlign w:val="center"/>
          </w:tcPr>
          <w:p w14:paraId="4CED1266" w14:textId="77777777" w:rsidR="00092E73" w:rsidRPr="00FD1EE4" w:rsidRDefault="00092E73" w:rsidP="009366D7">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DE7A361" w14:textId="77777777" w:rsidR="00092E73" w:rsidRPr="00FD1EE4" w:rsidRDefault="00092E73" w:rsidP="009366D7">
            <w:pPr>
              <w:rPr>
                <w:rFonts w:ascii="GHEA Grapalat" w:eastAsia="GHEA Grapalat" w:hAnsi="GHEA Grapalat" w:cs="GHEA Grapalat"/>
              </w:rPr>
            </w:pPr>
          </w:p>
        </w:tc>
      </w:tr>
    </w:tbl>
    <w:p w14:paraId="3E4CD590" w14:textId="77777777" w:rsidR="00092E73" w:rsidRPr="00FD1EE4" w:rsidRDefault="00092E73" w:rsidP="009366D7">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6A46D3AB" w14:textId="77777777" w:rsidTr="007D52DB">
        <w:tc>
          <w:tcPr>
            <w:tcW w:w="2837" w:type="dxa"/>
            <w:shd w:val="clear" w:color="auto" w:fill="D9E2F3"/>
            <w:vAlign w:val="center"/>
          </w:tcPr>
          <w:p w14:paraId="24A9BA79"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E638089" w14:textId="77777777" w:rsidR="00092E73" w:rsidRPr="00FD1EE4" w:rsidRDefault="00092E73" w:rsidP="009366D7">
            <w:pPr>
              <w:rPr>
                <w:rFonts w:ascii="GHEA Grapalat" w:eastAsia="GHEA Grapalat" w:hAnsi="GHEA Grapalat" w:cs="GHEA Grapalat"/>
              </w:rPr>
            </w:pPr>
          </w:p>
        </w:tc>
      </w:tr>
      <w:tr w:rsidR="00092E73" w:rsidRPr="00FD1EE4" w14:paraId="27F33DEF" w14:textId="77777777" w:rsidTr="007D52DB">
        <w:tc>
          <w:tcPr>
            <w:tcW w:w="2837" w:type="dxa"/>
            <w:shd w:val="clear" w:color="auto" w:fill="D9E2F3"/>
            <w:vAlign w:val="center"/>
          </w:tcPr>
          <w:p w14:paraId="3A334766"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C46ECB2" w14:textId="77777777" w:rsidR="00092E73" w:rsidRPr="00FD1EE4" w:rsidRDefault="00092E73" w:rsidP="009366D7">
            <w:pPr>
              <w:rPr>
                <w:rFonts w:ascii="GHEA Grapalat" w:eastAsia="GHEA Grapalat" w:hAnsi="GHEA Grapalat" w:cs="GHEA Grapalat"/>
              </w:rPr>
            </w:pPr>
          </w:p>
        </w:tc>
      </w:tr>
      <w:tr w:rsidR="00092E73" w:rsidRPr="00FD1EE4" w14:paraId="3D0633C0" w14:textId="77777777" w:rsidTr="007D52DB">
        <w:tc>
          <w:tcPr>
            <w:tcW w:w="2837" w:type="dxa"/>
            <w:shd w:val="clear" w:color="auto" w:fill="D9E2F3"/>
            <w:vAlign w:val="center"/>
          </w:tcPr>
          <w:p w14:paraId="399BC86D"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864C5D5" w14:textId="77777777" w:rsidR="00092E73" w:rsidRPr="00FD1EE4" w:rsidRDefault="00092E73" w:rsidP="009366D7">
            <w:pPr>
              <w:rPr>
                <w:rFonts w:ascii="GHEA Grapalat" w:eastAsia="GHEA Grapalat" w:hAnsi="GHEA Grapalat" w:cs="GHEA Grapalat"/>
              </w:rPr>
            </w:pPr>
          </w:p>
        </w:tc>
      </w:tr>
      <w:tr w:rsidR="00092E73" w:rsidRPr="00FD1EE4" w14:paraId="3DB08D6C" w14:textId="77777777" w:rsidTr="007D52DB">
        <w:tc>
          <w:tcPr>
            <w:tcW w:w="2837" w:type="dxa"/>
            <w:shd w:val="clear" w:color="auto" w:fill="D9E2F3"/>
            <w:vAlign w:val="center"/>
          </w:tcPr>
          <w:p w14:paraId="31FC2F82"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2B75123" w14:textId="77777777" w:rsidR="00092E73" w:rsidRPr="00FD1EE4" w:rsidRDefault="00092E73" w:rsidP="009366D7">
            <w:pPr>
              <w:rPr>
                <w:rFonts w:ascii="GHEA Grapalat" w:eastAsia="GHEA Grapalat" w:hAnsi="GHEA Grapalat" w:cs="GHEA Grapalat"/>
              </w:rPr>
            </w:pPr>
          </w:p>
        </w:tc>
      </w:tr>
    </w:tbl>
    <w:p w14:paraId="392E3CAE" w14:textId="77777777" w:rsidR="00092E73" w:rsidRPr="008C665F" w:rsidRDefault="00092E73" w:rsidP="009366D7">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094DACAB" w14:textId="77777777" w:rsidTr="007D52DB">
        <w:trPr>
          <w:trHeight w:val="924"/>
        </w:trPr>
        <w:tc>
          <w:tcPr>
            <w:tcW w:w="9016" w:type="dxa"/>
            <w:gridSpan w:val="2"/>
            <w:vAlign w:val="center"/>
          </w:tcPr>
          <w:p w14:paraId="3DDAADE3" w14:textId="77777777" w:rsidR="00092E73" w:rsidRPr="00FD1EE4" w:rsidRDefault="00000000" w:rsidP="009366D7">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24DC4355" w14:textId="77777777" w:rsidTr="007D52DB">
        <w:trPr>
          <w:trHeight w:val="684"/>
        </w:trPr>
        <w:tc>
          <w:tcPr>
            <w:tcW w:w="4508" w:type="dxa"/>
            <w:shd w:val="clear" w:color="auto" w:fill="D9E2F3"/>
            <w:vAlign w:val="center"/>
          </w:tcPr>
          <w:p w14:paraId="03E5CF60"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25152A5" w14:textId="77777777" w:rsidR="00092E73" w:rsidRPr="00FD1EE4" w:rsidRDefault="00092E73" w:rsidP="009366D7">
            <w:pPr>
              <w:rPr>
                <w:rFonts w:ascii="GHEA Grapalat" w:eastAsia="GHEA Grapalat" w:hAnsi="GHEA Grapalat" w:cs="GHEA Grapalat"/>
              </w:rPr>
            </w:pPr>
          </w:p>
        </w:tc>
      </w:tr>
      <w:tr w:rsidR="00092E73" w:rsidRPr="00FD1EE4" w14:paraId="1B2F5DBA" w14:textId="77777777" w:rsidTr="007D52DB">
        <w:trPr>
          <w:trHeight w:val="1282"/>
        </w:trPr>
        <w:tc>
          <w:tcPr>
            <w:tcW w:w="4508" w:type="dxa"/>
            <w:shd w:val="clear" w:color="auto" w:fill="D9E2F3"/>
            <w:vAlign w:val="center"/>
          </w:tcPr>
          <w:p w14:paraId="310FE0FB"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4936D380" w14:textId="77777777" w:rsidR="00092E73" w:rsidRPr="006B364D" w:rsidRDefault="00000000" w:rsidP="009366D7">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575CB8EE" w14:textId="77777777" w:rsidR="00092E73" w:rsidRPr="00F10CBA" w:rsidRDefault="00000000" w:rsidP="009366D7">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32D5BA41" w14:textId="77777777" w:rsidTr="007D52DB">
        <w:tc>
          <w:tcPr>
            <w:tcW w:w="9016" w:type="dxa"/>
            <w:gridSpan w:val="2"/>
            <w:vAlign w:val="center"/>
          </w:tcPr>
          <w:p w14:paraId="032B6531"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4631B793" w14:textId="77777777" w:rsidTr="007D52DB">
        <w:tc>
          <w:tcPr>
            <w:tcW w:w="9016" w:type="dxa"/>
            <w:gridSpan w:val="2"/>
            <w:vAlign w:val="center"/>
          </w:tcPr>
          <w:p w14:paraId="4C5724F5" w14:textId="77777777" w:rsidR="00092E73" w:rsidRPr="00FD1EE4" w:rsidRDefault="00000000" w:rsidP="009366D7">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7C5C63CE" w14:textId="77777777" w:rsidR="00092E73" w:rsidRPr="00A5193B" w:rsidRDefault="00092E73" w:rsidP="009366D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347C8696" w14:textId="77777777" w:rsidTr="007D52DB">
        <w:trPr>
          <w:trHeight w:val="924"/>
        </w:trPr>
        <w:tc>
          <w:tcPr>
            <w:tcW w:w="9016" w:type="dxa"/>
            <w:gridSpan w:val="2"/>
            <w:vAlign w:val="center"/>
          </w:tcPr>
          <w:p w14:paraId="7F6DDB21" w14:textId="77777777" w:rsidR="00092E73" w:rsidRPr="00FD1EE4" w:rsidRDefault="00000000" w:rsidP="009366D7">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44AA020C" w14:textId="77777777" w:rsidTr="007D52DB">
        <w:trPr>
          <w:trHeight w:val="684"/>
        </w:trPr>
        <w:tc>
          <w:tcPr>
            <w:tcW w:w="4508" w:type="dxa"/>
            <w:shd w:val="clear" w:color="auto" w:fill="D9E2F3"/>
            <w:vAlign w:val="center"/>
          </w:tcPr>
          <w:p w14:paraId="2843FD3D"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5356D158" w14:textId="77777777" w:rsidR="00092E73" w:rsidRPr="00FD1EE4" w:rsidRDefault="00092E73" w:rsidP="009366D7">
            <w:pPr>
              <w:rPr>
                <w:rFonts w:ascii="GHEA Grapalat" w:eastAsia="GHEA Grapalat" w:hAnsi="GHEA Grapalat" w:cs="GHEA Grapalat"/>
              </w:rPr>
            </w:pPr>
          </w:p>
        </w:tc>
      </w:tr>
      <w:tr w:rsidR="00092E73" w:rsidRPr="00FD1EE4" w14:paraId="1D02480C" w14:textId="77777777" w:rsidTr="007D52DB">
        <w:trPr>
          <w:trHeight w:val="1282"/>
        </w:trPr>
        <w:tc>
          <w:tcPr>
            <w:tcW w:w="4508" w:type="dxa"/>
            <w:shd w:val="clear" w:color="auto" w:fill="D9E2F3"/>
            <w:vAlign w:val="center"/>
          </w:tcPr>
          <w:p w14:paraId="491D6179"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7313401" w14:textId="77777777" w:rsidR="00092E73" w:rsidRPr="00C843BA" w:rsidRDefault="00000000" w:rsidP="009366D7">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05A4C410" w14:textId="77777777" w:rsidR="00092E73" w:rsidRPr="00C843BA" w:rsidRDefault="00000000" w:rsidP="009366D7">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44A7E9A1" w14:textId="77777777" w:rsidTr="007D52DB">
        <w:tc>
          <w:tcPr>
            <w:tcW w:w="9016" w:type="dxa"/>
            <w:gridSpan w:val="2"/>
            <w:vAlign w:val="center"/>
          </w:tcPr>
          <w:p w14:paraId="7B92AA9B"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2A962A28" w14:textId="77777777" w:rsidTr="007D52DB">
        <w:tc>
          <w:tcPr>
            <w:tcW w:w="9016" w:type="dxa"/>
            <w:gridSpan w:val="2"/>
            <w:vAlign w:val="center"/>
          </w:tcPr>
          <w:p w14:paraId="78BA9FEC"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5AF0399A" w14:textId="77777777" w:rsidTr="007D52DB">
        <w:tc>
          <w:tcPr>
            <w:tcW w:w="9016" w:type="dxa"/>
            <w:gridSpan w:val="2"/>
            <w:vAlign w:val="center"/>
          </w:tcPr>
          <w:p w14:paraId="5DDBF91A"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1805DD6E" w14:textId="77777777" w:rsidTr="007D52DB">
        <w:tc>
          <w:tcPr>
            <w:tcW w:w="9016" w:type="dxa"/>
            <w:gridSpan w:val="2"/>
            <w:vAlign w:val="center"/>
          </w:tcPr>
          <w:p w14:paraId="4CDEBD02"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340C876C" w14:textId="77777777" w:rsidR="00092E73" w:rsidRPr="00FD1EE4" w:rsidRDefault="00092E73" w:rsidP="009366D7">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071BE58" w14:textId="77777777" w:rsidTr="007D52DB">
        <w:tc>
          <w:tcPr>
            <w:tcW w:w="2837" w:type="dxa"/>
            <w:shd w:val="clear" w:color="auto" w:fill="D9E2F3"/>
            <w:vAlign w:val="center"/>
          </w:tcPr>
          <w:p w14:paraId="5FB4187E" w14:textId="77777777" w:rsidR="00092E73" w:rsidRPr="00FD1EE4" w:rsidRDefault="00092E73" w:rsidP="009366D7">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B1C86F2" w14:textId="77777777" w:rsidR="00092E73" w:rsidRPr="00FD1EE4" w:rsidRDefault="00092E73" w:rsidP="009366D7">
            <w:pPr>
              <w:rPr>
                <w:rFonts w:ascii="GHEA Grapalat" w:eastAsia="GHEA Grapalat" w:hAnsi="GHEA Grapalat" w:cs="GHEA Grapalat"/>
              </w:rPr>
            </w:pPr>
          </w:p>
        </w:tc>
      </w:tr>
      <w:tr w:rsidR="00092E73" w:rsidRPr="00FD1EE4" w14:paraId="445FB737" w14:textId="77777777" w:rsidTr="007D52DB">
        <w:tc>
          <w:tcPr>
            <w:tcW w:w="2837" w:type="dxa"/>
            <w:shd w:val="clear" w:color="auto" w:fill="D9E2F3"/>
            <w:vAlign w:val="center"/>
          </w:tcPr>
          <w:p w14:paraId="169FF3F0" w14:textId="77777777" w:rsidR="00092E73" w:rsidRPr="00FD1EE4" w:rsidRDefault="00092E73" w:rsidP="009366D7">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15DF9FC" w14:textId="77777777" w:rsidR="00092E73" w:rsidRPr="00B23852" w:rsidRDefault="00000000" w:rsidP="009366D7">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5D4BEA13" w14:textId="77777777" w:rsidR="00092E73" w:rsidRPr="00FD1EE4" w:rsidRDefault="00000000" w:rsidP="009366D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15AB1312" w14:textId="77777777" w:rsidTr="007D52DB">
        <w:tc>
          <w:tcPr>
            <w:tcW w:w="2837" w:type="dxa"/>
            <w:shd w:val="clear" w:color="auto" w:fill="D9E2F3"/>
            <w:vAlign w:val="center"/>
          </w:tcPr>
          <w:p w14:paraId="27048A6E" w14:textId="77777777" w:rsidR="00092E73" w:rsidRPr="00FD1EE4" w:rsidRDefault="00092E73" w:rsidP="009366D7">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43F6271" w14:textId="77777777" w:rsidR="00092E73" w:rsidRPr="005600B4" w:rsidRDefault="00000000" w:rsidP="009366D7">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3EB08A01" w14:textId="77777777" w:rsidR="00092E73" w:rsidRPr="005600B4" w:rsidRDefault="00000000" w:rsidP="009366D7">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5F0750AF" w14:textId="77777777" w:rsidR="00092E73" w:rsidRPr="00FD1EE4" w:rsidRDefault="00092E73" w:rsidP="009366D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164369D" w14:textId="77777777" w:rsidTr="007D52DB">
        <w:tc>
          <w:tcPr>
            <w:tcW w:w="2837" w:type="dxa"/>
            <w:shd w:val="clear" w:color="auto" w:fill="D9E2F3"/>
            <w:vAlign w:val="center"/>
          </w:tcPr>
          <w:p w14:paraId="36AF3DCA"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BE23DA7" w14:textId="77777777" w:rsidR="00092E73" w:rsidRPr="00FD1EE4" w:rsidRDefault="00092E73" w:rsidP="009366D7">
            <w:pPr>
              <w:rPr>
                <w:rFonts w:ascii="GHEA Grapalat" w:eastAsia="GHEA Grapalat" w:hAnsi="GHEA Grapalat" w:cs="GHEA Grapalat"/>
              </w:rPr>
            </w:pPr>
          </w:p>
        </w:tc>
      </w:tr>
      <w:tr w:rsidR="00092E73" w:rsidRPr="00FD1EE4" w14:paraId="126FFF19" w14:textId="77777777" w:rsidTr="007D52DB">
        <w:tc>
          <w:tcPr>
            <w:tcW w:w="2837" w:type="dxa"/>
            <w:shd w:val="clear" w:color="auto" w:fill="D9E2F3"/>
            <w:vAlign w:val="center"/>
          </w:tcPr>
          <w:p w14:paraId="6C90041E"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BFADFFE" w14:textId="77777777" w:rsidR="00092E73" w:rsidRPr="00FD1EE4" w:rsidRDefault="00092E73" w:rsidP="009366D7">
            <w:pPr>
              <w:rPr>
                <w:rFonts w:ascii="GHEA Grapalat" w:eastAsia="GHEA Grapalat" w:hAnsi="GHEA Grapalat" w:cs="GHEA Grapalat"/>
              </w:rPr>
            </w:pPr>
          </w:p>
        </w:tc>
      </w:tr>
    </w:tbl>
    <w:p w14:paraId="6D9A243E" w14:textId="77777777" w:rsidR="00092E73" w:rsidRPr="00FD1EE4" w:rsidRDefault="00092E73" w:rsidP="009366D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D6D4746" w14:textId="77777777" w:rsidR="00092E73" w:rsidRPr="00FD1EE4" w:rsidRDefault="00092E73" w:rsidP="009366D7">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4541FDE" w14:textId="77777777" w:rsidR="00092E73" w:rsidRPr="00FD1EE4" w:rsidRDefault="00092E73" w:rsidP="009366D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7F28833" w14:textId="77777777" w:rsidTr="007D52DB">
        <w:tc>
          <w:tcPr>
            <w:tcW w:w="2835" w:type="dxa"/>
            <w:shd w:val="clear" w:color="auto" w:fill="D9E2F3"/>
            <w:vAlign w:val="center"/>
          </w:tcPr>
          <w:p w14:paraId="5A5786E0"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ADE29B2" w14:textId="77777777" w:rsidR="00092E73" w:rsidRPr="00FD1EE4" w:rsidRDefault="00092E73" w:rsidP="009366D7">
            <w:pPr>
              <w:rPr>
                <w:rFonts w:ascii="GHEA Grapalat" w:eastAsia="GHEA Grapalat" w:hAnsi="GHEA Grapalat" w:cs="GHEA Grapalat"/>
              </w:rPr>
            </w:pPr>
          </w:p>
        </w:tc>
      </w:tr>
      <w:tr w:rsidR="00092E73" w:rsidRPr="00FD1EE4" w14:paraId="34F1EE90" w14:textId="77777777" w:rsidTr="007D52DB">
        <w:tc>
          <w:tcPr>
            <w:tcW w:w="2835" w:type="dxa"/>
            <w:shd w:val="clear" w:color="auto" w:fill="D9E2F3"/>
            <w:vAlign w:val="center"/>
          </w:tcPr>
          <w:p w14:paraId="5E5FF427"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2265E07" w14:textId="77777777" w:rsidR="00092E73" w:rsidRPr="00FD1EE4" w:rsidRDefault="00092E73" w:rsidP="009366D7">
            <w:pPr>
              <w:rPr>
                <w:rFonts w:ascii="GHEA Grapalat" w:eastAsia="GHEA Grapalat" w:hAnsi="GHEA Grapalat" w:cs="GHEA Grapalat"/>
              </w:rPr>
            </w:pPr>
          </w:p>
        </w:tc>
      </w:tr>
      <w:tr w:rsidR="00092E73" w:rsidRPr="00FD1EE4" w14:paraId="24B558D1" w14:textId="77777777" w:rsidTr="007D52DB">
        <w:tc>
          <w:tcPr>
            <w:tcW w:w="2835" w:type="dxa"/>
            <w:shd w:val="clear" w:color="auto" w:fill="D9E2F3"/>
            <w:vAlign w:val="center"/>
          </w:tcPr>
          <w:p w14:paraId="4059D0BF"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0A9FF56" w14:textId="77777777" w:rsidR="00092E73" w:rsidRPr="00FD1EE4" w:rsidRDefault="00092E73" w:rsidP="009366D7">
            <w:pPr>
              <w:rPr>
                <w:rFonts w:ascii="GHEA Grapalat" w:eastAsia="GHEA Grapalat" w:hAnsi="GHEA Grapalat" w:cs="GHEA Grapalat"/>
              </w:rPr>
            </w:pPr>
          </w:p>
        </w:tc>
      </w:tr>
      <w:tr w:rsidR="00092E73" w:rsidRPr="00FD1EE4" w14:paraId="2E2D2058" w14:textId="77777777" w:rsidTr="007D52DB">
        <w:tc>
          <w:tcPr>
            <w:tcW w:w="2835" w:type="dxa"/>
            <w:shd w:val="clear" w:color="auto" w:fill="D9E2F3"/>
            <w:vAlign w:val="center"/>
          </w:tcPr>
          <w:p w14:paraId="5C1D03D8"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60295EF7" w14:textId="77777777" w:rsidR="00092E73" w:rsidRPr="00FD1EE4" w:rsidRDefault="00092E73" w:rsidP="009366D7">
            <w:pPr>
              <w:rPr>
                <w:rFonts w:ascii="GHEA Grapalat" w:eastAsia="GHEA Grapalat" w:hAnsi="GHEA Grapalat" w:cs="GHEA Grapalat"/>
              </w:rPr>
            </w:pPr>
          </w:p>
        </w:tc>
      </w:tr>
      <w:tr w:rsidR="00092E73" w:rsidRPr="00FD1EE4" w14:paraId="23A6AB51" w14:textId="77777777" w:rsidTr="007D52DB">
        <w:tc>
          <w:tcPr>
            <w:tcW w:w="2835" w:type="dxa"/>
            <w:shd w:val="clear" w:color="auto" w:fill="D9E2F3"/>
            <w:vAlign w:val="center"/>
          </w:tcPr>
          <w:p w14:paraId="143E980E"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05BFA86" w14:textId="77777777" w:rsidR="00092E73" w:rsidRPr="00FD1EE4" w:rsidRDefault="00092E73" w:rsidP="009366D7">
            <w:pPr>
              <w:rPr>
                <w:rFonts w:ascii="GHEA Grapalat" w:eastAsia="GHEA Grapalat" w:hAnsi="GHEA Grapalat" w:cs="GHEA Grapalat"/>
              </w:rPr>
            </w:pPr>
          </w:p>
        </w:tc>
      </w:tr>
      <w:tr w:rsidR="00092E73" w:rsidRPr="00FD1EE4" w14:paraId="13193CD1" w14:textId="77777777" w:rsidTr="007D52DB">
        <w:tc>
          <w:tcPr>
            <w:tcW w:w="2835" w:type="dxa"/>
            <w:shd w:val="clear" w:color="auto" w:fill="D9E2F3"/>
            <w:vAlign w:val="center"/>
          </w:tcPr>
          <w:p w14:paraId="4C070496"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447D73E" w14:textId="77777777" w:rsidR="00092E73" w:rsidRPr="00FD1EE4" w:rsidRDefault="00092E73" w:rsidP="009366D7">
            <w:pPr>
              <w:rPr>
                <w:rFonts w:ascii="GHEA Grapalat" w:eastAsia="GHEA Grapalat" w:hAnsi="GHEA Grapalat" w:cs="GHEA Grapalat"/>
              </w:rPr>
            </w:pPr>
          </w:p>
        </w:tc>
      </w:tr>
      <w:tr w:rsidR="00092E73" w:rsidRPr="00FD1EE4" w14:paraId="14B07987" w14:textId="77777777" w:rsidTr="007D52DB">
        <w:tc>
          <w:tcPr>
            <w:tcW w:w="2835" w:type="dxa"/>
            <w:shd w:val="clear" w:color="auto" w:fill="D9E2F3"/>
            <w:vAlign w:val="center"/>
          </w:tcPr>
          <w:p w14:paraId="4A3EE8DB"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A77E59C" w14:textId="77777777" w:rsidR="00092E73" w:rsidRPr="00FD1EE4" w:rsidRDefault="00092E73" w:rsidP="009366D7">
            <w:pPr>
              <w:rPr>
                <w:rFonts w:ascii="GHEA Grapalat" w:eastAsia="GHEA Grapalat" w:hAnsi="GHEA Grapalat" w:cs="GHEA Grapalat"/>
              </w:rPr>
            </w:pPr>
          </w:p>
        </w:tc>
      </w:tr>
    </w:tbl>
    <w:p w14:paraId="5132DA14" w14:textId="77777777" w:rsidR="00092E73" w:rsidRPr="00FD1EE4" w:rsidRDefault="00092E73" w:rsidP="009366D7">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0FB1BA6" w14:textId="77777777" w:rsidTr="007D52DB">
        <w:trPr>
          <w:trHeight w:val="853"/>
        </w:trPr>
        <w:tc>
          <w:tcPr>
            <w:tcW w:w="2835" w:type="dxa"/>
            <w:vMerge w:val="restart"/>
            <w:shd w:val="clear" w:color="auto" w:fill="D9E2F3"/>
            <w:vAlign w:val="center"/>
          </w:tcPr>
          <w:p w14:paraId="26E50749" w14:textId="77777777" w:rsidR="00092E73" w:rsidRPr="00FD1EE4" w:rsidRDefault="00092E73" w:rsidP="009366D7">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B554314" w14:textId="77777777" w:rsidR="00092E73" w:rsidRPr="00FD1EE4" w:rsidRDefault="00092E73" w:rsidP="009366D7">
            <w:pPr>
              <w:rPr>
                <w:rFonts w:ascii="GHEA Grapalat" w:eastAsia="GHEA Grapalat" w:hAnsi="GHEA Grapalat" w:cs="GHEA Grapalat"/>
              </w:rPr>
            </w:pPr>
          </w:p>
        </w:tc>
      </w:tr>
      <w:tr w:rsidR="00092E73" w:rsidRPr="00FD1EE4" w14:paraId="0E89BCC7" w14:textId="77777777" w:rsidTr="007D52DB">
        <w:trPr>
          <w:trHeight w:val="850"/>
        </w:trPr>
        <w:tc>
          <w:tcPr>
            <w:tcW w:w="2835" w:type="dxa"/>
            <w:vMerge/>
            <w:shd w:val="clear" w:color="auto" w:fill="D9E2F3"/>
            <w:vAlign w:val="center"/>
          </w:tcPr>
          <w:p w14:paraId="4C6090C9"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9F54EC" w14:textId="77777777" w:rsidR="00092E73" w:rsidRPr="00FD1EE4" w:rsidRDefault="00092E73" w:rsidP="009366D7">
            <w:pPr>
              <w:rPr>
                <w:rFonts w:ascii="GHEA Grapalat" w:eastAsia="GHEA Grapalat" w:hAnsi="GHEA Grapalat" w:cs="GHEA Grapalat"/>
              </w:rPr>
            </w:pPr>
          </w:p>
        </w:tc>
      </w:tr>
      <w:tr w:rsidR="00092E73" w:rsidRPr="00FD1EE4" w14:paraId="6C56C0B7" w14:textId="77777777" w:rsidTr="007D52DB">
        <w:trPr>
          <w:trHeight w:val="850"/>
        </w:trPr>
        <w:tc>
          <w:tcPr>
            <w:tcW w:w="2835" w:type="dxa"/>
            <w:vMerge/>
            <w:shd w:val="clear" w:color="auto" w:fill="D9E2F3"/>
            <w:vAlign w:val="center"/>
          </w:tcPr>
          <w:p w14:paraId="551BC601"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87F88B" w14:textId="77777777" w:rsidR="00092E73" w:rsidRPr="00FD1EE4" w:rsidRDefault="00092E73" w:rsidP="009366D7">
            <w:pPr>
              <w:rPr>
                <w:rFonts w:ascii="GHEA Grapalat" w:eastAsia="GHEA Grapalat" w:hAnsi="GHEA Grapalat" w:cs="GHEA Grapalat"/>
              </w:rPr>
            </w:pPr>
          </w:p>
        </w:tc>
      </w:tr>
      <w:tr w:rsidR="00092E73" w:rsidRPr="00FD1EE4" w14:paraId="485BABF1" w14:textId="77777777" w:rsidTr="007D52DB">
        <w:trPr>
          <w:trHeight w:val="850"/>
        </w:trPr>
        <w:tc>
          <w:tcPr>
            <w:tcW w:w="2835" w:type="dxa"/>
            <w:vMerge/>
            <w:shd w:val="clear" w:color="auto" w:fill="D9E2F3"/>
            <w:vAlign w:val="center"/>
          </w:tcPr>
          <w:p w14:paraId="572C0C9D"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FECBEAC" w14:textId="77777777" w:rsidR="00092E73" w:rsidRPr="00FD1EE4" w:rsidRDefault="00092E73" w:rsidP="009366D7">
            <w:pPr>
              <w:rPr>
                <w:rFonts w:ascii="GHEA Grapalat" w:eastAsia="GHEA Grapalat" w:hAnsi="GHEA Grapalat" w:cs="GHEA Grapalat"/>
              </w:rPr>
            </w:pPr>
          </w:p>
        </w:tc>
      </w:tr>
      <w:tr w:rsidR="00092E73" w:rsidRPr="00FD1EE4" w14:paraId="4BACD26E" w14:textId="77777777" w:rsidTr="007D52DB">
        <w:trPr>
          <w:trHeight w:val="850"/>
        </w:trPr>
        <w:tc>
          <w:tcPr>
            <w:tcW w:w="2835" w:type="dxa"/>
            <w:vMerge/>
            <w:shd w:val="clear" w:color="auto" w:fill="D9E2F3"/>
            <w:vAlign w:val="center"/>
          </w:tcPr>
          <w:p w14:paraId="7FE0261F"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52370D7" w14:textId="77777777" w:rsidR="00092E73" w:rsidRPr="00FD1EE4" w:rsidRDefault="00092E73" w:rsidP="009366D7">
            <w:pPr>
              <w:rPr>
                <w:rFonts w:ascii="GHEA Grapalat" w:eastAsia="GHEA Grapalat" w:hAnsi="GHEA Grapalat" w:cs="GHEA Grapalat"/>
              </w:rPr>
            </w:pPr>
          </w:p>
        </w:tc>
      </w:tr>
    </w:tbl>
    <w:p w14:paraId="40119622" w14:textId="77777777" w:rsidR="00092E73" w:rsidRDefault="00092E73" w:rsidP="009366D7">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03E01873" w14:textId="77777777" w:rsidTr="007D52DB">
        <w:tc>
          <w:tcPr>
            <w:tcW w:w="2835" w:type="dxa"/>
            <w:shd w:val="clear" w:color="auto" w:fill="D9E2F3"/>
            <w:vAlign w:val="center"/>
          </w:tcPr>
          <w:p w14:paraId="7DB97DD3"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01D01EF" w14:textId="77777777" w:rsidR="00092E73" w:rsidRPr="00FD1EE4" w:rsidRDefault="00092E73" w:rsidP="009366D7">
            <w:pPr>
              <w:rPr>
                <w:rFonts w:ascii="GHEA Grapalat" w:eastAsia="GHEA Grapalat" w:hAnsi="GHEA Grapalat" w:cs="GHEA Grapalat"/>
              </w:rPr>
            </w:pPr>
          </w:p>
        </w:tc>
      </w:tr>
      <w:tr w:rsidR="00092E73" w:rsidRPr="00FD1EE4" w14:paraId="1B6E5F58" w14:textId="77777777" w:rsidTr="007D52DB">
        <w:tc>
          <w:tcPr>
            <w:tcW w:w="2835" w:type="dxa"/>
            <w:shd w:val="clear" w:color="auto" w:fill="D9E2F3"/>
            <w:vAlign w:val="center"/>
          </w:tcPr>
          <w:p w14:paraId="4716B976" w14:textId="77777777" w:rsidR="00092E73" w:rsidRPr="00FD1EE4" w:rsidRDefault="00092E73" w:rsidP="009366D7">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DD5BADC" w14:textId="77777777" w:rsidR="00092E73" w:rsidRPr="00FD1EE4" w:rsidRDefault="00092E73" w:rsidP="009366D7">
            <w:pPr>
              <w:rPr>
                <w:rFonts w:ascii="GHEA Grapalat" w:eastAsia="GHEA Grapalat" w:hAnsi="GHEA Grapalat" w:cs="GHEA Grapalat"/>
              </w:rPr>
            </w:pPr>
          </w:p>
        </w:tc>
      </w:tr>
    </w:tbl>
    <w:p w14:paraId="744C6924" w14:textId="77777777" w:rsidR="00092E73" w:rsidRPr="00FD1EE4" w:rsidRDefault="00092E73" w:rsidP="009366D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326A706E" w14:textId="77777777" w:rsidR="00092E73" w:rsidRPr="005A6587" w:rsidRDefault="00092E73" w:rsidP="009366D7">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0A6B52DF" w14:textId="77777777" w:rsidTr="007D52DB">
        <w:tc>
          <w:tcPr>
            <w:tcW w:w="9016" w:type="dxa"/>
            <w:shd w:val="clear" w:color="auto" w:fill="DBE5F1" w:themeFill="accent1" w:themeFillTint="33"/>
          </w:tcPr>
          <w:p w14:paraId="38680A99" w14:textId="77777777" w:rsidR="00092E73" w:rsidRPr="00FD1EE4" w:rsidRDefault="00092E73" w:rsidP="009366D7">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6BC88D94" w14:textId="77777777" w:rsidTr="007D52DB">
        <w:trPr>
          <w:trHeight w:val="10187"/>
        </w:trPr>
        <w:tc>
          <w:tcPr>
            <w:tcW w:w="9016" w:type="dxa"/>
          </w:tcPr>
          <w:p w14:paraId="5256ECD5" w14:textId="77777777" w:rsidR="00092E73" w:rsidRPr="00FD1EE4" w:rsidRDefault="00092E73" w:rsidP="009366D7">
            <w:pPr>
              <w:rPr>
                <w:rFonts w:ascii="GHEA Grapalat" w:eastAsia="GHEA Grapalat" w:hAnsi="GHEA Grapalat" w:cs="GHEA Grapalat"/>
                <w:b/>
                <w:color w:val="000000"/>
              </w:rPr>
            </w:pPr>
          </w:p>
        </w:tc>
      </w:tr>
    </w:tbl>
    <w:p w14:paraId="07EC5DAE" w14:textId="77777777" w:rsidR="00092E73" w:rsidRPr="00FD1EE4" w:rsidRDefault="00092E73" w:rsidP="009366D7">
      <w:pPr>
        <w:pBdr>
          <w:top w:val="nil"/>
          <w:left w:val="nil"/>
          <w:bottom w:val="nil"/>
          <w:right w:val="nil"/>
          <w:between w:val="nil"/>
        </w:pBdr>
        <w:rPr>
          <w:rFonts w:ascii="GHEA Grapalat" w:eastAsia="GHEA Grapalat" w:hAnsi="GHEA Grapalat" w:cs="GHEA Grapalat"/>
          <w:b/>
          <w:color w:val="000000"/>
        </w:rPr>
      </w:pPr>
    </w:p>
    <w:p w14:paraId="11D299E1" w14:textId="77777777" w:rsidR="00092E73" w:rsidRDefault="00092E73" w:rsidP="009366D7">
      <w:pPr>
        <w:rPr>
          <w:rFonts w:ascii="GHEA Grapalat" w:hAnsi="GHEA Grapalat"/>
          <w:b/>
        </w:rPr>
      </w:pPr>
    </w:p>
    <w:p w14:paraId="57661305" w14:textId="77777777" w:rsidR="00092E73" w:rsidRDefault="00092E73" w:rsidP="009366D7">
      <w:pPr>
        <w:rPr>
          <w:rFonts w:ascii="GHEA Grapalat" w:hAnsi="GHEA Grapalat"/>
          <w:b/>
        </w:rPr>
      </w:pPr>
      <w:r>
        <w:rPr>
          <w:rFonts w:ascii="GHEA Grapalat" w:hAnsi="GHEA Grapalat"/>
          <w:b/>
        </w:rPr>
        <w:br w:type="page"/>
      </w:r>
    </w:p>
    <w:p w14:paraId="01F48F32" w14:textId="77777777" w:rsidR="00092E73" w:rsidRDefault="00092E73" w:rsidP="009366D7">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1E26259E" w14:textId="77777777" w:rsidR="00092E73" w:rsidRPr="00490465" w:rsidRDefault="00092E73" w:rsidP="009366D7">
      <w:pPr>
        <w:jc w:val="center"/>
        <w:rPr>
          <w:rFonts w:ascii="GHEA Grapalat" w:hAnsi="GHEA Grapalat"/>
          <w:b/>
          <w:sz w:val="28"/>
          <w:szCs w:val="28"/>
          <w:lang w:val="hy-AM"/>
        </w:rPr>
      </w:pPr>
    </w:p>
    <w:p w14:paraId="387DD792" w14:textId="77777777" w:rsidR="00092E73" w:rsidRPr="00092E73" w:rsidRDefault="00092E73" w:rsidP="009366D7">
      <w:pPr>
        <w:pStyle w:val="ListParagraph"/>
        <w:numPr>
          <w:ilvl w:val="0"/>
          <w:numId w:val="2"/>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EC3DD38" w14:textId="77777777" w:rsidR="00092E73" w:rsidRPr="00092E73" w:rsidRDefault="00092E73" w:rsidP="009366D7">
      <w:pPr>
        <w:pStyle w:val="ListParagraph"/>
        <w:numPr>
          <w:ilvl w:val="0"/>
          <w:numId w:val="3"/>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B0A9DBC" w14:textId="77777777" w:rsidR="00092E73" w:rsidRPr="00092E73" w:rsidRDefault="00092E73" w:rsidP="009366D7">
      <w:pPr>
        <w:pStyle w:val="ListParagraph"/>
        <w:numPr>
          <w:ilvl w:val="0"/>
          <w:numId w:val="3"/>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715220D1" w14:textId="77777777" w:rsidR="00092E73" w:rsidRPr="00092E73" w:rsidRDefault="00092E73" w:rsidP="009366D7">
      <w:pPr>
        <w:pStyle w:val="ListParagraph"/>
        <w:numPr>
          <w:ilvl w:val="0"/>
          <w:numId w:val="3"/>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6C1E4DD" w14:textId="77777777" w:rsidR="00092E73" w:rsidRPr="00092E73" w:rsidRDefault="00092E73" w:rsidP="009366D7">
      <w:pPr>
        <w:pStyle w:val="ListParagraph"/>
        <w:numPr>
          <w:ilvl w:val="0"/>
          <w:numId w:val="2"/>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775E4B4" w14:textId="77777777" w:rsidR="00092E73" w:rsidRPr="00092E73" w:rsidRDefault="00092E73" w:rsidP="009366D7">
      <w:pPr>
        <w:pStyle w:val="ListParagraph"/>
        <w:numPr>
          <w:ilvl w:val="0"/>
          <w:numId w:val="4"/>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0D38EF4" w14:textId="77777777" w:rsidR="00092E73" w:rsidRPr="00092E73" w:rsidRDefault="00092E73" w:rsidP="009366D7">
      <w:pPr>
        <w:pStyle w:val="ListParagraph"/>
        <w:numPr>
          <w:ilvl w:val="0"/>
          <w:numId w:val="4"/>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F1FFE01" w14:textId="77777777" w:rsidR="00092E73" w:rsidRPr="00092E73" w:rsidRDefault="00092E73" w:rsidP="009366D7">
      <w:pPr>
        <w:pStyle w:val="ListParagraph"/>
        <w:numPr>
          <w:ilvl w:val="0"/>
          <w:numId w:val="4"/>
        </w:numPr>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960649F" w14:textId="77777777" w:rsidR="00092E73" w:rsidRPr="00092E73" w:rsidRDefault="00092E73" w:rsidP="009366D7">
      <w:pPr>
        <w:pStyle w:val="ListParagraph"/>
        <w:numPr>
          <w:ilvl w:val="0"/>
          <w:numId w:val="2"/>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3201160F" w14:textId="77777777" w:rsidR="00092E73" w:rsidRPr="00092E73" w:rsidRDefault="00092E73" w:rsidP="009366D7">
      <w:pPr>
        <w:pStyle w:val="ListParagraph"/>
        <w:numPr>
          <w:ilvl w:val="0"/>
          <w:numId w:val="5"/>
        </w:numPr>
        <w:ind w:left="0" w:hanging="426"/>
        <w:contextualSpacing/>
        <w:jc w:val="both"/>
        <w:rPr>
          <w:rFonts w:ascii="GHEA Grapalat" w:hAnsi="GHEA Grapalat"/>
        </w:rPr>
      </w:pPr>
      <w:r w:rsidRPr="00092E73">
        <w:rPr>
          <w:rFonts w:ascii="GHEA Grapalat" w:hAnsi="GHEA Grapalat"/>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EB7FF4F" w14:textId="77777777" w:rsidR="00092E73" w:rsidRPr="00092E73" w:rsidRDefault="00092E73" w:rsidP="009366D7">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3CA6CF1" w14:textId="77777777" w:rsidR="00092E73" w:rsidRPr="00092E73" w:rsidRDefault="00092E73" w:rsidP="009366D7">
      <w:pPr>
        <w:pStyle w:val="ListParagraph"/>
        <w:numPr>
          <w:ilvl w:val="0"/>
          <w:numId w:val="2"/>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27C21B1D" w14:textId="77777777" w:rsidR="00092E73" w:rsidRPr="00092E73" w:rsidRDefault="00092E73" w:rsidP="009366D7">
      <w:pPr>
        <w:pStyle w:val="ListParagraph"/>
        <w:numPr>
          <w:ilvl w:val="0"/>
          <w:numId w:val="6"/>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C96FEE6" w14:textId="77777777" w:rsidR="00092E73" w:rsidRPr="00092E73" w:rsidRDefault="00092E73" w:rsidP="009366D7">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7BDB5D1" w14:textId="77777777" w:rsidR="00092E73" w:rsidRPr="00092E73" w:rsidRDefault="00092E73" w:rsidP="009366D7">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3F4DADC" w14:textId="77777777" w:rsidR="00092E73" w:rsidRPr="00092E73" w:rsidRDefault="00092E73" w:rsidP="009366D7">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37CEBC8" w14:textId="77777777" w:rsidR="00092E73" w:rsidRPr="00092E73" w:rsidRDefault="00092E73" w:rsidP="009366D7">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A6E4AE5" w14:textId="77777777" w:rsidR="00092E73" w:rsidRPr="00092E73" w:rsidRDefault="00092E73" w:rsidP="009366D7">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lastRenderedPageBreak/>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43C1AF7" w14:textId="77777777" w:rsidR="00092E73" w:rsidRPr="00092E73" w:rsidRDefault="00092E73" w:rsidP="009366D7">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40E36599" w14:textId="77777777" w:rsidR="00092E73" w:rsidRPr="00092E73" w:rsidRDefault="00092E73" w:rsidP="009366D7">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6EBD7FC3" w14:textId="77777777" w:rsidR="00092E73" w:rsidRPr="00092E73" w:rsidRDefault="00092E73" w:rsidP="009366D7">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76DB4C3B" w14:textId="77777777" w:rsidR="00092E73" w:rsidRPr="00092E73" w:rsidRDefault="00092E73" w:rsidP="009366D7">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56085EF4" w14:textId="77777777" w:rsidR="00092E73" w:rsidRPr="00092E73" w:rsidRDefault="00092E73" w:rsidP="009366D7">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1A2FA9A8" w14:textId="77777777" w:rsidR="00092E73" w:rsidRPr="00092E73" w:rsidRDefault="00092E73" w:rsidP="009366D7">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18C64E7" w14:textId="77777777" w:rsidR="00092E73" w:rsidRPr="00092E73" w:rsidRDefault="00092E73" w:rsidP="009366D7">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07C7B5" w14:textId="77777777" w:rsidR="00092E73" w:rsidRPr="00092E73" w:rsidRDefault="00092E73" w:rsidP="009366D7">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2F856A22" w14:textId="77777777" w:rsidR="00092E73" w:rsidRPr="00092E73" w:rsidRDefault="00092E73" w:rsidP="009366D7">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w:t>
      </w:r>
      <w:r w:rsidRPr="00092E73">
        <w:rPr>
          <w:rFonts w:ascii="GHEA Grapalat" w:hAnsi="GHEA Grapalat"/>
        </w:rPr>
        <w:lastRenderedPageBreak/>
        <w:t xml:space="preserve">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C456C1A" w14:textId="77777777" w:rsidR="00092E73" w:rsidRPr="00092E73" w:rsidRDefault="00092E73" w:rsidP="009366D7">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7E50DB70" w14:textId="77777777" w:rsidR="00092E73" w:rsidRPr="00092E73" w:rsidRDefault="00092E73" w:rsidP="009366D7">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7EFF4827" w14:textId="77777777" w:rsidR="00092E73" w:rsidRPr="00092E73" w:rsidRDefault="00092E73" w:rsidP="009366D7">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227FF2BC" w14:textId="77777777" w:rsidR="00092E73" w:rsidRPr="00092E73" w:rsidRDefault="00092E73" w:rsidP="009366D7">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18FE5CC" w14:textId="77777777" w:rsidR="00092E73" w:rsidRPr="00092E73" w:rsidRDefault="00092E73" w:rsidP="009366D7">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86F923C" w14:textId="77777777" w:rsidR="00092E73" w:rsidRPr="00092E73" w:rsidRDefault="00092E73" w:rsidP="009366D7">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B49DA71" w14:textId="77777777" w:rsidR="00092E73" w:rsidRPr="00092E73" w:rsidRDefault="00092E73" w:rsidP="009366D7">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B4E084D" w14:textId="77777777" w:rsidR="00092E73" w:rsidRPr="00092E73" w:rsidRDefault="00092E73" w:rsidP="009366D7">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3BA1575A" w14:textId="77777777" w:rsidR="00092E73" w:rsidRDefault="00092E73" w:rsidP="009366D7">
      <w:pPr>
        <w:contextualSpacing/>
        <w:jc w:val="both"/>
        <w:rPr>
          <w:rFonts w:ascii="GHEA Grapalat" w:hAnsi="GHEA Grapalat"/>
          <w:sz w:val="28"/>
          <w:szCs w:val="28"/>
        </w:rPr>
      </w:pPr>
    </w:p>
    <w:p w14:paraId="37A0E852" w14:textId="77777777" w:rsidR="00092E73" w:rsidRDefault="00092E73" w:rsidP="009366D7">
      <w:pPr>
        <w:contextualSpacing/>
        <w:jc w:val="both"/>
        <w:rPr>
          <w:rFonts w:ascii="GHEA Grapalat" w:hAnsi="GHEA Grapalat"/>
          <w:sz w:val="28"/>
          <w:szCs w:val="28"/>
        </w:rPr>
      </w:pPr>
    </w:p>
    <w:p w14:paraId="32FD5659" w14:textId="77777777" w:rsidR="00092E73" w:rsidRPr="009E5671" w:rsidRDefault="00092E73" w:rsidP="009366D7">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3BE675E4" w14:textId="77777777" w:rsidR="00092E73" w:rsidRPr="009E5671" w:rsidRDefault="00092E73" w:rsidP="009366D7">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sidR="00AD30D3">
        <w:rPr>
          <w:rFonts w:ascii="GHEA Grapalat" w:hAnsi="GHEA Grapalat"/>
          <w:i/>
          <w:sz w:val="20"/>
          <w:szCs w:val="20"/>
        </w:rPr>
        <w:t xml:space="preserve"> если</w:t>
      </w:r>
      <w:r w:rsidRPr="009E5671">
        <w:rPr>
          <w:rFonts w:ascii="GHEA Grapalat" w:hAnsi="GHEA Grapalat"/>
          <w:i/>
          <w:sz w:val="20"/>
          <w:szCs w:val="20"/>
        </w:rPr>
        <w:t xml:space="preserve"> </w:t>
      </w:r>
      <w:r w:rsidR="00AD30D3"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13457257" w14:textId="77777777" w:rsidR="00092E73" w:rsidRPr="006A7DC6" w:rsidRDefault="00092E73" w:rsidP="009366D7">
      <w:pPr>
        <w:rPr>
          <w:rFonts w:ascii="GHEA Grapalat" w:hAnsi="GHEA Grapalat"/>
          <w:b/>
          <w:lang w:val="hy-AM"/>
        </w:rPr>
      </w:pPr>
    </w:p>
    <w:p w14:paraId="6A402428" w14:textId="77777777" w:rsidR="00FF75DD" w:rsidRDefault="00FF75DD" w:rsidP="009366D7">
      <w:pPr>
        <w:pStyle w:val="BodyTextIndent3"/>
        <w:widowControl w:val="0"/>
        <w:spacing w:line="240" w:lineRule="auto"/>
        <w:ind w:firstLine="0"/>
        <w:jc w:val="right"/>
        <w:rPr>
          <w:rFonts w:ascii="GHEA Grapalat" w:hAnsi="GHEA Grapalat"/>
          <w:b/>
          <w:sz w:val="24"/>
          <w:szCs w:val="24"/>
        </w:rPr>
      </w:pPr>
    </w:p>
    <w:p w14:paraId="39B80758" w14:textId="77777777" w:rsidR="00FF75DD" w:rsidRDefault="00FF75DD" w:rsidP="009366D7">
      <w:pPr>
        <w:pStyle w:val="BodyTextIndent3"/>
        <w:widowControl w:val="0"/>
        <w:spacing w:line="240" w:lineRule="auto"/>
        <w:ind w:firstLine="0"/>
        <w:jc w:val="right"/>
        <w:rPr>
          <w:rFonts w:ascii="GHEA Grapalat" w:hAnsi="GHEA Grapalat"/>
          <w:b/>
          <w:sz w:val="24"/>
          <w:szCs w:val="24"/>
        </w:rPr>
      </w:pPr>
    </w:p>
    <w:p w14:paraId="63FE9BA0" w14:textId="77777777" w:rsidR="00FF75DD" w:rsidRDefault="00FF75DD" w:rsidP="009366D7">
      <w:pPr>
        <w:pStyle w:val="BodyTextIndent3"/>
        <w:widowControl w:val="0"/>
        <w:spacing w:line="240" w:lineRule="auto"/>
        <w:ind w:firstLine="0"/>
        <w:jc w:val="right"/>
        <w:rPr>
          <w:rFonts w:ascii="GHEA Grapalat" w:hAnsi="GHEA Grapalat"/>
          <w:b/>
          <w:sz w:val="24"/>
          <w:szCs w:val="24"/>
        </w:rPr>
      </w:pPr>
    </w:p>
    <w:p w14:paraId="39A52F1A" w14:textId="77777777" w:rsidR="00FF75DD" w:rsidRDefault="00FF75DD" w:rsidP="009366D7">
      <w:pPr>
        <w:pStyle w:val="BodyTextIndent3"/>
        <w:widowControl w:val="0"/>
        <w:spacing w:line="240" w:lineRule="auto"/>
        <w:ind w:firstLine="0"/>
        <w:jc w:val="right"/>
        <w:rPr>
          <w:rFonts w:ascii="GHEA Grapalat" w:hAnsi="GHEA Grapalat"/>
          <w:b/>
          <w:sz w:val="24"/>
          <w:szCs w:val="24"/>
        </w:rPr>
      </w:pPr>
    </w:p>
    <w:p w14:paraId="110CDA74" w14:textId="77777777" w:rsidR="00B2572B" w:rsidRPr="00DC619D" w:rsidRDefault="00B2572B" w:rsidP="009366D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35255E19" w14:textId="61C54C35" w:rsidR="00B2572B" w:rsidRPr="009044F1" w:rsidRDefault="00B2572B" w:rsidP="009366D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248F2">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84355D">
        <w:rPr>
          <w:rFonts w:ascii="GHEA Grapalat" w:hAnsi="GHEA Grapalat"/>
          <w:b/>
          <w:sz w:val="24"/>
          <w:szCs w:val="24"/>
        </w:rPr>
        <w:t>EQ-BMKhAshDzB-</w:t>
      </w:r>
      <w:r w:rsidR="00F93B5C">
        <w:rPr>
          <w:rFonts w:ascii="GHEA Grapalat" w:hAnsi="GHEA Grapalat"/>
          <w:b/>
          <w:sz w:val="24"/>
          <w:szCs w:val="24"/>
        </w:rPr>
        <w:t>26/1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3"/>
        <w:t>*</w:t>
      </w:r>
    </w:p>
    <w:p w14:paraId="7597A345" w14:textId="77777777" w:rsidR="00B2572B" w:rsidRPr="009044F1" w:rsidRDefault="00B2572B" w:rsidP="009366D7">
      <w:pPr>
        <w:widowControl w:val="0"/>
        <w:ind w:firstLine="567"/>
        <w:jc w:val="center"/>
        <w:rPr>
          <w:rFonts w:ascii="GHEA Grapalat" w:hAnsi="GHEA Grapalat"/>
        </w:rPr>
      </w:pPr>
    </w:p>
    <w:p w14:paraId="555F8520" w14:textId="77777777" w:rsidR="00B2572B" w:rsidRPr="009044F1" w:rsidRDefault="00B2572B" w:rsidP="009366D7">
      <w:pPr>
        <w:widowControl w:val="0"/>
        <w:ind w:left="-66"/>
        <w:jc w:val="center"/>
        <w:rPr>
          <w:rFonts w:ascii="GHEA Grapalat" w:hAnsi="GHEA Grapalat"/>
          <w:b/>
        </w:rPr>
      </w:pPr>
      <w:r w:rsidRPr="009044F1">
        <w:rPr>
          <w:rFonts w:ascii="GHEA Grapalat" w:hAnsi="GHEA Grapalat"/>
          <w:b/>
        </w:rPr>
        <w:t>ЦЕНОВОЕ ПРЕДЛОЖЕНИЕ</w:t>
      </w:r>
    </w:p>
    <w:p w14:paraId="4C830E97" w14:textId="77777777" w:rsidR="00B2572B" w:rsidRPr="009044F1" w:rsidRDefault="00B2572B" w:rsidP="009366D7">
      <w:pPr>
        <w:widowControl w:val="0"/>
        <w:ind w:firstLine="567"/>
        <w:jc w:val="center"/>
        <w:rPr>
          <w:rFonts w:ascii="GHEA Grapalat" w:hAnsi="GHEA Grapalat"/>
        </w:rPr>
      </w:pPr>
    </w:p>
    <w:p w14:paraId="5AD39B42" w14:textId="287738E2" w:rsidR="005744FC" w:rsidRPr="000F6C24" w:rsidRDefault="00B2572B" w:rsidP="009366D7">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2248F2">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84355D">
        <w:rPr>
          <w:rFonts w:ascii="GHEA Grapalat" w:hAnsi="GHEA Grapalat"/>
          <w:spacing w:val="-6"/>
        </w:rPr>
        <w:t>EQ-BMKhAshDzB-</w:t>
      </w:r>
      <w:r w:rsidR="00F93B5C">
        <w:rPr>
          <w:rFonts w:ascii="GHEA Grapalat" w:hAnsi="GHEA Grapalat"/>
          <w:spacing w:val="-6"/>
        </w:rPr>
        <w:t>26/1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02F81C1B" w14:textId="77777777" w:rsidR="005646FC" w:rsidRPr="008842CE" w:rsidRDefault="005744FC" w:rsidP="009366D7">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35AE538" w14:textId="77777777" w:rsidR="005646FC" w:rsidRPr="009044F1" w:rsidRDefault="005646FC" w:rsidP="009366D7">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1184BAB" w14:textId="77777777" w:rsidR="00B2572B" w:rsidRPr="009044F1" w:rsidRDefault="00B2572B" w:rsidP="009366D7">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C1BC40B" w14:textId="77777777" w:rsidR="00B2572B" w:rsidRPr="009044F1" w:rsidRDefault="005646FC" w:rsidP="009366D7">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94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58"/>
        <w:gridCol w:w="3979"/>
        <w:gridCol w:w="1843"/>
        <w:gridCol w:w="1617"/>
        <w:gridCol w:w="1448"/>
      </w:tblGrid>
      <w:tr w:rsidR="00202EB4" w:rsidRPr="005744FC" w14:paraId="0A1FD794" w14:textId="77777777" w:rsidTr="0032570E">
        <w:trPr>
          <w:trHeight w:val="916"/>
          <w:jc w:val="center"/>
        </w:trPr>
        <w:tc>
          <w:tcPr>
            <w:tcW w:w="1058" w:type="dxa"/>
            <w:tcBorders>
              <w:top w:val="single" w:sz="4" w:space="0" w:color="auto"/>
              <w:left w:val="single" w:sz="4" w:space="0" w:color="auto"/>
              <w:right w:val="single" w:sz="4" w:space="0" w:color="auto"/>
            </w:tcBorders>
            <w:vAlign w:val="center"/>
          </w:tcPr>
          <w:p w14:paraId="403C97E3" w14:textId="77777777" w:rsidR="00202EB4" w:rsidRPr="005744FC" w:rsidRDefault="00202EB4" w:rsidP="009366D7">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979" w:type="dxa"/>
            <w:tcBorders>
              <w:top w:val="single" w:sz="4" w:space="0" w:color="auto"/>
              <w:left w:val="single" w:sz="4" w:space="0" w:color="auto"/>
              <w:right w:val="single" w:sz="4" w:space="0" w:color="auto"/>
            </w:tcBorders>
            <w:vAlign w:val="center"/>
          </w:tcPr>
          <w:p w14:paraId="6F9BBAA6" w14:textId="77777777" w:rsidR="00202EB4" w:rsidRPr="005744FC" w:rsidRDefault="00202EB4" w:rsidP="009366D7">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45474AE" w14:textId="77777777" w:rsidR="003172A5" w:rsidRPr="00387F87" w:rsidRDefault="00202EB4" w:rsidP="009366D7">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70D1325" w14:textId="77777777" w:rsidR="00202EB4" w:rsidRPr="005744FC" w:rsidRDefault="003172A5" w:rsidP="009366D7">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4BA46DC6" w14:textId="77777777" w:rsidR="00202EB4" w:rsidRPr="005744FC" w:rsidRDefault="00202EB4" w:rsidP="009366D7">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7E141E2A" w14:textId="77777777" w:rsidR="00202EB4" w:rsidRPr="005744FC" w:rsidRDefault="00202EB4" w:rsidP="009366D7">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4D63E45" w14:textId="77777777" w:rsidR="00202EB4" w:rsidRPr="005744FC" w:rsidRDefault="00202EB4" w:rsidP="009366D7">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2AF46C0E" w14:textId="77777777" w:rsidTr="00B04C70">
        <w:trPr>
          <w:trHeight w:val="85"/>
          <w:jc w:val="center"/>
        </w:trPr>
        <w:tc>
          <w:tcPr>
            <w:tcW w:w="1058" w:type="dxa"/>
            <w:tcBorders>
              <w:top w:val="single" w:sz="4" w:space="0" w:color="auto"/>
              <w:left w:val="single" w:sz="4" w:space="0" w:color="auto"/>
              <w:bottom w:val="single" w:sz="4" w:space="0" w:color="auto"/>
              <w:right w:val="single" w:sz="4" w:space="0" w:color="auto"/>
            </w:tcBorders>
            <w:shd w:val="clear" w:color="auto" w:fill="99CCFF"/>
            <w:vAlign w:val="center"/>
          </w:tcPr>
          <w:p w14:paraId="029DFB92" w14:textId="77777777" w:rsidR="00202EB4" w:rsidRPr="005744FC" w:rsidRDefault="00202EB4" w:rsidP="009366D7">
            <w:pPr>
              <w:widowControl w:val="0"/>
              <w:jc w:val="center"/>
              <w:rPr>
                <w:rFonts w:ascii="GHEA Grapalat" w:hAnsi="GHEA Grapalat"/>
                <w:b/>
                <w:i/>
                <w:sz w:val="20"/>
                <w:szCs w:val="20"/>
              </w:rPr>
            </w:pPr>
            <w:r w:rsidRPr="005744FC">
              <w:rPr>
                <w:rFonts w:ascii="GHEA Grapalat" w:hAnsi="GHEA Grapalat"/>
                <w:b/>
                <w:i/>
                <w:sz w:val="20"/>
                <w:szCs w:val="20"/>
              </w:rPr>
              <w:t>1</w:t>
            </w:r>
          </w:p>
        </w:tc>
        <w:tc>
          <w:tcPr>
            <w:tcW w:w="3979" w:type="dxa"/>
            <w:tcBorders>
              <w:top w:val="single" w:sz="4" w:space="0" w:color="auto"/>
              <w:left w:val="single" w:sz="4" w:space="0" w:color="auto"/>
              <w:bottom w:val="single" w:sz="4" w:space="0" w:color="auto"/>
              <w:right w:val="single" w:sz="4" w:space="0" w:color="auto"/>
            </w:tcBorders>
            <w:shd w:val="clear" w:color="auto" w:fill="99CCFF"/>
          </w:tcPr>
          <w:p w14:paraId="01C8C95D" w14:textId="77777777" w:rsidR="00202EB4" w:rsidRPr="005744FC" w:rsidRDefault="00202EB4" w:rsidP="009366D7">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0EE1A68B" w14:textId="77777777" w:rsidR="00202EB4" w:rsidRPr="00387F87" w:rsidRDefault="00202EB4" w:rsidP="009366D7">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01BEDDFD" w14:textId="77777777" w:rsidR="00202EB4" w:rsidRPr="00387F87" w:rsidRDefault="00202EB4" w:rsidP="009366D7">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1256E74F" w14:textId="77777777" w:rsidR="00202EB4" w:rsidRPr="005744FC" w:rsidRDefault="00202EB4" w:rsidP="009366D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04C70" w:rsidRPr="005744FC" w14:paraId="4123AD58" w14:textId="77777777" w:rsidTr="0032570E">
        <w:trPr>
          <w:trHeight w:val="20"/>
          <w:jc w:val="center"/>
        </w:trPr>
        <w:tc>
          <w:tcPr>
            <w:tcW w:w="1058" w:type="dxa"/>
            <w:tcBorders>
              <w:top w:val="single" w:sz="4" w:space="0" w:color="auto"/>
              <w:left w:val="single" w:sz="4" w:space="0" w:color="auto"/>
              <w:bottom w:val="single" w:sz="4" w:space="0" w:color="auto"/>
              <w:right w:val="single" w:sz="4" w:space="0" w:color="auto"/>
            </w:tcBorders>
            <w:vAlign w:val="center"/>
          </w:tcPr>
          <w:p w14:paraId="7DE22FC4" w14:textId="77777777" w:rsidR="00B04C70" w:rsidRPr="005744FC" w:rsidRDefault="00B04C70" w:rsidP="009366D7">
            <w:pPr>
              <w:widowControl w:val="0"/>
              <w:jc w:val="center"/>
              <w:rPr>
                <w:rFonts w:ascii="GHEA Grapalat" w:hAnsi="GHEA Grapalat"/>
                <w:b/>
                <w:bCs/>
                <w:sz w:val="20"/>
                <w:szCs w:val="20"/>
              </w:rPr>
            </w:pPr>
            <w:r w:rsidRPr="005744FC">
              <w:rPr>
                <w:rFonts w:ascii="GHEA Grapalat" w:hAnsi="GHEA Grapalat"/>
                <w:b/>
                <w:sz w:val="20"/>
                <w:szCs w:val="20"/>
              </w:rPr>
              <w:t>1</w:t>
            </w:r>
          </w:p>
        </w:tc>
        <w:tc>
          <w:tcPr>
            <w:tcW w:w="3979" w:type="dxa"/>
            <w:tcBorders>
              <w:top w:val="single" w:sz="4" w:space="0" w:color="auto"/>
              <w:left w:val="single" w:sz="4" w:space="0" w:color="auto"/>
              <w:bottom w:val="single" w:sz="4" w:space="0" w:color="auto"/>
              <w:right w:val="single" w:sz="4" w:space="0" w:color="auto"/>
            </w:tcBorders>
            <w:vAlign w:val="center"/>
          </w:tcPr>
          <w:p w14:paraId="694F624B" w14:textId="19685A88" w:rsidR="00B04C70" w:rsidRPr="006D24E1" w:rsidRDefault="00CF0C78" w:rsidP="009366D7">
            <w:pPr>
              <w:rPr>
                <w:rFonts w:ascii="GHEA Grapalat" w:hAnsi="GHEA Grapalat"/>
                <w:sz w:val="20"/>
                <w:szCs w:val="18"/>
                <w:lang w:val="hy-AM"/>
              </w:rPr>
            </w:pPr>
            <w:r w:rsidRPr="00CF0C78">
              <w:rPr>
                <w:rFonts w:ascii="GHEA Grapalat" w:hAnsi="GHEA Grapalat"/>
                <w:spacing w:val="-6"/>
              </w:rPr>
              <w:t>консультационные работы по составлению проектно-сметной документации канатной дороги из административного района центр города Еревана в административный район Нор Норк в соответствии с международными стандартами и лучшим опытом</w:t>
            </w:r>
          </w:p>
        </w:tc>
        <w:tc>
          <w:tcPr>
            <w:tcW w:w="1843" w:type="dxa"/>
            <w:tcBorders>
              <w:top w:val="single" w:sz="4" w:space="0" w:color="auto"/>
              <w:left w:val="single" w:sz="4" w:space="0" w:color="auto"/>
              <w:bottom w:val="single" w:sz="4" w:space="0" w:color="auto"/>
              <w:right w:val="single" w:sz="4" w:space="0" w:color="auto"/>
            </w:tcBorders>
          </w:tcPr>
          <w:p w14:paraId="257ACD43" w14:textId="77777777" w:rsidR="00B04C70" w:rsidRPr="005744FC" w:rsidRDefault="00B04C70" w:rsidP="009366D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73213A09" w14:textId="77777777" w:rsidR="00B04C70" w:rsidRPr="005744FC" w:rsidRDefault="00B04C70" w:rsidP="009366D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5CBC5C09" w14:textId="77777777" w:rsidR="00B04C70" w:rsidRPr="005744FC" w:rsidRDefault="00B04C70" w:rsidP="009366D7">
            <w:pPr>
              <w:widowControl w:val="0"/>
              <w:jc w:val="center"/>
              <w:rPr>
                <w:rFonts w:ascii="GHEA Grapalat" w:hAnsi="GHEA Grapalat"/>
                <w:sz w:val="20"/>
                <w:szCs w:val="20"/>
              </w:rPr>
            </w:pPr>
          </w:p>
        </w:tc>
      </w:tr>
    </w:tbl>
    <w:p w14:paraId="2934FA31" w14:textId="77777777" w:rsidR="00B04C70" w:rsidRDefault="00B04C70" w:rsidP="009366D7">
      <w:pPr>
        <w:widowControl w:val="0"/>
        <w:tabs>
          <w:tab w:val="left" w:pos="6804"/>
        </w:tabs>
        <w:jc w:val="center"/>
        <w:rPr>
          <w:rFonts w:ascii="GHEA Grapalat" w:hAnsi="GHEA Grapalat"/>
        </w:rPr>
      </w:pPr>
    </w:p>
    <w:p w14:paraId="706EF57A" w14:textId="77777777" w:rsidR="00374F4A" w:rsidRPr="00DD2B43" w:rsidRDefault="00374F4A" w:rsidP="009366D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BCC34B1" w14:textId="77777777" w:rsidR="00DC619D" w:rsidRPr="00484E39" w:rsidRDefault="00374F4A" w:rsidP="009366D7">
      <w:pPr>
        <w:widowControl w:val="0"/>
        <w:tabs>
          <w:tab w:val="left" w:pos="7513"/>
        </w:tabs>
        <w:ind w:left="709"/>
        <w:jc w:val="both"/>
        <w:rPr>
          <w:rFonts w:ascii="GHEA Grapalat" w:hAnsi="GHEA Grapalat" w:cs="Arial"/>
          <w:sz w:val="16"/>
          <w:lang w:val="hy-AM"/>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40E4F62" w14:textId="77777777" w:rsidR="00B2572B" w:rsidRPr="00484E39" w:rsidRDefault="00B2572B" w:rsidP="009366D7">
      <w:pPr>
        <w:widowControl w:val="0"/>
        <w:jc w:val="right"/>
        <w:rPr>
          <w:rFonts w:ascii="GHEA Grapalat" w:hAnsi="GHEA Grapalat"/>
          <w:sz w:val="20"/>
          <w:szCs w:val="20"/>
        </w:rPr>
      </w:pPr>
      <w:r w:rsidRPr="00484E39">
        <w:rPr>
          <w:rFonts w:ascii="GHEA Grapalat" w:hAnsi="GHEA Grapalat"/>
          <w:sz w:val="20"/>
          <w:szCs w:val="20"/>
        </w:rPr>
        <w:t>М. П.</w:t>
      </w:r>
    </w:p>
    <w:p w14:paraId="0408176E" w14:textId="77777777" w:rsidR="00D32A84" w:rsidRDefault="00D32A84" w:rsidP="009366D7">
      <w:pPr>
        <w:widowControl w:val="0"/>
        <w:ind w:firstLine="567"/>
        <w:jc w:val="right"/>
        <w:rPr>
          <w:rFonts w:ascii="GHEA Grapalat" w:hAnsi="GHEA Grapalat"/>
          <w:b/>
        </w:rPr>
      </w:pPr>
    </w:p>
    <w:p w14:paraId="45778C9C" w14:textId="77777777" w:rsidR="00D32A84" w:rsidRDefault="00D32A84" w:rsidP="009366D7">
      <w:pPr>
        <w:widowControl w:val="0"/>
        <w:ind w:firstLine="567"/>
        <w:jc w:val="right"/>
        <w:rPr>
          <w:rFonts w:ascii="GHEA Grapalat" w:hAnsi="GHEA Grapalat"/>
          <w:b/>
        </w:rPr>
      </w:pPr>
    </w:p>
    <w:p w14:paraId="165A189D" w14:textId="77777777" w:rsidR="00D32A84" w:rsidRDefault="00D32A84" w:rsidP="009366D7">
      <w:pPr>
        <w:widowControl w:val="0"/>
        <w:ind w:firstLine="567"/>
        <w:jc w:val="right"/>
        <w:rPr>
          <w:rFonts w:ascii="GHEA Grapalat" w:hAnsi="GHEA Grapalat"/>
          <w:b/>
        </w:rPr>
      </w:pPr>
    </w:p>
    <w:p w14:paraId="196EEDA5" w14:textId="77777777" w:rsidR="00D32A84" w:rsidRDefault="00D32A84" w:rsidP="009366D7">
      <w:pPr>
        <w:widowControl w:val="0"/>
        <w:ind w:firstLine="567"/>
        <w:jc w:val="right"/>
        <w:rPr>
          <w:rFonts w:ascii="GHEA Grapalat" w:hAnsi="GHEA Grapalat"/>
          <w:b/>
        </w:rPr>
      </w:pPr>
    </w:p>
    <w:p w14:paraId="4F9F85AB" w14:textId="77777777" w:rsidR="00D32A84" w:rsidRDefault="00D32A84" w:rsidP="009366D7">
      <w:pPr>
        <w:widowControl w:val="0"/>
        <w:ind w:firstLine="567"/>
        <w:jc w:val="right"/>
        <w:rPr>
          <w:rFonts w:ascii="GHEA Grapalat" w:hAnsi="GHEA Grapalat"/>
          <w:b/>
        </w:rPr>
      </w:pPr>
    </w:p>
    <w:p w14:paraId="35D7C9D6" w14:textId="77777777" w:rsidR="00D32A84" w:rsidRDefault="00D32A84" w:rsidP="009366D7">
      <w:pPr>
        <w:widowControl w:val="0"/>
        <w:ind w:firstLine="567"/>
        <w:jc w:val="right"/>
        <w:rPr>
          <w:rFonts w:ascii="GHEA Grapalat" w:hAnsi="GHEA Grapalat"/>
          <w:b/>
        </w:rPr>
      </w:pPr>
    </w:p>
    <w:p w14:paraId="23DFC83D" w14:textId="77777777" w:rsidR="001928E4" w:rsidRDefault="001928E4" w:rsidP="009366D7">
      <w:pPr>
        <w:widowControl w:val="0"/>
        <w:ind w:firstLine="567"/>
        <w:jc w:val="right"/>
        <w:rPr>
          <w:rFonts w:ascii="GHEA Grapalat" w:hAnsi="GHEA Grapalat"/>
          <w:b/>
          <w:lang w:val="hy-AM"/>
        </w:rPr>
      </w:pPr>
    </w:p>
    <w:p w14:paraId="4E28AA89" w14:textId="77777777" w:rsidR="001928E4" w:rsidRDefault="001928E4" w:rsidP="009366D7">
      <w:pPr>
        <w:widowControl w:val="0"/>
        <w:ind w:firstLine="567"/>
        <w:jc w:val="right"/>
        <w:rPr>
          <w:rFonts w:ascii="GHEA Grapalat" w:hAnsi="GHEA Grapalat"/>
          <w:b/>
          <w:lang w:val="hy-AM"/>
        </w:rPr>
      </w:pPr>
    </w:p>
    <w:p w14:paraId="242B2892" w14:textId="77777777" w:rsidR="001928E4" w:rsidRDefault="001928E4" w:rsidP="009366D7">
      <w:pPr>
        <w:widowControl w:val="0"/>
        <w:ind w:firstLine="567"/>
        <w:jc w:val="right"/>
        <w:rPr>
          <w:rFonts w:ascii="GHEA Grapalat" w:hAnsi="GHEA Grapalat"/>
          <w:b/>
          <w:lang w:val="hy-AM"/>
        </w:rPr>
      </w:pPr>
    </w:p>
    <w:p w14:paraId="350CAEDD" w14:textId="77777777" w:rsidR="001928E4" w:rsidRDefault="001928E4" w:rsidP="009366D7">
      <w:pPr>
        <w:widowControl w:val="0"/>
        <w:ind w:firstLine="567"/>
        <w:jc w:val="right"/>
        <w:rPr>
          <w:rFonts w:ascii="GHEA Grapalat" w:hAnsi="GHEA Grapalat"/>
          <w:b/>
          <w:lang w:val="hy-AM"/>
        </w:rPr>
      </w:pPr>
    </w:p>
    <w:p w14:paraId="23780DDE" w14:textId="77777777" w:rsidR="001928E4" w:rsidRDefault="001928E4" w:rsidP="009366D7">
      <w:pPr>
        <w:widowControl w:val="0"/>
        <w:ind w:firstLine="567"/>
        <w:jc w:val="right"/>
        <w:rPr>
          <w:rFonts w:ascii="GHEA Grapalat" w:hAnsi="GHEA Grapalat"/>
          <w:b/>
          <w:lang w:val="hy-AM"/>
        </w:rPr>
      </w:pPr>
    </w:p>
    <w:p w14:paraId="7E2D4ABD" w14:textId="77777777" w:rsidR="001928E4" w:rsidRDefault="001928E4" w:rsidP="009366D7">
      <w:pPr>
        <w:widowControl w:val="0"/>
        <w:ind w:firstLine="567"/>
        <w:jc w:val="right"/>
        <w:rPr>
          <w:rFonts w:ascii="GHEA Grapalat" w:hAnsi="GHEA Grapalat"/>
          <w:b/>
          <w:lang w:val="hy-AM"/>
        </w:rPr>
      </w:pPr>
    </w:p>
    <w:p w14:paraId="514622C6" w14:textId="77777777" w:rsidR="001928E4" w:rsidRDefault="001928E4" w:rsidP="009366D7">
      <w:pPr>
        <w:widowControl w:val="0"/>
        <w:ind w:firstLine="567"/>
        <w:jc w:val="right"/>
        <w:rPr>
          <w:rFonts w:ascii="GHEA Grapalat" w:hAnsi="GHEA Grapalat"/>
          <w:b/>
          <w:lang w:val="hy-AM"/>
        </w:rPr>
      </w:pPr>
    </w:p>
    <w:p w14:paraId="40E99EB1" w14:textId="77777777" w:rsidR="001928E4" w:rsidRDefault="001928E4" w:rsidP="009366D7">
      <w:pPr>
        <w:widowControl w:val="0"/>
        <w:ind w:firstLine="567"/>
        <w:jc w:val="right"/>
        <w:rPr>
          <w:rFonts w:ascii="GHEA Grapalat" w:hAnsi="GHEA Grapalat"/>
          <w:b/>
          <w:lang w:val="hy-AM"/>
        </w:rPr>
      </w:pPr>
    </w:p>
    <w:p w14:paraId="6897D0F6" w14:textId="77777777" w:rsidR="001928E4" w:rsidRDefault="001928E4" w:rsidP="009366D7">
      <w:pPr>
        <w:widowControl w:val="0"/>
        <w:ind w:firstLine="567"/>
        <w:jc w:val="right"/>
        <w:rPr>
          <w:rFonts w:ascii="GHEA Grapalat" w:hAnsi="GHEA Grapalat"/>
          <w:b/>
          <w:lang w:val="hy-AM"/>
        </w:rPr>
      </w:pPr>
    </w:p>
    <w:p w14:paraId="53074514" w14:textId="77777777" w:rsidR="001928E4" w:rsidRPr="00B138F3" w:rsidRDefault="001928E4" w:rsidP="001928E4">
      <w:pPr>
        <w:widowControl w:val="0"/>
        <w:spacing w:after="160"/>
        <w:ind w:firstLine="567"/>
        <w:jc w:val="right"/>
        <w:rPr>
          <w:rFonts w:ascii="GHEA Grapalat" w:hAnsi="GHEA Grapalat" w:cs="Arial"/>
          <w:b/>
        </w:rPr>
      </w:pPr>
      <w:r w:rsidRPr="00B138F3">
        <w:rPr>
          <w:rFonts w:ascii="GHEA Grapalat" w:hAnsi="GHEA Grapalat"/>
          <w:b/>
        </w:rPr>
        <w:t>Приложение № 3</w:t>
      </w:r>
    </w:p>
    <w:p w14:paraId="58F20215" w14:textId="0CCAAD9C" w:rsidR="001928E4" w:rsidRPr="00B138F3" w:rsidRDefault="001928E4" w:rsidP="001928E4">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2A5268">
        <w:rPr>
          <w:rFonts w:ascii="GHEA Grapalat" w:hAnsi="GHEA Grapalat"/>
          <w:b/>
          <w:sz w:val="24"/>
          <w:szCs w:val="24"/>
        </w:rPr>
        <w:t>EQ-BMKhAshDzB-26/1</w:t>
      </w:r>
    </w:p>
    <w:p w14:paraId="5746B618" w14:textId="77777777" w:rsidR="001928E4" w:rsidRPr="00B138F3" w:rsidRDefault="001928E4" w:rsidP="001928E4">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4EC4A816" w14:textId="77777777" w:rsidR="001928E4" w:rsidRPr="00B138F3" w:rsidRDefault="001928E4" w:rsidP="001928E4">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9712703" w14:textId="77777777" w:rsidR="001928E4" w:rsidRPr="00B138F3" w:rsidDel="00524876" w:rsidRDefault="001928E4" w:rsidP="001928E4">
      <w:pPr>
        <w:widowControl w:val="0"/>
        <w:spacing w:after="160"/>
        <w:ind w:left="567" w:right="565"/>
        <w:jc w:val="center"/>
        <w:rPr>
          <w:del w:id="16" w:author="Inesa Kocharyan" w:date="2023-07-07T14:22:00Z"/>
          <w:rFonts w:ascii="GHEA Grapalat" w:hAnsi="GHEA Grapalat"/>
          <w:b/>
        </w:rPr>
      </w:pPr>
    </w:p>
    <w:p w14:paraId="34F281D2" w14:textId="77777777" w:rsidR="001928E4" w:rsidRPr="00B138F3" w:rsidRDefault="001928E4" w:rsidP="001928E4">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w:t>
      </w:r>
      <w:r>
        <w:rPr>
          <w:rFonts w:ascii="GHEA Grapalat" w:eastAsiaTheme="minorHAnsi" w:hAnsi="GHEA Grapalat" w:cstheme="minorBidi"/>
        </w:rPr>
        <w:t xml:space="preserve">, а также </w:t>
      </w:r>
      <w:r w:rsidRPr="00012732">
        <w:rPr>
          <w:rFonts w:ascii="GHEA Grapalat" w:eastAsiaTheme="minorHAnsi" w:hAnsi="GHEA Grapalat" w:cstheme="minorBidi"/>
        </w:rPr>
        <w:t xml:space="preserve">воспроизведенный (отсканированный) с </w:t>
      </w:r>
      <w:r>
        <w:rPr>
          <w:rFonts w:ascii="GHEA Grapalat" w:eastAsiaTheme="minorHAnsi" w:hAnsi="GHEA Grapalat" w:cstheme="minorBidi"/>
        </w:rPr>
        <w:t xml:space="preserve">настоящего </w:t>
      </w:r>
      <w:r w:rsidRPr="00012732">
        <w:rPr>
          <w:rFonts w:ascii="GHEA Grapalat" w:eastAsiaTheme="minorHAnsi" w:hAnsi="GHEA Grapalat" w:cstheme="minorBidi"/>
        </w:rPr>
        <w:t xml:space="preserve">оригинала </w:t>
      </w:r>
      <w:r>
        <w:rPr>
          <w:rFonts w:ascii="GHEA Grapalat" w:eastAsiaTheme="minorHAnsi" w:hAnsi="GHEA Grapalat" w:cstheme="minorBidi"/>
        </w:rPr>
        <w:t>гарантии</w:t>
      </w:r>
      <w:r w:rsidRPr="00B138F3">
        <w:rPr>
          <w:rFonts w:ascii="GHEA Grapalat" w:eastAsiaTheme="minorHAnsi" w:hAnsi="GHEA Grapalat" w:cstheme="minorBidi"/>
        </w:rPr>
        <w:t xml:space="preserve"> </w:t>
      </w:r>
      <w:r>
        <w:rPr>
          <w:rFonts w:ascii="GHEA Grapalat" w:eastAsiaTheme="minorHAnsi" w:hAnsi="GHEA Grapalat" w:cstheme="minorBidi"/>
        </w:rPr>
        <w:t xml:space="preserve">вариант </w:t>
      </w:r>
      <w:r w:rsidRPr="00B138F3">
        <w:rPr>
          <w:rFonts w:ascii="GHEA Grapalat" w:eastAsiaTheme="minorHAnsi" w:hAnsi="GHEA Grapalat" w:cstheme="minorBidi"/>
        </w:rPr>
        <w:t>(далее-гарантия) явля</w:t>
      </w:r>
      <w:r>
        <w:rPr>
          <w:rFonts w:ascii="GHEA Grapalat" w:eastAsiaTheme="minorHAnsi" w:hAnsi="GHEA Grapalat" w:cstheme="minorBidi"/>
        </w:rPr>
        <w:t>ю</w:t>
      </w:r>
      <w:r w:rsidRPr="00B138F3">
        <w:rPr>
          <w:rFonts w:ascii="GHEA Grapalat" w:eastAsiaTheme="minorHAnsi" w:hAnsi="GHEA Grapalat" w:cstheme="minorBidi"/>
        </w:rPr>
        <w:t xml:space="preserve">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566B2610" w14:textId="77777777" w:rsidR="001928E4" w:rsidRPr="00B138F3" w:rsidRDefault="001928E4" w:rsidP="001928E4">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67A0064E" w14:textId="77777777" w:rsidR="001928E4" w:rsidRPr="00B138F3" w:rsidRDefault="001928E4" w:rsidP="001928E4">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011EDE05" w14:textId="77777777" w:rsidR="001928E4" w:rsidRPr="00B138F3" w:rsidRDefault="001928E4" w:rsidP="001928E4">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183806B6" w14:textId="77777777" w:rsidR="001928E4" w:rsidRPr="00B138F3" w:rsidRDefault="001928E4" w:rsidP="001928E4">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386643FE" w14:textId="77777777" w:rsidR="001928E4" w:rsidRPr="00B138F3" w:rsidRDefault="001928E4" w:rsidP="001928E4">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464B3E61" w14:textId="77777777" w:rsidR="001928E4" w:rsidRPr="00B138F3" w:rsidRDefault="001928E4" w:rsidP="001928E4">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4FA4DBF7" w14:textId="77777777" w:rsidR="001928E4" w:rsidRPr="00B138F3" w:rsidRDefault="001928E4" w:rsidP="001928E4">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02976C93" w14:textId="77777777" w:rsidR="001928E4" w:rsidRPr="00B138F3" w:rsidRDefault="001928E4" w:rsidP="001928E4">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062CEEB7" w14:textId="77777777" w:rsidR="001928E4" w:rsidRPr="00B138F3" w:rsidRDefault="001928E4" w:rsidP="001928E4">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04CE9583" w14:textId="77777777" w:rsidR="001928E4" w:rsidRPr="00B138F3" w:rsidRDefault="001928E4" w:rsidP="001928E4">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044A8173" w14:textId="51A0F204" w:rsidR="001928E4" w:rsidRPr="00B138F3" w:rsidRDefault="001928E4" w:rsidP="001928E4">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Pr>
          <w:rFonts w:ascii="GHEA Grapalat" w:eastAsiaTheme="minorHAnsi" w:hAnsi="GHEA Grapalat" w:cstheme="minorBidi"/>
          <w:lang w:val="hy-AM"/>
        </w:rPr>
        <w:t xml:space="preserve"> </w:t>
      </w:r>
      <w:r w:rsidRPr="0057265B">
        <w:rPr>
          <w:rFonts w:ascii="GHEA Grapalat" w:eastAsiaTheme="minorHAnsi" w:hAnsi="GHEA Grapalat" w:cstheme="minorBidi"/>
          <w:b/>
          <w:bCs/>
          <w:u w:val="single"/>
          <w:lang w:val="hy-AM"/>
        </w:rPr>
        <w:t>900015211429</w:t>
      </w:r>
      <w:r w:rsidRPr="00B138F3">
        <w:rPr>
          <w:rFonts w:ascii="GHEA Grapalat" w:eastAsiaTheme="minorHAnsi" w:hAnsi="GHEA Grapalat" w:cstheme="minorBidi"/>
        </w:rPr>
        <w:t xml:space="preserve"> бенефициара.</w:t>
      </w:r>
    </w:p>
    <w:p w14:paraId="58C7E6B3"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07EA3ACC" w14:textId="77777777" w:rsidR="001928E4" w:rsidRPr="00B138F3" w:rsidRDefault="001928E4" w:rsidP="001928E4">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FDE4873" w14:textId="77777777" w:rsidR="001928E4" w:rsidRDefault="001928E4" w:rsidP="001928E4">
      <w:pPr>
        <w:pStyle w:val="NormalWeb"/>
        <w:shd w:val="clear" w:color="auto" w:fill="FFFFFF"/>
        <w:spacing w:before="0" w:beforeAutospacing="0" w:after="0" w:afterAutospacing="0"/>
        <w:ind w:firstLine="375"/>
        <w:jc w:val="both"/>
        <w:rPr>
          <w:ins w:id="17" w:author="Vardan" w:date="2023-07-06T22:11:00Z"/>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D8E414A" w14:textId="12C4DF9B" w:rsidR="001928E4" w:rsidRPr="00D24CB5" w:rsidRDefault="001928E4" w:rsidP="001928E4">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00311D6E" w:rsidRPr="00311D6E">
        <w:rPr>
          <w:rFonts w:ascii="GHEA Grapalat" w:eastAsiaTheme="minorHAnsi" w:hAnsi="GHEA Grapalat" w:cstheme="minorBidi"/>
          <w:b/>
          <w:bCs/>
        </w:rPr>
        <w:t>сто д</w:t>
      </w:r>
      <w:r w:rsidR="00C747D6">
        <w:rPr>
          <w:rFonts w:ascii="GHEA Grapalat" w:eastAsiaTheme="minorHAnsi" w:hAnsi="GHEA Grapalat" w:cstheme="minorBidi"/>
          <w:b/>
          <w:bCs/>
        </w:rPr>
        <w:t>в</w:t>
      </w:r>
      <w:r w:rsidR="00311D6E" w:rsidRPr="00311D6E">
        <w:rPr>
          <w:rFonts w:ascii="GHEA Grapalat" w:eastAsiaTheme="minorHAnsi" w:hAnsi="GHEA Grapalat" w:cstheme="minorBidi"/>
          <w:b/>
          <w:bCs/>
        </w:rPr>
        <w:t>адцать</w:t>
      </w:r>
      <w:r w:rsidRPr="00311D6E">
        <w:rPr>
          <w:rFonts w:ascii="GHEA Grapalat" w:eastAsiaTheme="minorHAnsi" w:hAnsi="GHEA Grapalat" w:cstheme="minorBidi"/>
          <w:b/>
          <w:bCs/>
        </w:rPr>
        <w:t xml:space="preserve"> рабочих дней</w:t>
      </w:r>
      <w:r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524876">
        <w:rPr>
          <w:rFonts w:ascii="GHEA Grapalat" w:eastAsiaTheme="minorHAnsi" w:hAnsi="GHEA Grapalat" w:cstheme="minorBidi"/>
        </w:rPr>
        <w:t>подачи принципалом заявок</w:t>
      </w:r>
      <w:r w:rsidRPr="00B138F3">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w:t>
      </w:r>
      <w:r w:rsidRPr="00D24CB5">
        <w:rPr>
          <w:rFonts w:ascii="GHEA Grapalat" w:eastAsiaTheme="minorHAnsi" w:hAnsi="GHEA Grapalat" w:cstheme="minorBidi"/>
        </w:rPr>
        <w:t xml:space="preserve">    </w:t>
      </w:r>
    </w:p>
    <w:p w14:paraId="656B81BB" w14:textId="77777777" w:rsidR="001928E4" w:rsidRPr="00B138F3" w:rsidRDefault="001928E4" w:rsidP="001928E4">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43C867C5" w14:textId="4FB30022" w:rsidR="001928E4" w:rsidRPr="00000327"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Pr>
          <w:rFonts w:ascii="GHEA Grapalat" w:eastAsiaTheme="minorHAnsi" w:hAnsi="GHEA Grapalat" w:cstheme="minorBidi"/>
        </w:rPr>
        <w:t>-</w:t>
      </w:r>
      <w:r w:rsidRPr="00B8432E">
        <w:t xml:space="preserve"> </w:t>
      </w:r>
      <w:r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lang w:val="hy-AM"/>
        </w:rPr>
        <w:t xml:space="preserve"> </w:t>
      </w:r>
      <w:hyperlink r:id="rId9" w:history="1">
        <w:r w:rsidR="00311D6E" w:rsidRPr="00A8118F">
          <w:rPr>
            <w:rStyle w:val="Hyperlink"/>
            <w:rFonts w:ascii="GHEA Grapalat" w:eastAsiaTheme="minorHAnsi" w:hAnsi="GHEA Grapalat" w:cstheme="minorBidi"/>
            <w:lang w:val="en-US"/>
          </w:rPr>
          <w:t>gor</w:t>
        </w:r>
        <w:r w:rsidR="00311D6E" w:rsidRPr="00A8118F">
          <w:rPr>
            <w:rStyle w:val="Hyperlink"/>
            <w:rFonts w:ascii="GHEA Grapalat" w:eastAsiaTheme="minorHAnsi" w:hAnsi="GHEA Grapalat" w:cstheme="minorBidi"/>
          </w:rPr>
          <w:t>.</w:t>
        </w:r>
        <w:r w:rsidR="00311D6E" w:rsidRPr="00A8118F">
          <w:rPr>
            <w:rStyle w:val="Hyperlink"/>
            <w:rFonts w:ascii="GHEA Grapalat" w:eastAsiaTheme="minorHAnsi" w:hAnsi="GHEA Grapalat" w:cstheme="minorBidi"/>
            <w:lang w:val="en-US"/>
          </w:rPr>
          <w:t>muradyan</w:t>
        </w:r>
        <w:r w:rsidR="00311D6E" w:rsidRPr="00A8118F">
          <w:rPr>
            <w:rStyle w:val="Hyperlink"/>
            <w:rFonts w:ascii="GHEA Grapalat" w:eastAsiaTheme="minorHAnsi" w:hAnsi="GHEA Grapalat" w:cstheme="minorBidi"/>
          </w:rPr>
          <w:t>@</w:t>
        </w:r>
        <w:r w:rsidR="00311D6E" w:rsidRPr="00A8118F">
          <w:rPr>
            <w:rStyle w:val="Hyperlink"/>
            <w:rFonts w:ascii="GHEA Grapalat" w:eastAsiaTheme="minorHAnsi" w:hAnsi="GHEA Grapalat" w:cstheme="minorBidi"/>
            <w:lang w:val="en-US"/>
          </w:rPr>
          <w:t>yerevan</w:t>
        </w:r>
        <w:r w:rsidR="00311D6E" w:rsidRPr="00A8118F">
          <w:rPr>
            <w:rStyle w:val="Hyperlink"/>
            <w:rFonts w:ascii="GHEA Grapalat" w:eastAsiaTheme="minorHAnsi" w:hAnsi="GHEA Grapalat" w:cstheme="minorBidi"/>
          </w:rPr>
          <w:t>.</w:t>
        </w:r>
        <w:r w:rsidR="00311D6E" w:rsidRPr="00A8118F">
          <w:rPr>
            <w:rStyle w:val="Hyperlink"/>
            <w:rFonts w:ascii="GHEA Grapalat" w:eastAsiaTheme="minorHAnsi" w:hAnsi="GHEA Grapalat" w:cstheme="minorBidi"/>
            <w:lang w:val="en-US"/>
          </w:rPr>
          <w:t>am</w:t>
        </w:r>
      </w:hyperlink>
      <w:r w:rsidR="00311D6E" w:rsidRPr="00311D6E">
        <w:rPr>
          <w:rFonts w:ascii="GHEA Grapalat" w:eastAsiaTheme="minorHAnsi" w:hAnsi="GHEA Grapalat" w:cstheme="minorBidi"/>
        </w:rPr>
        <w:t xml:space="preserve"> </w:t>
      </w:r>
      <w:r w:rsidRPr="00024B87">
        <w:rPr>
          <w:rFonts w:ascii="GHEA Grapalat" w:eastAsiaTheme="minorHAnsi" w:hAnsi="GHEA Grapalat" w:cstheme="minorBidi"/>
        </w:rPr>
        <w:t>который указан в упомянутом в настоящем пункте приглашении к процедуре закупок.</w:t>
      </w:r>
    </w:p>
    <w:p w14:paraId="7A41D6B1" w14:textId="77777777" w:rsidR="001928E4" w:rsidRPr="00BF06D5"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D6343E" w14:textId="77777777" w:rsidR="001928E4" w:rsidRPr="00E42668"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796161">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Pr>
          <w:rFonts w:ascii="GHEA Grapalat" w:eastAsiaTheme="minorHAnsi" w:hAnsi="GHEA Grapalat" w:cstheme="minorBidi"/>
        </w:rPr>
        <w:t xml:space="preserve"> и гарантия</w:t>
      </w:r>
      <w:r w:rsidRPr="00796161">
        <w:rPr>
          <w:rFonts w:ascii="GHEA Grapalat" w:eastAsiaTheme="minorHAnsi" w:hAnsi="GHEA Grapalat" w:cstheme="minorBidi"/>
        </w:rPr>
        <w:t>.</w:t>
      </w:r>
    </w:p>
    <w:p w14:paraId="169F16C0"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03890A0"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1131E7"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B4346C"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F4BF457"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FE99708" w14:textId="77777777" w:rsidR="001928E4" w:rsidRPr="00B138F3" w:rsidRDefault="001928E4" w:rsidP="001928E4">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F53D742" w14:textId="77777777" w:rsidR="001928E4" w:rsidRPr="00B138F3" w:rsidRDefault="001928E4" w:rsidP="001928E4">
      <w:pPr>
        <w:pStyle w:val="NormalWeb"/>
        <w:shd w:val="clear" w:color="auto" w:fill="FFFFFF"/>
        <w:spacing w:before="0" w:beforeAutospacing="0" w:after="0" w:afterAutospacing="0"/>
        <w:ind w:firstLine="375"/>
        <w:rPr>
          <w:rFonts w:ascii="GHEA Grapalat" w:eastAsiaTheme="minorHAnsi" w:hAnsi="GHEA Grapalat" w:cstheme="minorBidi"/>
        </w:rPr>
      </w:pPr>
    </w:p>
    <w:p w14:paraId="2E75F883" w14:textId="77777777" w:rsidR="001928E4" w:rsidRPr="00B138F3" w:rsidRDefault="001928E4" w:rsidP="001928E4">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ECB84E4" w14:textId="77777777" w:rsidR="001928E4" w:rsidRPr="00B138F3" w:rsidRDefault="001928E4" w:rsidP="001928E4">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0B60DB8"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3394574"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72A456A"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hAnsi="GHEA Grapalat"/>
          <w:sz w:val="20"/>
          <w:szCs w:val="20"/>
        </w:rPr>
      </w:pPr>
    </w:p>
    <w:p w14:paraId="7BB5B7EA"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55D85FF"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FEA3005"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6412C5A"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D4F27FA" w14:textId="77777777" w:rsidR="001928E4" w:rsidRPr="00B138F3" w:rsidRDefault="001928E4" w:rsidP="001928E4">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0BD6CE6"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E078D8B" w14:textId="77777777" w:rsidR="001928E4" w:rsidRPr="00B138F3" w:rsidRDefault="001928E4" w:rsidP="001928E4">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CDED1B" w14:textId="77777777" w:rsidR="001928E4" w:rsidRPr="00B138F3" w:rsidRDefault="001928E4" w:rsidP="001928E4">
      <w:pPr>
        <w:pStyle w:val="BodyTextIndent"/>
        <w:widowControl w:val="0"/>
        <w:spacing w:after="160" w:line="240" w:lineRule="auto"/>
        <w:rPr>
          <w:rFonts w:ascii="GHEA Grapalat" w:hAnsi="GHEA Grapalat" w:cs="Sylfaen"/>
          <w:i w:val="0"/>
          <w:sz w:val="24"/>
          <w:szCs w:val="24"/>
        </w:rPr>
      </w:pPr>
    </w:p>
    <w:p w14:paraId="427D9D80" w14:textId="77777777" w:rsidR="001928E4" w:rsidRPr="001928E4" w:rsidRDefault="001928E4" w:rsidP="009366D7">
      <w:pPr>
        <w:widowControl w:val="0"/>
        <w:ind w:firstLine="567"/>
        <w:jc w:val="right"/>
        <w:rPr>
          <w:rFonts w:ascii="GHEA Grapalat" w:hAnsi="GHEA Grapalat"/>
          <w:b/>
        </w:rPr>
      </w:pPr>
    </w:p>
    <w:p w14:paraId="4D72D163" w14:textId="77777777" w:rsidR="001928E4" w:rsidRDefault="001928E4" w:rsidP="009366D7">
      <w:pPr>
        <w:widowControl w:val="0"/>
        <w:ind w:firstLine="567"/>
        <w:jc w:val="right"/>
        <w:rPr>
          <w:rFonts w:ascii="GHEA Grapalat" w:hAnsi="GHEA Grapalat"/>
          <w:b/>
          <w:lang w:val="hy-AM"/>
        </w:rPr>
      </w:pPr>
    </w:p>
    <w:p w14:paraId="1281FE31" w14:textId="77777777" w:rsidR="001928E4" w:rsidRDefault="001928E4" w:rsidP="009366D7">
      <w:pPr>
        <w:widowControl w:val="0"/>
        <w:ind w:firstLine="567"/>
        <w:jc w:val="right"/>
        <w:rPr>
          <w:rFonts w:ascii="GHEA Grapalat" w:hAnsi="GHEA Grapalat"/>
          <w:b/>
          <w:lang w:val="hy-AM"/>
        </w:rPr>
      </w:pPr>
    </w:p>
    <w:p w14:paraId="6FCE28FC" w14:textId="77777777" w:rsidR="001928E4" w:rsidRDefault="001928E4" w:rsidP="009366D7">
      <w:pPr>
        <w:widowControl w:val="0"/>
        <w:ind w:firstLine="567"/>
        <w:jc w:val="right"/>
        <w:rPr>
          <w:rFonts w:ascii="GHEA Grapalat" w:hAnsi="GHEA Grapalat"/>
          <w:b/>
          <w:lang w:val="hy-AM"/>
        </w:rPr>
      </w:pPr>
    </w:p>
    <w:p w14:paraId="42048CE4" w14:textId="77777777" w:rsidR="001928E4" w:rsidRDefault="001928E4" w:rsidP="009366D7">
      <w:pPr>
        <w:widowControl w:val="0"/>
        <w:ind w:firstLine="567"/>
        <w:jc w:val="right"/>
        <w:rPr>
          <w:rFonts w:ascii="GHEA Grapalat" w:hAnsi="GHEA Grapalat"/>
          <w:b/>
          <w:lang w:val="hy-AM"/>
        </w:rPr>
      </w:pPr>
    </w:p>
    <w:p w14:paraId="199E7EDC" w14:textId="77777777" w:rsidR="001928E4" w:rsidRDefault="001928E4" w:rsidP="009366D7">
      <w:pPr>
        <w:widowControl w:val="0"/>
        <w:ind w:firstLine="567"/>
        <w:jc w:val="right"/>
        <w:rPr>
          <w:rFonts w:ascii="GHEA Grapalat" w:hAnsi="GHEA Grapalat"/>
          <w:b/>
          <w:lang w:val="hy-AM"/>
        </w:rPr>
      </w:pPr>
    </w:p>
    <w:p w14:paraId="639D9275" w14:textId="77777777" w:rsidR="001928E4" w:rsidRDefault="001928E4" w:rsidP="009366D7">
      <w:pPr>
        <w:widowControl w:val="0"/>
        <w:ind w:firstLine="567"/>
        <w:jc w:val="right"/>
        <w:rPr>
          <w:rFonts w:ascii="GHEA Grapalat" w:hAnsi="GHEA Grapalat"/>
          <w:b/>
          <w:lang w:val="hy-AM"/>
        </w:rPr>
      </w:pPr>
    </w:p>
    <w:p w14:paraId="766701A1" w14:textId="77777777" w:rsidR="001928E4" w:rsidRDefault="001928E4" w:rsidP="009366D7">
      <w:pPr>
        <w:widowControl w:val="0"/>
        <w:ind w:firstLine="567"/>
        <w:jc w:val="right"/>
        <w:rPr>
          <w:rFonts w:ascii="GHEA Grapalat" w:hAnsi="GHEA Grapalat"/>
          <w:b/>
          <w:lang w:val="hy-AM"/>
        </w:rPr>
      </w:pPr>
    </w:p>
    <w:p w14:paraId="3CD5777A" w14:textId="77777777" w:rsidR="001928E4" w:rsidRDefault="001928E4" w:rsidP="009366D7">
      <w:pPr>
        <w:widowControl w:val="0"/>
        <w:ind w:firstLine="567"/>
        <w:jc w:val="right"/>
        <w:rPr>
          <w:rFonts w:ascii="GHEA Grapalat" w:hAnsi="GHEA Grapalat"/>
          <w:b/>
          <w:lang w:val="hy-AM"/>
        </w:rPr>
      </w:pPr>
    </w:p>
    <w:p w14:paraId="3B2890F4" w14:textId="77777777" w:rsidR="001928E4" w:rsidRDefault="001928E4" w:rsidP="009366D7">
      <w:pPr>
        <w:widowControl w:val="0"/>
        <w:ind w:firstLine="567"/>
        <w:jc w:val="right"/>
        <w:rPr>
          <w:rFonts w:ascii="GHEA Grapalat" w:hAnsi="GHEA Grapalat"/>
          <w:b/>
          <w:lang w:val="hy-AM"/>
        </w:rPr>
      </w:pPr>
    </w:p>
    <w:p w14:paraId="261A7C51" w14:textId="77777777" w:rsidR="001928E4" w:rsidRDefault="001928E4" w:rsidP="009366D7">
      <w:pPr>
        <w:widowControl w:val="0"/>
        <w:ind w:firstLine="567"/>
        <w:jc w:val="right"/>
        <w:rPr>
          <w:rFonts w:ascii="GHEA Grapalat" w:hAnsi="GHEA Grapalat"/>
          <w:b/>
          <w:lang w:val="hy-AM"/>
        </w:rPr>
      </w:pPr>
    </w:p>
    <w:p w14:paraId="20CED864" w14:textId="77777777" w:rsidR="001928E4" w:rsidRDefault="001928E4" w:rsidP="009366D7">
      <w:pPr>
        <w:widowControl w:val="0"/>
        <w:ind w:firstLine="567"/>
        <w:jc w:val="right"/>
        <w:rPr>
          <w:rFonts w:ascii="GHEA Grapalat" w:hAnsi="GHEA Grapalat"/>
          <w:b/>
          <w:lang w:val="hy-AM"/>
        </w:rPr>
      </w:pPr>
    </w:p>
    <w:p w14:paraId="341BCD15" w14:textId="77777777" w:rsidR="001928E4" w:rsidRDefault="001928E4" w:rsidP="009366D7">
      <w:pPr>
        <w:widowControl w:val="0"/>
        <w:ind w:firstLine="567"/>
        <w:jc w:val="right"/>
        <w:rPr>
          <w:rFonts w:ascii="GHEA Grapalat" w:hAnsi="GHEA Grapalat"/>
          <w:b/>
          <w:lang w:val="hy-AM"/>
        </w:rPr>
      </w:pPr>
    </w:p>
    <w:p w14:paraId="2FA56B6B" w14:textId="77777777" w:rsidR="001928E4" w:rsidRDefault="001928E4" w:rsidP="009366D7">
      <w:pPr>
        <w:widowControl w:val="0"/>
        <w:ind w:firstLine="567"/>
        <w:jc w:val="right"/>
        <w:rPr>
          <w:rFonts w:ascii="GHEA Grapalat" w:hAnsi="GHEA Grapalat"/>
          <w:b/>
          <w:lang w:val="hy-AM"/>
        </w:rPr>
      </w:pPr>
    </w:p>
    <w:p w14:paraId="1A37EA21" w14:textId="77777777" w:rsidR="001928E4" w:rsidRDefault="001928E4" w:rsidP="009366D7">
      <w:pPr>
        <w:widowControl w:val="0"/>
        <w:ind w:firstLine="567"/>
        <w:jc w:val="right"/>
        <w:rPr>
          <w:rFonts w:ascii="GHEA Grapalat" w:hAnsi="GHEA Grapalat"/>
          <w:b/>
          <w:lang w:val="hy-AM"/>
        </w:rPr>
      </w:pPr>
    </w:p>
    <w:p w14:paraId="06CA6293" w14:textId="77777777" w:rsidR="001928E4" w:rsidRDefault="001928E4" w:rsidP="009366D7">
      <w:pPr>
        <w:widowControl w:val="0"/>
        <w:ind w:firstLine="567"/>
        <w:jc w:val="right"/>
        <w:rPr>
          <w:rFonts w:ascii="GHEA Grapalat" w:hAnsi="GHEA Grapalat"/>
          <w:b/>
          <w:lang w:val="hy-AM"/>
        </w:rPr>
      </w:pPr>
    </w:p>
    <w:p w14:paraId="79C62322" w14:textId="77777777" w:rsidR="001928E4" w:rsidRDefault="001928E4" w:rsidP="009366D7">
      <w:pPr>
        <w:widowControl w:val="0"/>
        <w:ind w:firstLine="567"/>
        <w:jc w:val="right"/>
        <w:rPr>
          <w:rFonts w:ascii="GHEA Grapalat" w:hAnsi="GHEA Grapalat"/>
          <w:b/>
          <w:lang w:val="hy-AM"/>
        </w:rPr>
      </w:pPr>
    </w:p>
    <w:p w14:paraId="1B76D86A" w14:textId="77777777" w:rsidR="00FA32AB" w:rsidRDefault="00FA32AB" w:rsidP="009366D7">
      <w:pPr>
        <w:widowControl w:val="0"/>
        <w:ind w:firstLine="567"/>
        <w:jc w:val="right"/>
        <w:rPr>
          <w:rFonts w:ascii="GHEA Grapalat" w:hAnsi="GHEA Grapalat"/>
          <w:b/>
          <w:lang w:val="hy-AM"/>
        </w:rPr>
      </w:pPr>
    </w:p>
    <w:p w14:paraId="2B125059" w14:textId="77777777" w:rsidR="00FA32AB" w:rsidRDefault="00FA32AB" w:rsidP="009366D7">
      <w:pPr>
        <w:widowControl w:val="0"/>
        <w:ind w:firstLine="567"/>
        <w:jc w:val="right"/>
        <w:rPr>
          <w:rFonts w:ascii="GHEA Grapalat" w:hAnsi="GHEA Grapalat"/>
          <w:b/>
          <w:lang w:val="hy-AM"/>
        </w:rPr>
      </w:pPr>
    </w:p>
    <w:p w14:paraId="5867C05C" w14:textId="77777777" w:rsidR="00FA32AB" w:rsidRDefault="00FA32AB" w:rsidP="009366D7">
      <w:pPr>
        <w:widowControl w:val="0"/>
        <w:ind w:firstLine="567"/>
        <w:jc w:val="right"/>
        <w:rPr>
          <w:rFonts w:ascii="GHEA Grapalat" w:hAnsi="GHEA Grapalat"/>
          <w:b/>
          <w:lang w:val="hy-AM"/>
        </w:rPr>
      </w:pPr>
    </w:p>
    <w:p w14:paraId="2CA43690" w14:textId="77777777" w:rsidR="00FA32AB" w:rsidRDefault="00FA32AB" w:rsidP="009366D7">
      <w:pPr>
        <w:widowControl w:val="0"/>
        <w:ind w:firstLine="567"/>
        <w:jc w:val="right"/>
        <w:rPr>
          <w:rFonts w:ascii="GHEA Grapalat" w:hAnsi="GHEA Grapalat"/>
          <w:b/>
          <w:lang w:val="hy-AM"/>
        </w:rPr>
      </w:pPr>
    </w:p>
    <w:p w14:paraId="22007085" w14:textId="77777777" w:rsidR="00FA32AB" w:rsidRDefault="00FA32AB" w:rsidP="009366D7">
      <w:pPr>
        <w:widowControl w:val="0"/>
        <w:ind w:firstLine="567"/>
        <w:jc w:val="right"/>
        <w:rPr>
          <w:rFonts w:ascii="GHEA Grapalat" w:hAnsi="GHEA Grapalat"/>
          <w:b/>
          <w:lang w:val="hy-AM"/>
        </w:rPr>
      </w:pPr>
    </w:p>
    <w:p w14:paraId="65778D72" w14:textId="77777777" w:rsidR="00FA32AB" w:rsidRDefault="00FA32AB" w:rsidP="009366D7">
      <w:pPr>
        <w:widowControl w:val="0"/>
        <w:ind w:firstLine="567"/>
        <w:jc w:val="right"/>
        <w:rPr>
          <w:rFonts w:ascii="GHEA Grapalat" w:hAnsi="GHEA Grapalat"/>
          <w:b/>
          <w:lang w:val="hy-AM"/>
        </w:rPr>
      </w:pPr>
    </w:p>
    <w:p w14:paraId="0CB999FD" w14:textId="77777777" w:rsidR="00FA32AB" w:rsidRDefault="00FA32AB" w:rsidP="009366D7">
      <w:pPr>
        <w:widowControl w:val="0"/>
        <w:ind w:firstLine="567"/>
        <w:jc w:val="right"/>
        <w:rPr>
          <w:rFonts w:ascii="GHEA Grapalat" w:hAnsi="GHEA Grapalat"/>
          <w:b/>
          <w:lang w:val="hy-AM"/>
        </w:rPr>
      </w:pPr>
    </w:p>
    <w:p w14:paraId="2AE24CFC" w14:textId="77777777" w:rsidR="00FA32AB" w:rsidRDefault="00FA32AB" w:rsidP="009366D7">
      <w:pPr>
        <w:widowControl w:val="0"/>
        <w:ind w:firstLine="567"/>
        <w:jc w:val="right"/>
        <w:rPr>
          <w:rFonts w:ascii="GHEA Grapalat" w:hAnsi="GHEA Grapalat"/>
          <w:b/>
          <w:lang w:val="hy-AM"/>
        </w:rPr>
      </w:pPr>
    </w:p>
    <w:p w14:paraId="3266F2FB" w14:textId="47553515" w:rsidR="00235549" w:rsidRPr="00B138F3" w:rsidRDefault="00235549" w:rsidP="009366D7">
      <w:pPr>
        <w:widowControl w:val="0"/>
        <w:ind w:firstLine="567"/>
        <w:jc w:val="right"/>
        <w:rPr>
          <w:rFonts w:ascii="GHEA Grapalat" w:hAnsi="GHEA Grapalat" w:cs="Arial"/>
          <w:b/>
        </w:rPr>
      </w:pPr>
      <w:r w:rsidRPr="00B138F3">
        <w:rPr>
          <w:rFonts w:ascii="GHEA Grapalat" w:hAnsi="GHEA Grapalat"/>
          <w:b/>
        </w:rPr>
        <w:t>Приложение № 5</w:t>
      </w:r>
    </w:p>
    <w:p w14:paraId="328451AA" w14:textId="7BA28997" w:rsidR="00235549" w:rsidRPr="00B138F3" w:rsidRDefault="00235549" w:rsidP="009366D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2248F2">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84355D">
        <w:rPr>
          <w:rFonts w:ascii="GHEA Grapalat" w:hAnsi="GHEA Grapalat"/>
          <w:b/>
          <w:sz w:val="24"/>
          <w:szCs w:val="24"/>
        </w:rPr>
        <w:t>EQ-BMKhAshDzB-</w:t>
      </w:r>
      <w:r w:rsidR="00F93B5C">
        <w:rPr>
          <w:rFonts w:ascii="GHEA Grapalat" w:hAnsi="GHEA Grapalat"/>
          <w:b/>
          <w:sz w:val="24"/>
          <w:szCs w:val="24"/>
        </w:rPr>
        <w:t>26/1</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5"/>
        <w:t>*</w:t>
      </w:r>
    </w:p>
    <w:p w14:paraId="193DAF5E" w14:textId="77777777" w:rsidR="001005B0" w:rsidRPr="00B138F3" w:rsidRDefault="001005B0" w:rsidP="009366D7">
      <w:pPr>
        <w:widowControl w:val="0"/>
        <w:ind w:left="567" w:right="565"/>
        <w:jc w:val="center"/>
        <w:rPr>
          <w:rFonts w:ascii="GHEA Grapalat" w:hAnsi="GHEA Grapalat"/>
          <w:b/>
        </w:rPr>
      </w:pPr>
    </w:p>
    <w:p w14:paraId="6E7D5CFF" w14:textId="77777777" w:rsidR="0075061D" w:rsidRPr="00B138F3" w:rsidRDefault="0075061D" w:rsidP="009366D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A659726" w14:textId="77777777" w:rsidR="0075061D" w:rsidRPr="00B138F3" w:rsidRDefault="0075061D" w:rsidP="009366D7">
      <w:pPr>
        <w:widowControl w:val="0"/>
        <w:ind w:left="567" w:right="565"/>
        <w:jc w:val="center"/>
        <w:rPr>
          <w:rFonts w:ascii="GHEA Grapalat" w:hAnsi="GHEA Grapalat"/>
          <w:b/>
        </w:rPr>
      </w:pPr>
      <w:r w:rsidRPr="00B138F3">
        <w:rPr>
          <w:rFonts w:ascii="GHEA Grapalat" w:hAnsi="GHEA Grapalat"/>
          <w:b/>
        </w:rPr>
        <w:t>(обеспечение договора)</w:t>
      </w:r>
    </w:p>
    <w:p w14:paraId="06647808" w14:textId="77777777" w:rsidR="001005B0" w:rsidRPr="00B138F3" w:rsidRDefault="001005B0" w:rsidP="009366D7">
      <w:pPr>
        <w:widowControl w:val="0"/>
        <w:ind w:left="567" w:right="565"/>
        <w:jc w:val="center"/>
        <w:rPr>
          <w:rFonts w:ascii="GHEA Grapalat" w:hAnsi="GHEA Grapalat"/>
          <w:b/>
        </w:rPr>
      </w:pPr>
    </w:p>
    <w:p w14:paraId="575D7B9C" w14:textId="77777777" w:rsidR="005B3A59" w:rsidRPr="00B138F3" w:rsidRDefault="005B3A59" w:rsidP="009366D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385BEC0F" w14:textId="77777777" w:rsidR="005B3A59" w:rsidRPr="00B138F3" w:rsidRDefault="005B3A59" w:rsidP="009366D7">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97BD3DE" w14:textId="77777777" w:rsidR="005B3A59" w:rsidRPr="00B138F3" w:rsidRDefault="005B3A59" w:rsidP="009366D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5E7BAC03" w14:textId="77777777" w:rsidR="005B3A59" w:rsidRPr="00B138F3" w:rsidRDefault="005B3A59" w:rsidP="009366D7">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4982CA0D" w14:textId="77777777" w:rsidR="005B3A59" w:rsidRPr="00B138F3" w:rsidRDefault="005B3A59" w:rsidP="009366D7">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98E4232" w14:textId="77777777" w:rsidR="005B3A59" w:rsidRPr="00B138F3" w:rsidRDefault="00875F09" w:rsidP="009366D7">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18E3A1A"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6857CB4A" w14:textId="77777777" w:rsidR="005B3A59" w:rsidRPr="00B138F3" w:rsidRDefault="005B3A59" w:rsidP="009366D7">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B1EB98A" w14:textId="77777777" w:rsidR="005B3A59" w:rsidRPr="00B138F3" w:rsidRDefault="005B3A59" w:rsidP="009366D7">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34C0ACF0" w14:textId="77777777" w:rsidR="005B3A59" w:rsidRPr="00B138F3" w:rsidRDefault="005B3A59" w:rsidP="009366D7">
      <w:pPr>
        <w:pStyle w:val="NormalWeb"/>
        <w:shd w:val="clear" w:color="auto" w:fill="FFFFFF"/>
        <w:spacing w:before="0" w:beforeAutospacing="0" w:after="0" w:afterAutospacing="0"/>
        <w:jc w:val="both"/>
        <w:rPr>
          <w:rFonts w:ascii="GHEA Grapalat" w:eastAsiaTheme="minorHAnsi" w:hAnsi="GHEA Grapalat" w:cstheme="minorBidi"/>
        </w:rPr>
      </w:pPr>
    </w:p>
    <w:p w14:paraId="5EB749CE" w14:textId="77777777" w:rsidR="00286CDB" w:rsidRPr="00B138F3" w:rsidRDefault="005B3A59" w:rsidP="009366D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38973CC7" w14:textId="77777777" w:rsidR="00286CDB" w:rsidRPr="00B138F3" w:rsidRDefault="00286CDB" w:rsidP="009366D7">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D036913" w14:textId="77777777" w:rsidR="005B3A59" w:rsidRPr="00B138F3" w:rsidRDefault="005B3A59" w:rsidP="009366D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26E2BC05" w14:textId="77777777" w:rsidR="005B3A59" w:rsidRPr="00B138F3" w:rsidRDefault="002D4EEB" w:rsidP="009366D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57265B">
        <w:rPr>
          <w:rFonts w:ascii="GHEA Grapalat" w:eastAsiaTheme="minorHAnsi" w:hAnsi="GHEA Grapalat" w:cstheme="minorBidi"/>
          <w:lang w:val="hy-AM"/>
        </w:rPr>
        <w:t xml:space="preserve"> </w:t>
      </w:r>
      <w:r w:rsidR="0057265B" w:rsidRPr="0057265B">
        <w:rPr>
          <w:rFonts w:ascii="GHEA Grapalat" w:eastAsiaTheme="minorHAnsi" w:hAnsi="GHEA Grapalat" w:cstheme="minorBidi"/>
          <w:b/>
          <w:bCs/>
          <w:u w:val="single"/>
          <w:lang w:val="hy-AM"/>
        </w:rPr>
        <w:t>900015211429</w:t>
      </w:r>
      <w:r w:rsidR="0057265B">
        <w:rPr>
          <w:rFonts w:ascii="GHEA Grapalat" w:eastAsiaTheme="minorHAnsi" w:hAnsi="GHEA Grapalat" w:cstheme="minorBidi"/>
          <w:lang w:val="hy-AM"/>
        </w:rPr>
        <w:t xml:space="preserve"> </w:t>
      </w:r>
      <w:r w:rsidR="005B3A59" w:rsidRPr="00B138F3">
        <w:rPr>
          <w:rFonts w:ascii="GHEA Grapalat" w:eastAsiaTheme="minorHAnsi" w:hAnsi="GHEA Grapalat" w:cstheme="minorBidi"/>
        </w:rPr>
        <w:t>бенефициара.</w:t>
      </w:r>
    </w:p>
    <w:p w14:paraId="6353D58B" w14:textId="77777777" w:rsidR="005B3A59" w:rsidRPr="00B138F3" w:rsidRDefault="005B3A59" w:rsidP="009366D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8C1588">
        <w:rPr>
          <w:rFonts w:ascii="GHEA Grapalat" w:eastAsiaTheme="minorHAnsi" w:hAnsi="GHEA Grapalat" w:cstheme="minorBidi"/>
          <w:sz w:val="18"/>
          <w:szCs w:val="18"/>
        </w:rPr>
        <w:t>*</w:t>
      </w:r>
    </w:p>
    <w:p w14:paraId="22342B83" w14:textId="77777777" w:rsidR="005B3A59" w:rsidRPr="00B138F3" w:rsidRDefault="005B3A59" w:rsidP="009366D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675F74A" w14:textId="77777777" w:rsidR="005B3A59" w:rsidRPr="00B138F3" w:rsidRDefault="005B3A59" w:rsidP="009366D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69C9C4A"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1248485" w14:textId="77777777" w:rsidR="00EB1A78" w:rsidRPr="00F00F71" w:rsidRDefault="00EB1A78" w:rsidP="009366D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w:t>
      </w:r>
      <w:r w:rsidR="001B2AFD">
        <w:rPr>
          <w:rFonts w:ascii="GHEA Grapalat" w:eastAsiaTheme="minorHAnsi" w:hAnsi="GHEA Grapalat" w:cstheme="minorBidi"/>
        </w:rPr>
        <w:t>с момента выпуска и в силе</w:t>
      </w:r>
      <w:r w:rsidR="00E716C0">
        <w:rPr>
          <w:rFonts w:ascii="GHEA Grapalat" w:eastAsiaTheme="minorHAnsi" w:hAnsi="GHEA Grapalat" w:cstheme="minorBidi"/>
        </w:rPr>
        <w:t xml:space="preserve"> </w:t>
      </w:r>
      <w:r w:rsidRPr="00F00F71">
        <w:rPr>
          <w:rFonts w:ascii="GHEA Grapalat" w:eastAsiaTheme="minorHAnsi" w:hAnsi="GHEA Grapalat" w:cstheme="minorBidi"/>
        </w:rPr>
        <w:t>со дня вступления в силу договора N________________________ заключаемого  между  бенефициаром и</w:t>
      </w:r>
      <w:del w:id="18" w:author="Vardan" w:date="2023-07-06T22:43:00Z">
        <w:r w:rsidRPr="00F00F71" w:rsidDel="00E716C0">
          <w:rPr>
            <w:rFonts w:ascii="GHEA Grapalat" w:eastAsiaTheme="minorHAnsi" w:hAnsi="GHEA Grapalat" w:cstheme="minorBidi"/>
          </w:rPr>
          <w:delText xml:space="preserve"> </w:delText>
        </w:r>
      </w:del>
      <w:r w:rsidRPr="00F00F71">
        <w:rPr>
          <w:rFonts w:ascii="GHEA Grapalat" w:eastAsiaTheme="minorHAnsi" w:hAnsi="GHEA Grapalat" w:cstheme="minorBidi"/>
        </w:rPr>
        <w:t xml:space="preserve">    </w:t>
      </w:r>
    </w:p>
    <w:p w14:paraId="60FCC0A6" w14:textId="77777777" w:rsidR="00EB1A78" w:rsidRPr="00F00F71" w:rsidRDefault="00E716C0" w:rsidP="009366D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EB1A78" w:rsidRPr="00F00F71">
        <w:rPr>
          <w:rFonts w:ascii="GHEA Grapalat" w:eastAsiaTheme="minorHAnsi" w:hAnsi="GHEA Grapalat" w:cstheme="minorBidi"/>
          <w:sz w:val="18"/>
          <w:szCs w:val="18"/>
        </w:rPr>
        <w:t>номер заключаемого договара</w:t>
      </w:r>
    </w:p>
    <w:p w14:paraId="5B779471" w14:textId="77777777" w:rsidR="00EB1A78" w:rsidRPr="00F00F71" w:rsidRDefault="00EB1A78" w:rsidP="009366D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586A1B9" w14:textId="77777777" w:rsidR="00EB1A78" w:rsidRPr="00F00F71" w:rsidRDefault="00E716C0" w:rsidP="009366D7">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rPr>
        <w:t xml:space="preserve">принципалом </w:t>
      </w:r>
      <w:r w:rsidR="00EB1A78" w:rsidRPr="00F00F71">
        <w:rPr>
          <w:rFonts w:ascii="GHEA Grapalat" w:eastAsiaTheme="minorHAnsi" w:hAnsi="GHEA Grapalat" w:cstheme="minorBidi"/>
        </w:rPr>
        <w:t xml:space="preserve">и действует </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в</w:t>
      </w:r>
      <w:r w:rsidR="00EB1A78" w:rsidRPr="00F00F71">
        <w:rPr>
          <w:rFonts w:ascii="GHEA Grapalat" w:hAnsi="GHEA Grapalat"/>
        </w:rPr>
        <w:t>ключительно</w:t>
      </w:r>
      <w:r w:rsidR="00EB1A78" w:rsidRPr="00F00F71">
        <w:rPr>
          <w:rFonts w:ascii="GHEA Grapalat" w:eastAsiaTheme="minorHAnsi" w:hAnsi="GHEA Grapalat" w:cstheme="minorBidi"/>
        </w:rPr>
        <w:t xml:space="preserve"> до девяностого </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рабочего дня</w:t>
      </w:r>
      <w:r w:rsidR="00EB1A78" w:rsidRPr="00F00F71">
        <w:rPr>
          <w:rFonts w:ascii="GHEA Grapalat" w:eastAsiaTheme="minorHAnsi" w:hAnsi="GHEA Grapalat" w:cstheme="minorBidi"/>
          <w:lang w:val="hy-AM"/>
        </w:rPr>
        <w:t xml:space="preserve"> </w:t>
      </w:r>
      <w:r w:rsidR="00EB1A78" w:rsidRPr="00F00F71">
        <w:rPr>
          <w:rFonts w:ascii="GHEA Grapalat" w:eastAsiaTheme="minorHAnsi" w:hAnsi="GHEA Grapalat" w:cstheme="minorBidi"/>
        </w:rPr>
        <w:t xml:space="preserve">следующего за днем </w:t>
      </w:r>
      <w:r w:rsidR="00EB1A78" w:rsidRPr="00F00F71">
        <w:rPr>
          <w:rFonts w:ascii="GHEA Grapalat" w:eastAsiaTheme="minorHAnsi" w:hAnsi="GHEA Grapalat" w:cstheme="minorBidi"/>
          <w:lang w:val="hy-AM"/>
        </w:rPr>
        <w:t>-------------------------------------------------------</w:t>
      </w:r>
      <w:r w:rsidR="00EB1A78" w:rsidRPr="00F00F71">
        <w:rPr>
          <w:rFonts w:ascii="GHEA Grapalat" w:eastAsiaTheme="minorHAnsi" w:hAnsi="GHEA Grapalat" w:cstheme="minorBidi"/>
        </w:rPr>
        <w:t>------------------</w:t>
      </w:r>
      <w:r w:rsidR="00EB1A78" w:rsidRPr="00F00F71">
        <w:rPr>
          <w:rFonts w:ascii="GHEA Grapalat" w:eastAsiaTheme="minorHAnsi" w:hAnsi="GHEA Grapalat" w:cstheme="minorBidi"/>
          <w:lang w:val="hy-AM"/>
        </w:rPr>
        <w:t>----------</w:t>
      </w:r>
      <w:r>
        <w:rPr>
          <w:rFonts w:ascii="GHEA Grapalat" w:eastAsiaTheme="minorHAnsi" w:hAnsi="GHEA Grapalat" w:cstheme="minorBidi"/>
        </w:rPr>
        <w:t>-----------------------</w:t>
      </w:r>
      <w:r w:rsidR="00EB1A78" w:rsidRPr="00F00F71">
        <w:rPr>
          <w:rFonts w:eastAsiaTheme="minorHAnsi" w:cstheme="minorBidi"/>
        </w:rPr>
        <w:t xml:space="preserve"> </w:t>
      </w:r>
      <w:r w:rsidR="00EB1A78" w:rsidRPr="00F00F71">
        <w:rPr>
          <w:rFonts w:eastAsiaTheme="minorHAnsi" w:cstheme="minorBidi"/>
          <w:lang w:val="hy-AM"/>
        </w:rPr>
        <w:t>.</w:t>
      </w:r>
      <w:r w:rsidR="00EB1A78" w:rsidRPr="00F00F71">
        <w:rPr>
          <w:rFonts w:eastAsiaTheme="minorHAnsi" w:cstheme="minorBidi"/>
        </w:rPr>
        <w:t xml:space="preserve">                    </w:t>
      </w:r>
      <w:r>
        <w:rPr>
          <w:rFonts w:eastAsiaTheme="minorHAnsi" w:cstheme="minorBidi"/>
        </w:rPr>
        <w:t xml:space="preserve">                                  </w:t>
      </w:r>
      <w:r w:rsidR="00EB1A78" w:rsidRPr="00F00F71">
        <w:rPr>
          <w:rFonts w:ascii="GHEA Grapalat" w:hAnsi="GHEA Grapalat"/>
          <w:sz w:val="16"/>
          <w:szCs w:val="16"/>
        </w:rPr>
        <w:t>крайний   срок</w:t>
      </w:r>
      <w:r w:rsidR="00EB1A78" w:rsidRPr="00F00F71">
        <w:rPr>
          <w:rFonts w:ascii="GHEA Grapalat" w:eastAsiaTheme="minorHAnsi" w:hAnsi="GHEA Grapalat" w:cstheme="minorBidi"/>
          <w:sz w:val="16"/>
          <w:szCs w:val="16"/>
        </w:rPr>
        <w:t xml:space="preserve"> выполнения работ</w:t>
      </w:r>
      <w:r w:rsidR="00EB1A78" w:rsidRPr="00F00F71">
        <w:rPr>
          <w:rFonts w:ascii="GHEA Grapalat" w:hAnsi="GHEA Grapalat"/>
          <w:sz w:val="16"/>
          <w:szCs w:val="16"/>
        </w:rPr>
        <w:t>, предусмотренный заключаемым договором, включая гарантийный срок</w:t>
      </w:r>
    </w:p>
    <w:p w14:paraId="68F6F48C" w14:textId="4FBEEC96" w:rsidR="00E716C0" w:rsidRDefault="008269CF" w:rsidP="009366D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w:t>
      </w:r>
      <w:proofErr w:type="spellStart"/>
      <w:r w:rsidR="00D30539">
        <w:rPr>
          <w:rFonts w:ascii="GHEA Grapalat" w:eastAsiaTheme="minorHAnsi" w:hAnsi="GHEA Grapalat" w:cstheme="minorBidi"/>
          <w:b/>
          <w:bCs/>
          <w:u w:val="single"/>
          <w:lang w:val="en-US"/>
        </w:rPr>
        <w:t>gor</w:t>
      </w:r>
      <w:proofErr w:type="spellEnd"/>
      <w:r w:rsidR="00D30539" w:rsidRPr="00D30539">
        <w:rPr>
          <w:rFonts w:ascii="GHEA Grapalat" w:eastAsiaTheme="minorHAnsi" w:hAnsi="GHEA Grapalat" w:cstheme="minorBidi"/>
          <w:b/>
          <w:bCs/>
          <w:u w:val="single"/>
        </w:rPr>
        <w:t>.</w:t>
      </w:r>
      <w:proofErr w:type="spellStart"/>
      <w:r w:rsidR="00D30539">
        <w:rPr>
          <w:rFonts w:ascii="GHEA Grapalat" w:eastAsiaTheme="minorHAnsi" w:hAnsi="GHEA Grapalat" w:cstheme="minorBidi"/>
          <w:b/>
          <w:bCs/>
          <w:u w:val="single"/>
          <w:lang w:val="en-US"/>
        </w:rPr>
        <w:t>muradyan</w:t>
      </w:r>
      <w:proofErr w:type="spellEnd"/>
      <w:r w:rsidR="00D30539" w:rsidRPr="00D30539">
        <w:rPr>
          <w:rFonts w:ascii="GHEA Grapalat" w:eastAsiaTheme="minorHAnsi" w:hAnsi="GHEA Grapalat" w:cstheme="minorBidi"/>
          <w:b/>
          <w:bCs/>
          <w:u w:val="single"/>
        </w:rPr>
        <w:t>@</w:t>
      </w:r>
      <w:proofErr w:type="spellStart"/>
      <w:r w:rsidR="00D30539">
        <w:rPr>
          <w:rFonts w:ascii="GHEA Grapalat" w:eastAsiaTheme="minorHAnsi" w:hAnsi="GHEA Grapalat" w:cstheme="minorBidi"/>
          <w:b/>
          <w:bCs/>
          <w:u w:val="single"/>
          <w:lang w:val="en-US"/>
        </w:rPr>
        <w:t>yerevan</w:t>
      </w:r>
      <w:proofErr w:type="spellEnd"/>
      <w:r w:rsidR="00D30539" w:rsidRPr="00D30539">
        <w:rPr>
          <w:rFonts w:ascii="GHEA Grapalat" w:eastAsiaTheme="minorHAnsi" w:hAnsi="GHEA Grapalat" w:cstheme="minorBidi"/>
          <w:b/>
          <w:bCs/>
          <w:u w:val="single"/>
        </w:rPr>
        <w:t>.</w:t>
      </w:r>
      <w:r w:rsidR="00D30539">
        <w:rPr>
          <w:rFonts w:ascii="GHEA Grapalat" w:eastAsiaTheme="minorHAnsi" w:hAnsi="GHEA Grapalat" w:cstheme="minorBidi"/>
          <w:b/>
          <w:bCs/>
          <w:u w:val="single"/>
          <w:lang w:val="en-US"/>
        </w:rPr>
        <w:t>am</w:t>
      </w:r>
    </w:p>
    <w:p w14:paraId="65107D7E" w14:textId="77777777" w:rsidR="008269CF" w:rsidRPr="00F00F71" w:rsidRDefault="008269CF" w:rsidP="009366D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 xml:space="preserve">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4AB346C" w14:textId="77777777" w:rsidR="005B3A59" w:rsidRPr="00F00F71" w:rsidRDefault="005B3A59" w:rsidP="009366D7">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7706F16B"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lastRenderedPageBreak/>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60687C12" w14:textId="77777777" w:rsidR="00D273E6" w:rsidRPr="00B138F3" w:rsidRDefault="00D273E6"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36CB574" w14:textId="77777777" w:rsidR="005B3A59" w:rsidRPr="00B138F3" w:rsidRDefault="005B3A59" w:rsidP="009366D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C79E0BC" w14:textId="77777777" w:rsidR="005B3A59" w:rsidRPr="00B138F3" w:rsidRDefault="005B3A59" w:rsidP="009366D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AAF4B9D"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1F48C2C"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DB22810"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56B7AA81"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150CA6"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932AD3"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DEB76C"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02F6AC0"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61F0A4A" w14:textId="77777777" w:rsidR="005B3A59" w:rsidRPr="00B138F3" w:rsidRDefault="005B3A59" w:rsidP="009366D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FDA77C0" w14:textId="77777777" w:rsidR="005B3A59" w:rsidRPr="00B138F3" w:rsidRDefault="005B3A59" w:rsidP="009366D7">
      <w:pPr>
        <w:pStyle w:val="NormalWeb"/>
        <w:shd w:val="clear" w:color="auto" w:fill="FFFFFF"/>
        <w:spacing w:before="0" w:beforeAutospacing="0" w:after="0" w:afterAutospacing="0"/>
        <w:ind w:firstLine="375"/>
        <w:rPr>
          <w:rFonts w:ascii="GHEA Grapalat" w:eastAsiaTheme="minorHAnsi" w:hAnsi="GHEA Grapalat" w:cstheme="minorBidi"/>
        </w:rPr>
      </w:pPr>
    </w:p>
    <w:p w14:paraId="4B30C370" w14:textId="77777777" w:rsidR="005B3A59" w:rsidRPr="00B138F3" w:rsidRDefault="005B3A59" w:rsidP="009366D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C66C7E" w14:textId="77777777" w:rsidR="005B3A59" w:rsidRPr="00B138F3" w:rsidRDefault="005B3A59" w:rsidP="009366D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F3CD837"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C3FA9E5"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1658FF4"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hAnsi="GHEA Grapalat"/>
          <w:sz w:val="20"/>
          <w:szCs w:val="20"/>
        </w:rPr>
      </w:pPr>
    </w:p>
    <w:p w14:paraId="605074B5"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99A2158"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8FDDB6C"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D7AFC0"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67E39C9" w14:textId="77777777" w:rsidR="005B3A59" w:rsidRPr="00B138F3" w:rsidRDefault="005B3A59" w:rsidP="009366D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37B901E" w14:textId="77777777" w:rsidR="005B3A59" w:rsidRPr="00B138F3" w:rsidRDefault="005B3A59" w:rsidP="009366D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65475F0" w14:textId="77777777" w:rsidR="00F331AD" w:rsidRPr="002A4554" w:rsidRDefault="00F331AD" w:rsidP="009366D7">
      <w:pPr>
        <w:widowControl w:val="0"/>
        <w:jc w:val="right"/>
        <w:rPr>
          <w:rFonts w:ascii="GHEA Grapalat" w:hAnsi="GHEA Grapalat"/>
          <w:i/>
        </w:rPr>
      </w:pPr>
    </w:p>
    <w:p w14:paraId="613D4403" w14:textId="77777777" w:rsidR="00F331AD" w:rsidRPr="002A4554" w:rsidRDefault="00F331AD" w:rsidP="009366D7">
      <w:pPr>
        <w:widowControl w:val="0"/>
        <w:jc w:val="right"/>
        <w:rPr>
          <w:rFonts w:ascii="GHEA Grapalat" w:hAnsi="GHEA Grapalat"/>
          <w:i/>
        </w:rPr>
      </w:pPr>
    </w:p>
    <w:p w14:paraId="06672067" w14:textId="77777777" w:rsidR="00F331AD" w:rsidRPr="002A4554" w:rsidRDefault="00F331AD" w:rsidP="009366D7">
      <w:pPr>
        <w:widowControl w:val="0"/>
        <w:jc w:val="right"/>
        <w:rPr>
          <w:rFonts w:ascii="GHEA Grapalat" w:hAnsi="GHEA Grapalat"/>
          <w:i/>
        </w:rPr>
      </w:pPr>
    </w:p>
    <w:p w14:paraId="3D52C5D1" w14:textId="77777777" w:rsidR="00F331AD" w:rsidRPr="002A4554" w:rsidRDefault="00F331AD" w:rsidP="009366D7">
      <w:pPr>
        <w:widowControl w:val="0"/>
        <w:jc w:val="right"/>
        <w:rPr>
          <w:rFonts w:ascii="GHEA Grapalat" w:hAnsi="GHEA Grapalat"/>
          <w:i/>
        </w:rPr>
      </w:pPr>
    </w:p>
    <w:p w14:paraId="2B7BB7D2" w14:textId="77777777" w:rsidR="00F331AD" w:rsidRPr="00C2292B" w:rsidRDefault="00F331AD" w:rsidP="009366D7">
      <w:pPr>
        <w:widowControl w:val="0"/>
        <w:jc w:val="right"/>
        <w:rPr>
          <w:rFonts w:ascii="GHEA Grapalat" w:hAnsi="GHEA Grapalat"/>
          <w:i/>
        </w:rPr>
      </w:pPr>
    </w:p>
    <w:p w14:paraId="4447C569" w14:textId="77777777" w:rsidR="0057265B" w:rsidRDefault="0057265B" w:rsidP="009366D7">
      <w:pPr>
        <w:widowControl w:val="0"/>
        <w:jc w:val="right"/>
        <w:rPr>
          <w:rFonts w:ascii="GHEA Grapalat" w:hAnsi="GHEA Grapalat"/>
          <w:i/>
        </w:rPr>
      </w:pPr>
    </w:p>
    <w:p w14:paraId="106D29FC" w14:textId="77777777" w:rsidR="00FB1735" w:rsidRDefault="00FB1735" w:rsidP="009366D7">
      <w:pPr>
        <w:widowControl w:val="0"/>
        <w:jc w:val="right"/>
        <w:rPr>
          <w:rFonts w:ascii="GHEA Grapalat" w:hAnsi="GHEA Grapalat"/>
          <w:i/>
        </w:rPr>
      </w:pPr>
    </w:p>
    <w:p w14:paraId="46F05E0C" w14:textId="77777777" w:rsidR="00FB1735" w:rsidRDefault="00FB1735" w:rsidP="009366D7">
      <w:pPr>
        <w:widowControl w:val="0"/>
        <w:jc w:val="right"/>
        <w:rPr>
          <w:rFonts w:ascii="GHEA Grapalat" w:hAnsi="GHEA Grapalat"/>
          <w:i/>
        </w:rPr>
      </w:pPr>
    </w:p>
    <w:p w14:paraId="0E54C05D" w14:textId="77777777" w:rsidR="00FB1735" w:rsidRDefault="00FB1735" w:rsidP="009366D7">
      <w:pPr>
        <w:widowControl w:val="0"/>
        <w:jc w:val="right"/>
        <w:rPr>
          <w:rFonts w:ascii="GHEA Grapalat" w:hAnsi="GHEA Grapalat"/>
          <w:i/>
        </w:rPr>
      </w:pPr>
    </w:p>
    <w:p w14:paraId="646466A1" w14:textId="77777777" w:rsidR="00FB1735" w:rsidRPr="00C2292B" w:rsidRDefault="00FB1735" w:rsidP="009366D7">
      <w:pPr>
        <w:widowControl w:val="0"/>
        <w:jc w:val="right"/>
        <w:rPr>
          <w:rFonts w:ascii="GHEA Grapalat" w:hAnsi="GHEA Grapalat"/>
          <w:i/>
        </w:rPr>
      </w:pPr>
    </w:p>
    <w:p w14:paraId="7AC22D30" w14:textId="77777777" w:rsidR="0057265B" w:rsidRPr="00C2292B" w:rsidRDefault="0057265B" w:rsidP="009366D7">
      <w:pPr>
        <w:widowControl w:val="0"/>
        <w:jc w:val="right"/>
        <w:rPr>
          <w:rFonts w:ascii="GHEA Grapalat" w:hAnsi="GHEA Grapalat"/>
          <w:i/>
        </w:rPr>
      </w:pPr>
    </w:p>
    <w:p w14:paraId="24513DA4" w14:textId="77777777" w:rsidR="001928E4" w:rsidRDefault="001928E4" w:rsidP="009366D7">
      <w:pPr>
        <w:widowControl w:val="0"/>
        <w:jc w:val="right"/>
        <w:rPr>
          <w:rFonts w:ascii="GHEA Grapalat" w:hAnsi="GHEA Grapalat"/>
          <w:i/>
          <w:lang w:val="hy-AM"/>
        </w:rPr>
      </w:pPr>
    </w:p>
    <w:p w14:paraId="016B7576" w14:textId="77777777" w:rsidR="001928E4" w:rsidRDefault="001928E4" w:rsidP="009366D7">
      <w:pPr>
        <w:widowControl w:val="0"/>
        <w:jc w:val="right"/>
        <w:rPr>
          <w:rFonts w:ascii="GHEA Grapalat" w:hAnsi="GHEA Grapalat"/>
          <w:i/>
          <w:lang w:val="hy-AM"/>
        </w:rPr>
      </w:pPr>
    </w:p>
    <w:p w14:paraId="330B3430" w14:textId="77777777" w:rsidR="001928E4" w:rsidRDefault="001928E4" w:rsidP="009366D7">
      <w:pPr>
        <w:widowControl w:val="0"/>
        <w:jc w:val="right"/>
        <w:rPr>
          <w:rFonts w:ascii="GHEA Grapalat" w:hAnsi="GHEA Grapalat"/>
          <w:i/>
          <w:lang w:val="hy-AM"/>
        </w:rPr>
      </w:pPr>
    </w:p>
    <w:p w14:paraId="1129ED48" w14:textId="77777777" w:rsidR="001928E4" w:rsidRDefault="001928E4" w:rsidP="009366D7">
      <w:pPr>
        <w:widowControl w:val="0"/>
        <w:jc w:val="right"/>
        <w:rPr>
          <w:rFonts w:ascii="GHEA Grapalat" w:hAnsi="GHEA Grapalat"/>
          <w:i/>
          <w:lang w:val="hy-AM"/>
        </w:rPr>
      </w:pPr>
    </w:p>
    <w:p w14:paraId="3141E976" w14:textId="77777777" w:rsidR="001928E4" w:rsidRDefault="001928E4" w:rsidP="009366D7">
      <w:pPr>
        <w:widowControl w:val="0"/>
        <w:jc w:val="right"/>
        <w:rPr>
          <w:rFonts w:ascii="GHEA Grapalat" w:hAnsi="GHEA Grapalat"/>
          <w:i/>
          <w:lang w:val="hy-AM"/>
        </w:rPr>
      </w:pPr>
    </w:p>
    <w:p w14:paraId="2B00613F" w14:textId="77777777" w:rsidR="001928E4" w:rsidRDefault="001928E4" w:rsidP="009366D7">
      <w:pPr>
        <w:widowControl w:val="0"/>
        <w:jc w:val="right"/>
        <w:rPr>
          <w:rFonts w:ascii="GHEA Grapalat" w:hAnsi="GHEA Grapalat"/>
          <w:i/>
          <w:lang w:val="hy-AM"/>
        </w:rPr>
      </w:pPr>
    </w:p>
    <w:p w14:paraId="7A65A996" w14:textId="77777777" w:rsidR="00E86F31" w:rsidRDefault="00E86F31" w:rsidP="009366D7">
      <w:pPr>
        <w:widowControl w:val="0"/>
        <w:jc w:val="right"/>
        <w:rPr>
          <w:rFonts w:ascii="GHEA Grapalat" w:hAnsi="GHEA Grapalat"/>
          <w:i/>
        </w:rPr>
      </w:pPr>
    </w:p>
    <w:p w14:paraId="77873AF6" w14:textId="77777777" w:rsidR="00E86F31" w:rsidRDefault="00E86F31" w:rsidP="009366D7">
      <w:pPr>
        <w:widowControl w:val="0"/>
        <w:jc w:val="right"/>
        <w:rPr>
          <w:rFonts w:ascii="GHEA Grapalat" w:hAnsi="GHEA Grapalat"/>
          <w:i/>
        </w:rPr>
      </w:pPr>
    </w:p>
    <w:p w14:paraId="064C9090" w14:textId="2927D0EF" w:rsidR="00484E39" w:rsidRPr="00B138F3" w:rsidRDefault="00484E39" w:rsidP="009366D7">
      <w:pPr>
        <w:widowControl w:val="0"/>
        <w:jc w:val="right"/>
        <w:rPr>
          <w:rFonts w:ascii="GHEA Grapalat" w:hAnsi="GHEA Grapalat" w:cs="GHEA Grapalat"/>
          <w:i/>
        </w:rPr>
      </w:pPr>
      <w:r w:rsidRPr="00B138F3">
        <w:rPr>
          <w:rFonts w:ascii="GHEA Grapalat" w:hAnsi="GHEA Grapalat"/>
          <w:i/>
        </w:rPr>
        <w:t>Приложение № 5.1</w:t>
      </w:r>
    </w:p>
    <w:p w14:paraId="42529D2F" w14:textId="0A4D034B" w:rsidR="00484E39" w:rsidRPr="00B138F3" w:rsidRDefault="00484E39" w:rsidP="009366D7">
      <w:pPr>
        <w:widowControl w:val="0"/>
        <w:jc w:val="right"/>
        <w:rPr>
          <w:rFonts w:ascii="GHEA Grapalat" w:hAnsi="GHEA Grapalat" w:cs="GHEA Grapalat"/>
          <w:i/>
        </w:rPr>
      </w:pPr>
      <w:r w:rsidRPr="00B138F3">
        <w:rPr>
          <w:rFonts w:ascii="GHEA Grapalat" w:hAnsi="GHEA Grapalat"/>
          <w:i/>
        </w:rPr>
        <w:t xml:space="preserve">к Приглашению на </w:t>
      </w:r>
      <w:r w:rsidR="002248F2">
        <w:rPr>
          <w:rFonts w:ascii="GHEA Grapalat" w:hAnsi="GHEA Grapalat"/>
          <w:i/>
        </w:rPr>
        <w:t>открытый конкурс</w:t>
      </w:r>
      <w:r>
        <w:rPr>
          <w:rFonts w:ascii="GHEA Grapalat" w:hAnsi="GHEA Grapalat"/>
          <w:i/>
        </w:rPr>
        <w:br/>
        <w:t>под кодом "</w:t>
      </w:r>
      <w:r>
        <w:rPr>
          <w:rFonts w:ascii="GHEA Grapalat" w:hAnsi="GHEA Grapalat"/>
          <w:b/>
          <w:i/>
          <w:sz w:val="22"/>
          <w:szCs w:val="22"/>
        </w:rPr>
        <w:t xml:space="preserve">  </w:t>
      </w:r>
      <w:r w:rsidR="0084355D">
        <w:rPr>
          <w:rFonts w:ascii="GHEA Grapalat" w:hAnsi="GHEA Grapalat"/>
          <w:b/>
          <w:i/>
          <w:sz w:val="22"/>
          <w:szCs w:val="22"/>
        </w:rPr>
        <w:t>EQ-BMKhAshDzB-</w:t>
      </w:r>
      <w:r w:rsidR="00F93B5C">
        <w:rPr>
          <w:rFonts w:ascii="GHEA Grapalat" w:hAnsi="GHEA Grapalat"/>
          <w:b/>
          <w:i/>
          <w:sz w:val="22"/>
          <w:szCs w:val="22"/>
        </w:rPr>
        <w:t>26/1</w:t>
      </w:r>
      <w:r w:rsidRPr="00B138F3">
        <w:rPr>
          <w:rFonts w:ascii="GHEA Grapalat" w:hAnsi="GHEA Grapalat"/>
          <w:i/>
        </w:rPr>
        <w:t>"</w:t>
      </w:r>
      <w:r w:rsidRPr="00B138F3">
        <w:rPr>
          <w:rStyle w:val="FootnoteReference"/>
          <w:rFonts w:ascii="GHEA Grapalat" w:hAnsi="GHEA Grapalat"/>
          <w:i/>
        </w:rPr>
        <w:footnoteReference w:customMarkFollows="1" w:id="16"/>
        <w:t>*</w:t>
      </w:r>
    </w:p>
    <w:p w14:paraId="7664E8BD" w14:textId="77777777" w:rsidR="00484E39" w:rsidRPr="002A4554" w:rsidRDefault="00484E39" w:rsidP="009366D7">
      <w:pPr>
        <w:widowControl w:val="0"/>
        <w:jc w:val="center"/>
        <w:rPr>
          <w:rFonts w:ascii="GHEA Grapalat" w:hAnsi="GHEA Grapalat"/>
          <w:b/>
        </w:rPr>
      </w:pPr>
    </w:p>
    <w:p w14:paraId="1841A49B" w14:textId="77777777" w:rsidR="00484E39" w:rsidRPr="00B138F3" w:rsidRDefault="00484E39" w:rsidP="009366D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29549139" w14:textId="77777777" w:rsidR="00484E39" w:rsidRPr="00B138F3" w:rsidRDefault="00484E39" w:rsidP="009366D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84E39" w:rsidRPr="00B138F3" w14:paraId="364C564C" w14:textId="77777777" w:rsidTr="000A2C34">
        <w:tc>
          <w:tcPr>
            <w:tcW w:w="4786" w:type="dxa"/>
          </w:tcPr>
          <w:p w14:paraId="2C53F30D" w14:textId="77777777" w:rsidR="00484E39" w:rsidRPr="00B138F3" w:rsidRDefault="00484E39" w:rsidP="009366D7">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2BA00E2B" w14:textId="77777777" w:rsidR="00484E39" w:rsidRPr="00B138F3" w:rsidRDefault="00484E39" w:rsidP="009366D7">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14:paraId="299770CF" w14:textId="77777777" w:rsidR="00484E39" w:rsidRPr="00B138F3" w:rsidRDefault="00484E39" w:rsidP="009366D7">
      <w:pPr>
        <w:widowControl w:val="0"/>
        <w:rPr>
          <w:rFonts w:ascii="GHEA Grapalat" w:hAnsi="GHEA Grapalat" w:cs="GHEA Grapalat"/>
          <w:b/>
        </w:rPr>
      </w:pPr>
    </w:p>
    <w:p w14:paraId="31CF8ED1" w14:textId="77777777" w:rsidR="00484E39" w:rsidRPr="00B138F3" w:rsidRDefault="00484E39" w:rsidP="009366D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2A6A4B2" w14:textId="77777777" w:rsidR="00484E39" w:rsidRPr="00B138F3" w:rsidRDefault="00484E39" w:rsidP="009366D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E09000E" w14:textId="77777777" w:rsidR="00484E39" w:rsidRPr="00B138F3" w:rsidRDefault="00484E39" w:rsidP="009366D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A53E630" w14:textId="77777777" w:rsidR="00484E39" w:rsidRPr="00B138F3" w:rsidRDefault="00484E39" w:rsidP="009366D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FB2ACC3" w14:textId="77777777" w:rsidR="00484E39" w:rsidRPr="00B138F3" w:rsidRDefault="00484E39" w:rsidP="009366D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49A68D7" w14:textId="77777777" w:rsidR="00484E39" w:rsidRPr="00572A57" w:rsidRDefault="00484E39" w:rsidP="009366D7">
      <w:pPr>
        <w:widowControl w:val="0"/>
        <w:jc w:val="center"/>
        <w:rPr>
          <w:rFonts w:ascii="GHEA Grapalat" w:hAnsi="GHEA Grapalat"/>
          <w:b/>
        </w:rPr>
      </w:pPr>
    </w:p>
    <w:p w14:paraId="42B4DC31" w14:textId="77777777" w:rsidR="00484E39" w:rsidRPr="00B138F3" w:rsidRDefault="00484E39" w:rsidP="009366D7">
      <w:pPr>
        <w:widowControl w:val="0"/>
        <w:jc w:val="center"/>
        <w:rPr>
          <w:rFonts w:ascii="GHEA Grapalat" w:hAnsi="GHEA Grapalat" w:cs="GHEA Grapalat"/>
          <w:b/>
          <w:bCs/>
        </w:rPr>
      </w:pPr>
      <w:r w:rsidRPr="00B138F3">
        <w:rPr>
          <w:rFonts w:ascii="GHEA Grapalat" w:hAnsi="GHEA Grapalat"/>
          <w:b/>
        </w:rPr>
        <w:t>1. Предмет соглашения</w:t>
      </w:r>
    </w:p>
    <w:p w14:paraId="2F7026B5" w14:textId="77777777" w:rsidR="00484E39" w:rsidRPr="00B138F3" w:rsidRDefault="00484E39" w:rsidP="009366D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7C89BE99" w14:textId="77777777" w:rsidR="00484E39" w:rsidRPr="00B138F3" w:rsidRDefault="00484E39" w:rsidP="009366D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B61F369" w14:textId="77777777" w:rsidR="00484E39" w:rsidRPr="00B138F3" w:rsidRDefault="00484E39" w:rsidP="009366D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07C3D87E" w14:textId="77777777" w:rsidR="00484E39" w:rsidRPr="00B138F3" w:rsidRDefault="00484E39" w:rsidP="009366D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7F5508FA"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C46494A"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2F76A06F"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4F5823C"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99235AE"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9220DAE"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3A73B244" w14:textId="77777777" w:rsidR="00484E39" w:rsidRDefault="00484E39" w:rsidP="009366D7">
      <w:pPr>
        <w:widowControl w:val="0"/>
        <w:tabs>
          <w:tab w:val="left" w:pos="1134"/>
        </w:tabs>
        <w:ind w:firstLine="567"/>
        <w:jc w:val="both"/>
        <w:rPr>
          <w:rFonts w:ascii="GHEA Grapalat" w:hAnsi="GHEA Grapalat"/>
        </w:rPr>
      </w:pPr>
      <w:r w:rsidRPr="00B138F3">
        <w:rPr>
          <w:rFonts w:ascii="GHEA Grapalat" w:hAnsi="GHEA Grapalat"/>
        </w:rPr>
        <w:t>д)</w:t>
      </w:r>
      <w:r w:rsidRPr="00B138F3">
        <w:rPr>
          <w:rFonts w:ascii="GHEA Grapalat" w:hAnsi="GHEA Grapalat"/>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w:t>
      </w:r>
      <w:r>
        <w:rPr>
          <w:rFonts w:ascii="GHEA Grapalat" w:hAnsi="GHEA Grapalat"/>
        </w:rPr>
        <w:br w:type="page"/>
      </w:r>
    </w:p>
    <w:p w14:paraId="038A9D52"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lastRenderedPageBreak/>
        <w:t xml:space="preserve"> исполнения Требования. </w:t>
      </w:r>
    </w:p>
    <w:p w14:paraId="77C1F242"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677B2E7"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9173B89"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B53B4A9"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5469295"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F723A24" w14:textId="77777777" w:rsidR="00484E39" w:rsidRPr="00572A57" w:rsidRDefault="00484E39" w:rsidP="009366D7">
      <w:pPr>
        <w:widowControl w:val="0"/>
        <w:jc w:val="center"/>
        <w:rPr>
          <w:rFonts w:ascii="GHEA Grapalat" w:hAnsi="GHEA Grapalat"/>
          <w:b/>
        </w:rPr>
      </w:pPr>
    </w:p>
    <w:p w14:paraId="1C2D5305" w14:textId="77777777" w:rsidR="00484E39" w:rsidRPr="00572A57" w:rsidRDefault="00484E39" w:rsidP="009366D7">
      <w:pPr>
        <w:widowControl w:val="0"/>
        <w:jc w:val="center"/>
        <w:rPr>
          <w:rFonts w:ascii="GHEA Grapalat" w:hAnsi="GHEA Grapalat"/>
          <w:b/>
        </w:rPr>
      </w:pPr>
      <w:r w:rsidRPr="00B138F3">
        <w:rPr>
          <w:rFonts w:ascii="GHEA Grapalat" w:hAnsi="GHEA Grapalat"/>
          <w:b/>
        </w:rPr>
        <w:t>2. Иные условия</w:t>
      </w:r>
    </w:p>
    <w:p w14:paraId="11D6956D" w14:textId="77777777" w:rsidR="00484E39" w:rsidRPr="00572A57" w:rsidRDefault="00484E39" w:rsidP="009366D7">
      <w:pPr>
        <w:widowControl w:val="0"/>
        <w:jc w:val="center"/>
        <w:rPr>
          <w:rFonts w:ascii="GHEA Grapalat" w:hAnsi="GHEA Grapalat" w:cs="GHEA Grapalat"/>
          <w:b/>
          <w:bCs/>
        </w:rPr>
      </w:pPr>
    </w:p>
    <w:p w14:paraId="702F2952" w14:textId="77777777" w:rsidR="00484E39" w:rsidRPr="00B138F3" w:rsidRDefault="00484E39" w:rsidP="009366D7">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5C512DDE" w14:textId="77777777" w:rsidR="00484E39" w:rsidRPr="002A4554" w:rsidRDefault="00484E39" w:rsidP="009366D7">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15979E3" w14:textId="77777777" w:rsidR="00484E39" w:rsidRPr="00B138F3"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0A5C3F1" w14:textId="77777777" w:rsidR="00484E39" w:rsidRPr="00B138F3" w:rsidDel="00A13215" w:rsidRDefault="00484E39" w:rsidP="009366D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25AE386" w14:textId="77777777" w:rsidR="00484E39" w:rsidRPr="00B138F3" w:rsidRDefault="00484E39" w:rsidP="009366D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3D73F87" w14:textId="77777777" w:rsidR="00484E39" w:rsidRPr="00B138F3" w:rsidRDefault="00484E39" w:rsidP="009366D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23AD1290" w14:textId="77777777" w:rsidR="00484E39" w:rsidRPr="00B138F3" w:rsidRDefault="00484E39" w:rsidP="009366D7">
      <w:pPr>
        <w:widowControl w:val="0"/>
        <w:jc w:val="both"/>
        <w:rPr>
          <w:rFonts w:ascii="GHEA Grapalat" w:hAnsi="GHEA Grapalat"/>
        </w:rPr>
      </w:pPr>
      <w:r w:rsidRPr="00B138F3">
        <w:rPr>
          <w:rFonts w:ascii="GHEA Grapalat" w:hAnsi="GHEA Grapalat"/>
        </w:rPr>
        <w:t>_______________________________________</w:t>
      </w:r>
    </w:p>
    <w:p w14:paraId="41ADD3BD" w14:textId="77777777" w:rsidR="00484E39" w:rsidRPr="00B138F3" w:rsidRDefault="00484E39" w:rsidP="009366D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44A0C0B1" w14:textId="77777777" w:rsidR="00484E39" w:rsidRPr="00B138F3" w:rsidRDefault="00484E39" w:rsidP="009366D7">
      <w:pPr>
        <w:widowControl w:val="0"/>
        <w:jc w:val="both"/>
        <w:rPr>
          <w:rFonts w:ascii="GHEA Grapalat" w:hAnsi="GHEA Grapalat"/>
        </w:rPr>
      </w:pPr>
      <w:r w:rsidRPr="00B138F3">
        <w:rPr>
          <w:rFonts w:ascii="GHEA Grapalat" w:hAnsi="GHEA Grapalat"/>
        </w:rPr>
        <w:t>_______________________________________</w:t>
      </w:r>
    </w:p>
    <w:p w14:paraId="660D27A1" w14:textId="77777777" w:rsidR="00484E39" w:rsidRPr="00B138F3" w:rsidRDefault="00484E39" w:rsidP="009366D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21B649D2" w14:textId="77777777" w:rsidR="00484E39" w:rsidRPr="00B138F3" w:rsidRDefault="00484E39" w:rsidP="009366D7">
      <w:pPr>
        <w:widowControl w:val="0"/>
        <w:jc w:val="both"/>
        <w:rPr>
          <w:rFonts w:ascii="GHEA Grapalat" w:hAnsi="GHEA Grapalat"/>
        </w:rPr>
      </w:pPr>
      <w:r w:rsidRPr="00B138F3">
        <w:rPr>
          <w:rFonts w:ascii="GHEA Grapalat" w:hAnsi="GHEA Grapalat"/>
        </w:rPr>
        <w:t>_______________________________________</w:t>
      </w:r>
    </w:p>
    <w:p w14:paraId="693ABA34" w14:textId="77777777" w:rsidR="00484E39" w:rsidRPr="00B138F3" w:rsidRDefault="00484E39" w:rsidP="009366D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D065095" w14:textId="77777777" w:rsidR="00484E39" w:rsidRPr="00B138F3" w:rsidRDefault="00484E39" w:rsidP="009366D7">
      <w:pPr>
        <w:widowControl w:val="0"/>
        <w:jc w:val="both"/>
        <w:rPr>
          <w:rFonts w:ascii="GHEA Grapalat" w:hAnsi="GHEA Grapalat"/>
        </w:rPr>
      </w:pPr>
      <w:r w:rsidRPr="00B138F3">
        <w:rPr>
          <w:rFonts w:ascii="GHEA Grapalat" w:hAnsi="GHEA Grapalat"/>
        </w:rPr>
        <w:t>_______________________________________</w:t>
      </w:r>
    </w:p>
    <w:p w14:paraId="464E28FD" w14:textId="77777777" w:rsidR="00484E39" w:rsidRPr="00B138F3" w:rsidRDefault="00484E39" w:rsidP="009366D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F8748FA" w14:textId="77777777" w:rsidR="00484E39" w:rsidRPr="00B138F3" w:rsidRDefault="00484E39" w:rsidP="009366D7">
      <w:pPr>
        <w:widowControl w:val="0"/>
        <w:jc w:val="both"/>
        <w:rPr>
          <w:rFonts w:ascii="GHEA Grapalat" w:hAnsi="GHEA Grapalat"/>
        </w:rPr>
      </w:pPr>
      <w:r w:rsidRPr="00B138F3">
        <w:rPr>
          <w:rFonts w:ascii="GHEA Grapalat" w:hAnsi="GHEA Grapalat"/>
        </w:rPr>
        <w:t>_______________________________________</w:t>
      </w:r>
    </w:p>
    <w:p w14:paraId="44077B35" w14:textId="77777777" w:rsidR="00484E39" w:rsidRPr="00B138F3" w:rsidRDefault="00484E39" w:rsidP="009366D7">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E0E78AB" w14:textId="77777777" w:rsidR="00484E39" w:rsidRPr="00B138F3" w:rsidRDefault="00484E39" w:rsidP="009366D7">
      <w:pPr>
        <w:widowControl w:val="0"/>
        <w:jc w:val="both"/>
        <w:rPr>
          <w:rFonts w:ascii="GHEA Grapalat" w:hAnsi="GHEA Grapalat"/>
        </w:rPr>
      </w:pPr>
      <w:r w:rsidRPr="00B138F3">
        <w:rPr>
          <w:rFonts w:ascii="GHEA Grapalat" w:hAnsi="GHEA Grapalat"/>
        </w:rPr>
        <w:t>_______________________________________</w:t>
      </w:r>
    </w:p>
    <w:p w14:paraId="3C381ED9" w14:textId="77777777" w:rsidR="00484E39" w:rsidRPr="00B138F3" w:rsidRDefault="00484E39" w:rsidP="009366D7">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00445DF" w14:textId="77777777" w:rsidR="00484E39" w:rsidRPr="00B138F3" w:rsidRDefault="00484E39" w:rsidP="009366D7">
      <w:pPr>
        <w:widowControl w:val="0"/>
        <w:rPr>
          <w:rFonts w:ascii="GHEA Grapalat" w:hAnsi="GHEA Grapalat"/>
        </w:rPr>
      </w:pPr>
      <w:r w:rsidRPr="00B138F3">
        <w:rPr>
          <w:rFonts w:ascii="GHEA Grapalat" w:hAnsi="GHEA Grapalat"/>
        </w:rPr>
        <w:t>День/месяц/год                                                                                    М. П.</w:t>
      </w:r>
    </w:p>
    <w:p w14:paraId="4EF94A16" w14:textId="77777777" w:rsidR="00484E39" w:rsidRPr="00B138F3" w:rsidRDefault="00484E39" w:rsidP="009366D7">
      <w:pPr>
        <w:widowControl w:val="0"/>
        <w:jc w:val="center"/>
        <w:rPr>
          <w:rFonts w:ascii="GHEA Grapalat" w:hAnsi="GHEA Grapalat" w:cs="Sylfaen"/>
        </w:rPr>
      </w:pPr>
    </w:p>
    <w:p w14:paraId="4C9C122C" w14:textId="77777777" w:rsidR="00484E39" w:rsidRPr="00B138F3" w:rsidRDefault="00484E39" w:rsidP="009366D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A71F635" w14:textId="77777777" w:rsidR="00484E39" w:rsidRPr="00B138F3" w:rsidRDefault="00484E39" w:rsidP="009366D7">
      <w:pPr>
        <w:rPr>
          <w:rFonts w:ascii="GHEA Grapalat" w:hAnsi="GHEA Grapalat" w:cs="Sylfaen"/>
        </w:rPr>
      </w:pPr>
      <w:r w:rsidRPr="00B138F3">
        <w:rPr>
          <w:rFonts w:ascii="GHEA Grapalat" w:hAnsi="GHEA Grapalat" w:cs="Sylfaen"/>
        </w:rPr>
        <w:br w:type="page"/>
      </w:r>
    </w:p>
    <w:tbl>
      <w:tblPr>
        <w:tblpPr w:leftFromText="180" w:rightFromText="180" w:vertAnchor="page" w:horzAnchor="margin" w:tblpXSpec="center" w:tblpY="1"/>
        <w:tblW w:w="10980" w:type="dxa"/>
        <w:tblLook w:val="0000" w:firstRow="0" w:lastRow="0" w:firstColumn="0" w:lastColumn="0" w:noHBand="0" w:noVBand="0"/>
      </w:tblPr>
      <w:tblGrid>
        <w:gridCol w:w="5616"/>
        <w:gridCol w:w="5364"/>
      </w:tblGrid>
      <w:tr w:rsidR="00484E39" w:rsidRPr="00B138F3" w14:paraId="730A06BD" w14:textId="77777777" w:rsidTr="000A2C34">
        <w:trPr>
          <w:trHeight w:val="296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F0907" w14:textId="77777777" w:rsidR="00484E39" w:rsidRPr="00B138F3" w:rsidRDefault="00484E39" w:rsidP="009366D7">
            <w:pPr>
              <w:widowControl w:val="0"/>
              <w:tabs>
                <w:tab w:val="left" w:pos="3402"/>
              </w:tabs>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484E39" w:rsidRPr="00B138F3" w14:paraId="4E75B25C" w14:textId="77777777" w:rsidTr="000A2C3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B17F83" w14:textId="77777777" w:rsidR="00484E39" w:rsidRPr="00B138F3" w:rsidRDefault="00484E39" w:rsidP="009366D7">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484E39" w:rsidRPr="00B138F3" w14:paraId="35612E29" w14:textId="77777777" w:rsidTr="000A2C3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8513C" w14:textId="77777777" w:rsidR="00484E39" w:rsidRPr="00B138F3" w:rsidRDefault="00484E39" w:rsidP="009366D7">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484E39" w:rsidRPr="00B138F3" w14:paraId="38F8B0A8" w14:textId="77777777" w:rsidTr="000A2C3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3499AF" w14:textId="77777777" w:rsidR="00484E39" w:rsidRPr="00B138F3" w:rsidRDefault="00484E39" w:rsidP="009366D7">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484E39" w:rsidRPr="00B138F3" w14:paraId="40C169F2" w14:textId="77777777" w:rsidTr="000A2C3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9DEE08" w14:textId="77777777" w:rsidR="00484E39" w:rsidRPr="00B138F3" w:rsidRDefault="00484E39" w:rsidP="009366D7">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484E39" w:rsidRPr="00B138F3" w14:paraId="3DC14E08" w14:textId="77777777" w:rsidTr="000A2C3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0A35DD" w14:textId="77777777" w:rsidR="00484E39" w:rsidRPr="00B138F3" w:rsidRDefault="00484E39" w:rsidP="009366D7">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484E39" w:rsidRPr="00B138F3" w14:paraId="67546E7E" w14:textId="77777777" w:rsidTr="000A2C3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DB4E37" w14:textId="77777777" w:rsidR="00484E39" w:rsidRPr="00B138F3" w:rsidRDefault="00484E39" w:rsidP="009366D7">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484E39" w:rsidRPr="00B138F3" w14:paraId="365A89C6" w14:textId="77777777" w:rsidTr="000A2C3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FC1CC" w14:textId="77777777" w:rsidR="00484E39" w:rsidRPr="00B138F3" w:rsidRDefault="00484E39" w:rsidP="009366D7">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84E39" w:rsidRPr="00036B4C" w14:paraId="03590778" w14:textId="77777777" w:rsidTr="000A2C3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644287" w14:textId="77777777" w:rsidR="00484E39" w:rsidRPr="00036B4C" w:rsidRDefault="00484E39" w:rsidP="009366D7">
            <w:pPr>
              <w:widowControl w:val="0"/>
              <w:tabs>
                <w:tab w:val="left" w:pos="855"/>
              </w:tabs>
              <w:ind w:left="360"/>
              <w:rPr>
                <w:rFonts w:ascii="GHEA Grapalat" w:hAnsi="GHEA Grapalat"/>
                <w:b/>
              </w:rPr>
            </w:pPr>
            <w:r w:rsidRPr="00B138F3">
              <w:rPr>
                <w:rFonts w:ascii="GHEA Grapalat" w:hAnsi="GHEA Grapalat"/>
              </w:rPr>
              <w:t>9.</w:t>
            </w:r>
            <w:r w:rsidRPr="00B138F3">
              <w:rPr>
                <w:rFonts w:ascii="GHEA Grapalat" w:hAnsi="GHEA Grapalat"/>
              </w:rPr>
              <w:tab/>
              <w:t>Наименование, или имя, фамилия бенефициара:</w:t>
            </w:r>
            <w:r w:rsidRPr="00265DA9">
              <w:rPr>
                <w:rFonts w:ascii="GHEA Grapalat" w:hAnsi="GHEA Grapalat"/>
                <w:b/>
              </w:rPr>
              <w:t xml:space="preserve"> Мэрия Еревана</w:t>
            </w:r>
          </w:p>
        </w:tc>
      </w:tr>
      <w:tr w:rsidR="00484E39" w:rsidRPr="00B138F3" w14:paraId="16212325" w14:textId="77777777" w:rsidTr="000A2C3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803295" w14:textId="77777777" w:rsidR="00484E39" w:rsidRPr="00B138F3" w:rsidRDefault="00484E39" w:rsidP="009366D7">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84E39" w:rsidRPr="002B3386" w14:paraId="1E1319AD" w14:textId="77777777" w:rsidTr="000A2C3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4E11F2" w14:textId="77777777" w:rsidR="00484E39" w:rsidRPr="002B3386" w:rsidRDefault="00484E39" w:rsidP="009366D7">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036B4C">
              <w:rPr>
                <w:rFonts w:ascii="GHEA Grapalat" w:hAnsi="GHEA Grapalat"/>
                <w:b/>
                <w:sz w:val="20"/>
                <w:szCs w:val="20"/>
                <w:lang w:val="hy-AM"/>
              </w:rPr>
              <w:t>02593108</w:t>
            </w:r>
          </w:p>
        </w:tc>
      </w:tr>
      <w:tr w:rsidR="00484E39" w:rsidRPr="00DF4896" w14:paraId="1600CD07" w14:textId="77777777" w:rsidTr="000A2C3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CCD47E" w14:textId="77777777" w:rsidR="00484E39" w:rsidRPr="00DF4896" w:rsidRDefault="00484E39" w:rsidP="009366D7">
            <w:pPr>
              <w:widowControl w:val="0"/>
              <w:tabs>
                <w:tab w:val="left" w:pos="855"/>
              </w:tabs>
              <w:ind w:left="360"/>
              <w:rPr>
                <w:rFonts w:ascii="GHEA Grapalat" w:hAnsi="GHEA Grapalat"/>
              </w:rPr>
            </w:pPr>
            <w:r w:rsidRPr="00DF4896">
              <w:rPr>
                <w:rFonts w:ascii="GHEA Grapalat" w:hAnsi="GHEA Grapalat"/>
              </w:rPr>
              <w:t>12.</w:t>
            </w:r>
            <w:r w:rsidRPr="00DF4896">
              <w:rPr>
                <w:rFonts w:ascii="GHEA Grapalat" w:hAnsi="GHEA Grapalat"/>
              </w:rPr>
              <w:tab/>
              <w:t>Обслуживающая бенефициара Финансовая организация (банк):</w:t>
            </w:r>
            <w:r w:rsidRPr="00F53462">
              <w:rPr>
                <w:rFonts w:ascii="GHEA Grapalat" w:hAnsi="GHEA Grapalat"/>
              </w:rPr>
              <w:t xml:space="preserve"> </w:t>
            </w:r>
            <w:r w:rsidRPr="00036B4C">
              <w:rPr>
                <w:rFonts w:ascii="GHEA Grapalat" w:hAnsi="GHEA Grapalat"/>
                <w:b/>
              </w:rPr>
              <w:t>Центральное казначейство</w:t>
            </w:r>
          </w:p>
        </w:tc>
      </w:tr>
      <w:tr w:rsidR="00484E39" w:rsidRPr="002B3386" w14:paraId="4C40F292" w14:textId="77777777" w:rsidTr="000A2C3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C6448F" w14:textId="77777777" w:rsidR="00484E39" w:rsidRPr="002B3386" w:rsidRDefault="00484E39" w:rsidP="009366D7">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036B4C">
              <w:rPr>
                <w:rFonts w:ascii="GHEA Grapalat" w:hAnsi="GHEA Grapalat" w:cs="Arial"/>
                <w:b/>
                <w:sz w:val="20"/>
                <w:szCs w:val="20"/>
                <w:lang w:val="hy-AM"/>
              </w:rPr>
              <w:t>900015211429</w:t>
            </w:r>
          </w:p>
        </w:tc>
      </w:tr>
      <w:tr w:rsidR="00484E39" w:rsidRPr="00B138F3" w14:paraId="009F7FEE" w14:textId="77777777" w:rsidTr="000A2C3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6B5F5" w14:textId="77777777" w:rsidR="00484E39" w:rsidRPr="00B138F3" w:rsidRDefault="00484E39" w:rsidP="009366D7">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484E39" w:rsidRPr="00B138F3" w14:paraId="25AE69F8" w14:textId="77777777" w:rsidTr="000A2C3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FB6DC2" w14:textId="77777777" w:rsidR="00484E39" w:rsidRPr="00B138F3" w:rsidRDefault="00484E39" w:rsidP="009366D7">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84E39" w:rsidRPr="002A0EDE" w14:paraId="180B3187" w14:textId="77777777" w:rsidTr="000A2C3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2420CD" w14:textId="77777777" w:rsidR="00484E39" w:rsidRPr="002A0EDE" w:rsidRDefault="00484E39" w:rsidP="009366D7">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Pr="002A0EDE">
              <w:rPr>
                <w:rFonts w:ascii="GHEA Grapalat" w:hAnsi="GHEA Grapalat"/>
              </w:rPr>
              <w:t xml:space="preserve"> </w:t>
            </w:r>
            <w:r>
              <w:rPr>
                <w:rFonts w:ascii="GHEA Grapalat" w:hAnsi="GHEA Grapalat"/>
              </w:rPr>
              <w:t>Арм драм</w:t>
            </w:r>
          </w:p>
        </w:tc>
      </w:tr>
      <w:tr w:rsidR="00484E39" w:rsidRPr="00B138F3" w14:paraId="0E90C5D6" w14:textId="77777777" w:rsidTr="000A2C3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77CA19" w14:textId="77777777" w:rsidR="00484E39" w:rsidRPr="00B138F3" w:rsidRDefault="00484E39" w:rsidP="009366D7">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484E39" w:rsidRPr="00B138F3" w14:paraId="6F1DC823" w14:textId="77777777" w:rsidTr="000A2C34">
        <w:trPr>
          <w:trHeight w:val="424"/>
        </w:trPr>
        <w:tc>
          <w:tcPr>
            <w:tcW w:w="10980" w:type="dxa"/>
            <w:gridSpan w:val="2"/>
            <w:tcBorders>
              <w:top w:val="single" w:sz="4" w:space="0" w:color="auto"/>
              <w:left w:val="single" w:sz="4" w:space="0" w:color="auto"/>
              <w:right w:val="single" w:sz="4" w:space="0" w:color="000000"/>
            </w:tcBorders>
            <w:noWrap/>
            <w:vAlign w:val="bottom"/>
          </w:tcPr>
          <w:p w14:paraId="63026D08" w14:textId="2E3A809D" w:rsidR="00484E39" w:rsidRPr="00484E39" w:rsidRDefault="00484E39" w:rsidP="009366D7">
            <w:pPr>
              <w:widowControl w:val="0"/>
              <w:tabs>
                <w:tab w:val="left" w:pos="855"/>
              </w:tabs>
              <w:ind w:left="360"/>
              <w:rPr>
                <w:rFonts w:ascii="GHEA Grapalat" w:hAnsi="GHEA Grapalat"/>
                <w:lang w:val="hy-AM"/>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ascii="GHEA Grapalat" w:hAnsi="GHEA Grapalat"/>
              </w:rPr>
              <w:t xml:space="preserve"> </w:t>
            </w:r>
            <w:r>
              <w:rPr>
                <w:rFonts w:ascii="GHEA Grapalat" w:hAnsi="GHEA Grapalat"/>
              </w:rPr>
              <w:br/>
            </w:r>
            <w:r>
              <w:rPr>
                <w:rFonts w:ascii="GHEA Grapalat" w:hAnsi="GHEA Grapalat"/>
                <w:b/>
                <w:i/>
                <w:sz w:val="22"/>
                <w:szCs w:val="22"/>
              </w:rPr>
              <w:t xml:space="preserve">  </w:t>
            </w:r>
            <w:r w:rsidR="0084355D">
              <w:rPr>
                <w:rFonts w:ascii="GHEA Grapalat" w:hAnsi="GHEA Grapalat"/>
                <w:b/>
                <w:i/>
                <w:sz w:val="22"/>
                <w:szCs w:val="22"/>
              </w:rPr>
              <w:t>EQ-BMKhAshDzB-</w:t>
            </w:r>
            <w:r w:rsidR="00F93B5C">
              <w:rPr>
                <w:rFonts w:ascii="GHEA Grapalat" w:hAnsi="GHEA Grapalat"/>
                <w:b/>
                <w:i/>
                <w:sz w:val="22"/>
                <w:szCs w:val="22"/>
              </w:rPr>
              <w:t>26/1</w:t>
            </w:r>
          </w:p>
        </w:tc>
      </w:tr>
      <w:tr w:rsidR="00484E39" w:rsidRPr="00B138F3" w14:paraId="143A8EBB" w14:textId="77777777" w:rsidTr="000A2C3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93C6B2" w14:textId="77777777" w:rsidR="00484E39" w:rsidRPr="00B138F3" w:rsidRDefault="00484E39" w:rsidP="009366D7">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484E39" w:rsidRPr="00B138F3" w14:paraId="154108E5" w14:textId="77777777" w:rsidTr="000A2C3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25D46" w14:textId="77777777" w:rsidR="00484E39" w:rsidRPr="00B138F3" w:rsidRDefault="00484E39" w:rsidP="009366D7">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484E39" w:rsidRPr="00B138F3" w14:paraId="3D6DC250" w14:textId="77777777" w:rsidTr="000A2C34">
        <w:trPr>
          <w:trHeight w:val="2194"/>
        </w:trPr>
        <w:tc>
          <w:tcPr>
            <w:tcW w:w="5616" w:type="dxa"/>
            <w:tcBorders>
              <w:top w:val="nil"/>
              <w:left w:val="single" w:sz="4" w:space="0" w:color="auto"/>
              <w:bottom w:val="single" w:sz="4" w:space="0" w:color="auto"/>
              <w:right w:val="single" w:sz="4" w:space="0" w:color="auto"/>
            </w:tcBorders>
            <w:noWrap/>
            <w:vAlign w:val="bottom"/>
          </w:tcPr>
          <w:p w14:paraId="7AFEF116" w14:textId="77777777" w:rsidR="00484E39" w:rsidRPr="00B138F3" w:rsidRDefault="00484E39" w:rsidP="009366D7">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173C62A" w14:textId="77777777" w:rsidR="00484E39" w:rsidRPr="00B138F3" w:rsidRDefault="00484E39" w:rsidP="009366D7">
            <w:pPr>
              <w:widowControl w:val="0"/>
              <w:rPr>
                <w:rFonts w:ascii="GHEA Grapalat" w:hAnsi="GHEA Grapalat" w:cs="Sylfaen"/>
              </w:rPr>
            </w:pPr>
          </w:p>
          <w:p w14:paraId="718605C2" w14:textId="77777777" w:rsidR="00484E39" w:rsidRPr="00B138F3" w:rsidRDefault="00484E39" w:rsidP="009366D7">
            <w:pPr>
              <w:widowControl w:val="0"/>
              <w:jc w:val="right"/>
              <w:rPr>
                <w:rFonts w:ascii="GHEA Grapalat" w:hAnsi="GHEA Grapalat" w:cs="Tahoma"/>
              </w:rPr>
            </w:pPr>
            <w:r w:rsidRPr="00B138F3">
              <w:rPr>
                <w:rFonts w:ascii="GHEA Grapalat" w:hAnsi="GHEA Grapalat"/>
              </w:rPr>
              <w:t>/____________________/</w:t>
            </w:r>
          </w:p>
          <w:p w14:paraId="3D97CEC6" w14:textId="77777777" w:rsidR="00484E39" w:rsidRPr="00B138F3" w:rsidRDefault="00484E39" w:rsidP="009366D7">
            <w:pPr>
              <w:widowControl w:val="0"/>
              <w:rPr>
                <w:rFonts w:ascii="GHEA Grapalat" w:hAnsi="GHEA Grapalat" w:cs="Sylfaen"/>
              </w:rPr>
            </w:pPr>
          </w:p>
          <w:p w14:paraId="03E45FF8" w14:textId="77777777" w:rsidR="00484E39" w:rsidRPr="00B138F3" w:rsidRDefault="00484E39" w:rsidP="009366D7">
            <w:pPr>
              <w:widowControl w:val="0"/>
              <w:jc w:val="right"/>
              <w:rPr>
                <w:rFonts w:ascii="GHEA Grapalat" w:hAnsi="GHEA Grapalat" w:cs="Sylfaen"/>
              </w:rPr>
            </w:pPr>
            <w:r w:rsidRPr="00B138F3">
              <w:rPr>
                <w:rFonts w:ascii="GHEA Grapalat" w:hAnsi="GHEA Grapalat"/>
              </w:rPr>
              <w:t>/____________________/</w:t>
            </w:r>
          </w:p>
          <w:p w14:paraId="6B425EFE" w14:textId="77777777" w:rsidR="00484E39" w:rsidRPr="00B138F3" w:rsidRDefault="00484E39" w:rsidP="009366D7">
            <w:pPr>
              <w:widowControl w:val="0"/>
              <w:rPr>
                <w:rFonts w:ascii="GHEA Grapalat" w:hAnsi="GHEA Grapalat" w:cs="Sylfaen"/>
              </w:rPr>
            </w:pPr>
          </w:p>
          <w:p w14:paraId="6C43356D" w14:textId="77777777" w:rsidR="00484E39" w:rsidRPr="00B138F3" w:rsidRDefault="00484E39" w:rsidP="009366D7">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696579E0" w14:textId="77777777" w:rsidR="00484E39" w:rsidRPr="00B138F3" w:rsidRDefault="00484E39" w:rsidP="009366D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5017A23" w14:textId="77777777" w:rsidR="00484E39" w:rsidRPr="00B138F3" w:rsidRDefault="00484E39" w:rsidP="009366D7">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4B782E8" w14:textId="77777777" w:rsidR="00484E39" w:rsidRPr="00B138F3" w:rsidRDefault="00484E39" w:rsidP="009366D7">
            <w:pPr>
              <w:widowControl w:val="0"/>
              <w:rPr>
                <w:rFonts w:ascii="GHEA Grapalat" w:hAnsi="GHEA Grapalat" w:cs="Sylfaen"/>
              </w:rPr>
            </w:pPr>
          </w:p>
          <w:p w14:paraId="1F25D13B" w14:textId="77777777" w:rsidR="00484E39" w:rsidRPr="00B138F3" w:rsidRDefault="00484E39" w:rsidP="009366D7">
            <w:pPr>
              <w:widowControl w:val="0"/>
              <w:jc w:val="right"/>
              <w:rPr>
                <w:rFonts w:ascii="GHEA Grapalat" w:hAnsi="GHEA Grapalat" w:cs="Sylfaen"/>
              </w:rPr>
            </w:pPr>
            <w:r w:rsidRPr="00B138F3">
              <w:rPr>
                <w:rFonts w:ascii="GHEA Grapalat" w:hAnsi="GHEA Grapalat"/>
              </w:rPr>
              <w:t>/____________________/</w:t>
            </w:r>
          </w:p>
          <w:p w14:paraId="08D87AD6" w14:textId="77777777" w:rsidR="00484E39" w:rsidRPr="00B138F3" w:rsidRDefault="00484E39" w:rsidP="009366D7">
            <w:pPr>
              <w:widowControl w:val="0"/>
              <w:jc w:val="right"/>
              <w:rPr>
                <w:rFonts w:ascii="GHEA Grapalat" w:hAnsi="GHEA Grapalat" w:cs="Tahoma"/>
              </w:rPr>
            </w:pPr>
          </w:p>
          <w:p w14:paraId="73ED1245" w14:textId="77777777" w:rsidR="00484E39" w:rsidRPr="00B138F3" w:rsidRDefault="00484E39" w:rsidP="009366D7">
            <w:pPr>
              <w:widowControl w:val="0"/>
              <w:jc w:val="right"/>
              <w:rPr>
                <w:rFonts w:ascii="GHEA Grapalat" w:hAnsi="GHEA Grapalat" w:cs="Sylfaen"/>
              </w:rPr>
            </w:pPr>
            <w:r w:rsidRPr="00B138F3">
              <w:rPr>
                <w:rFonts w:ascii="GHEA Grapalat" w:hAnsi="GHEA Grapalat"/>
              </w:rPr>
              <w:t>/____________________/</w:t>
            </w:r>
          </w:p>
          <w:p w14:paraId="68E2D98D" w14:textId="77777777" w:rsidR="00484E39" w:rsidRPr="00B138F3" w:rsidRDefault="00484E39" w:rsidP="009366D7">
            <w:pPr>
              <w:widowControl w:val="0"/>
              <w:rPr>
                <w:rFonts w:ascii="GHEA Grapalat" w:hAnsi="GHEA Grapalat" w:cs="Sylfaen"/>
              </w:rPr>
            </w:pPr>
          </w:p>
          <w:p w14:paraId="61C0D30F" w14:textId="77777777" w:rsidR="00484E39" w:rsidRPr="00B138F3" w:rsidRDefault="00484E39" w:rsidP="009366D7">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484E39" w:rsidRPr="00B138F3" w14:paraId="30AB89AF" w14:textId="77777777" w:rsidTr="000A2C34">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36C44510" w14:textId="77777777" w:rsidR="00484E39" w:rsidRPr="00B138F3" w:rsidRDefault="00484E39" w:rsidP="009366D7">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29A5407" w14:textId="77777777" w:rsidR="00484E39" w:rsidRPr="00B138F3" w:rsidRDefault="00484E39" w:rsidP="009366D7">
            <w:pPr>
              <w:widowControl w:val="0"/>
              <w:rPr>
                <w:rFonts w:ascii="GHEA Grapalat" w:hAnsi="GHEA Grapalat"/>
              </w:rPr>
            </w:pPr>
          </w:p>
          <w:p w14:paraId="15964286" w14:textId="77777777" w:rsidR="00484E39" w:rsidRPr="00B138F3" w:rsidRDefault="00484E39" w:rsidP="009366D7">
            <w:pPr>
              <w:widowControl w:val="0"/>
              <w:jc w:val="right"/>
              <w:rPr>
                <w:rFonts w:ascii="GHEA Grapalat" w:hAnsi="GHEA Grapalat" w:cs="Tahoma"/>
              </w:rPr>
            </w:pPr>
            <w:r w:rsidRPr="00B138F3">
              <w:rPr>
                <w:rFonts w:ascii="GHEA Grapalat" w:hAnsi="GHEA Grapalat"/>
              </w:rPr>
              <w:t>/____________________/</w:t>
            </w:r>
          </w:p>
          <w:p w14:paraId="4082C813" w14:textId="77777777" w:rsidR="00484E39" w:rsidRPr="00B138F3" w:rsidRDefault="00484E39" w:rsidP="009366D7">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4425FFC" w14:textId="77777777" w:rsidR="00484E39" w:rsidRPr="00B138F3" w:rsidRDefault="00484E39" w:rsidP="009366D7">
            <w:pPr>
              <w:widowControl w:val="0"/>
              <w:rPr>
                <w:rFonts w:ascii="GHEA Grapalat" w:hAnsi="GHEA Grapalat" w:cs="Tahoma"/>
              </w:rPr>
            </w:pPr>
          </w:p>
          <w:p w14:paraId="316933A5" w14:textId="77777777" w:rsidR="00484E39" w:rsidRPr="00B138F3" w:rsidRDefault="00484E39" w:rsidP="009366D7">
            <w:pPr>
              <w:widowControl w:val="0"/>
              <w:rPr>
                <w:rFonts w:ascii="GHEA Grapalat" w:hAnsi="GHEA Grapalat" w:cs="Arial"/>
              </w:rPr>
            </w:pPr>
          </w:p>
        </w:tc>
        <w:tc>
          <w:tcPr>
            <w:tcW w:w="5364" w:type="dxa"/>
            <w:tcBorders>
              <w:top w:val="single" w:sz="4" w:space="0" w:color="auto"/>
              <w:left w:val="nil"/>
              <w:bottom w:val="single" w:sz="4" w:space="0" w:color="auto"/>
              <w:right w:val="single" w:sz="4" w:space="0" w:color="auto"/>
            </w:tcBorders>
            <w:noWrap/>
          </w:tcPr>
          <w:p w14:paraId="2BEF0667" w14:textId="77777777" w:rsidR="00484E39" w:rsidRPr="00B138F3" w:rsidRDefault="00484E39" w:rsidP="009366D7">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BD55F82" w14:textId="77777777" w:rsidR="00484E39" w:rsidRPr="00B138F3" w:rsidRDefault="00484E39" w:rsidP="009366D7">
            <w:pPr>
              <w:widowControl w:val="0"/>
              <w:rPr>
                <w:rFonts w:ascii="GHEA Grapalat" w:hAnsi="GHEA Grapalat" w:cs="Tahoma"/>
              </w:rPr>
            </w:pPr>
          </w:p>
          <w:p w14:paraId="13BDB9A6" w14:textId="77777777" w:rsidR="00484E39" w:rsidRPr="00B138F3" w:rsidRDefault="00484E39" w:rsidP="009366D7">
            <w:pPr>
              <w:widowControl w:val="0"/>
              <w:jc w:val="right"/>
              <w:rPr>
                <w:rFonts w:ascii="GHEA Grapalat" w:hAnsi="GHEA Grapalat" w:cs="Tahoma"/>
              </w:rPr>
            </w:pPr>
            <w:r w:rsidRPr="00B138F3">
              <w:rPr>
                <w:rFonts w:ascii="GHEA Grapalat" w:hAnsi="GHEA Grapalat"/>
              </w:rPr>
              <w:t>/____________________/</w:t>
            </w:r>
          </w:p>
          <w:p w14:paraId="7087CA5A" w14:textId="77777777" w:rsidR="00484E39" w:rsidRPr="00B138F3" w:rsidRDefault="00484E39" w:rsidP="009366D7">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246ACF9D" w14:textId="77777777" w:rsidR="00484E39" w:rsidRPr="00B138F3" w:rsidRDefault="00484E39" w:rsidP="009366D7">
            <w:pPr>
              <w:widowControl w:val="0"/>
              <w:rPr>
                <w:rFonts w:ascii="GHEA Grapalat" w:hAnsi="GHEA Grapalat" w:cs="Arial"/>
              </w:rPr>
            </w:pPr>
          </w:p>
        </w:tc>
      </w:tr>
      <w:tr w:rsidR="00484E39" w:rsidRPr="00B138F3" w14:paraId="2897FB22" w14:textId="77777777" w:rsidTr="000A2C34">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3FCDDBA3" w14:textId="77777777" w:rsidR="00484E39" w:rsidRPr="00B138F3" w:rsidRDefault="00484E39" w:rsidP="009366D7">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576FC69E" w14:textId="77777777" w:rsidR="00484E39" w:rsidRPr="00B138F3" w:rsidRDefault="00484E39" w:rsidP="009366D7">
            <w:pPr>
              <w:widowControl w:val="0"/>
              <w:rPr>
                <w:rFonts w:ascii="GHEA Grapalat" w:hAnsi="GHEA Grapalat" w:cs="Sylfaen"/>
              </w:rPr>
            </w:pPr>
          </w:p>
          <w:p w14:paraId="76238365" w14:textId="77777777" w:rsidR="00484E39" w:rsidRPr="00B138F3" w:rsidRDefault="00484E39" w:rsidP="009366D7">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single" w:sz="4" w:space="0" w:color="auto"/>
              <w:left w:val="nil"/>
              <w:bottom w:val="single" w:sz="4" w:space="0" w:color="auto"/>
              <w:right w:val="single" w:sz="4" w:space="0" w:color="auto"/>
            </w:tcBorders>
            <w:noWrap/>
            <w:vAlign w:val="bottom"/>
          </w:tcPr>
          <w:p w14:paraId="4B74BE64" w14:textId="77777777" w:rsidR="00484E39" w:rsidRPr="00B138F3" w:rsidRDefault="00484E39" w:rsidP="009366D7">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58B8D02D" w14:textId="77777777" w:rsidR="00484E39" w:rsidRPr="00B138F3" w:rsidRDefault="00484E39" w:rsidP="009366D7">
            <w:pPr>
              <w:widowControl w:val="0"/>
              <w:rPr>
                <w:rFonts w:ascii="GHEA Grapalat" w:hAnsi="GHEA Grapalat"/>
              </w:rPr>
            </w:pPr>
          </w:p>
          <w:p w14:paraId="451743FC" w14:textId="77777777" w:rsidR="00484E39" w:rsidRPr="00B138F3" w:rsidRDefault="00484E39" w:rsidP="009366D7">
            <w:pPr>
              <w:widowControl w:val="0"/>
              <w:jc w:val="right"/>
              <w:rPr>
                <w:rFonts w:ascii="GHEA Grapalat" w:hAnsi="GHEA Grapalat" w:cs="Sylfaen"/>
              </w:rPr>
            </w:pPr>
            <w:r w:rsidRPr="00B138F3">
              <w:rPr>
                <w:rFonts w:ascii="GHEA Grapalat" w:hAnsi="GHEA Grapalat"/>
              </w:rPr>
              <w:t>23.в Дата исполнения: "___" ___ 20___г.</w:t>
            </w:r>
          </w:p>
        </w:tc>
      </w:tr>
    </w:tbl>
    <w:p w14:paraId="6989FFFF" w14:textId="77777777" w:rsidR="0081246C" w:rsidRDefault="0081246C" w:rsidP="009366D7">
      <w:pPr>
        <w:widowControl w:val="0"/>
        <w:ind w:left="567" w:right="565"/>
        <w:jc w:val="center"/>
        <w:rPr>
          <w:rFonts w:ascii="GHEA Grapalat" w:hAnsi="GHEA Grapalat"/>
          <w:b/>
          <w:lang w:val="hy-AM"/>
        </w:rPr>
      </w:pPr>
    </w:p>
    <w:p w14:paraId="6E2EBFC3" w14:textId="77777777" w:rsidR="00484E39" w:rsidRPr="00B138F3" w:rsidRDefault="00484E39" w:rsidP="009366D7">
      <w:pPr>
        <w:widowControl w:val="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84E39" w:rsidRPr="00B138F3" w14:paraId="24D1E2F8" w14:textId="77777777" w:rsidTr="000A2C3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7F8BC9"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2225FE2"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BC52DFB"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681B799"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96D3204"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D24773B"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AFED99E"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Сторона,</w:t>
            </w:r>
          </w:p>
          <w:p w14:paraId="5DEF4B4D"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028BF0F"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636867A"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484E39" w:rsidRPr="00B138F3" w14:paraId="4CE398D5" w14:textId="77777777" w:rsidTr="000A2C3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FD0642"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FE5D45D"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F10CB14"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24B8932"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6DB0F37" w14:textId="77777777" w:rsidR="00484E39" w:rsidRPr="00B138F3" w:rsidRDefault="00484E39" w:rsidP="009366D7">
            <w:pPr>
              <w:widowControl w:val="0"/>
              <w:jc w:val="center"/>
              <w:rPr>
                <w:rFonts w:ascii="GHEA Grapalat" w:hAnsi="GHEA Grapalat"/>
                <w:b/>
                <w:sz w:val="18"/>
                <w:szCs w:val="18"/>
              </w:rPr>
            </w:pPr>
            <w:r w:rsidRPr="00B138F3">
              <w:rPr>
                <w:rFonts w:ascii="GHEA Grapalat" w:hAnsi="GHEA Grapalat"/>
                <w:b/>
                <w:sz w:val="18"/>
                <w:szCs w:val="18"/>
              </w:rPr>
              <w:t>5</w:t>
            </w:r>
          </w:p>
        </w:tc>
      </w:tr>
      <w:tr w:rsidR="00484E39" w:rsidRPr="00B138F3" w14:paraId="6D2B8357"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6AF3ED"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1CAF0D"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3746B67"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4914A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2A91F8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484E39" w:rsidRPr="00B138F3" w14:paraId="352545A4"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A7FC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FE4500D" w14:textId="77777777" w:rsidR="00484E39" w:rsidRPr="00B138F3" w:rsidRDefault="00484E39" w:rsidP="009366D7">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4DFF85C"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47C201"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EA7F5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484E39" w:rsidRPr="00B138F3" w14:paraId="449EB1DA"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ED6E3B"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CAABC7A" w14:textId="77777777" w:rsidR="00484E39" w:rsidRPr="00B138F3" w:rsidRDefault="00484E39" w:rsidP="009366D7">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D0D75A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75FA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p w14:paraId="00CCAD49" w14:textId="77777777" w:rsidR="00484E39" w:rsidRPr="00B138F3" w:rsidRDefault="00484E39" w:rsidP="009366D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7207E6B"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84E39" w:rsidRPr="00B138F3" w14:paraId="46E36E96"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19DB7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05A4A5" w14:textId="77777777" w:rsidR="00484E39" w:rsidRPr="00B138F3" w:rsidRDefault="00484E39" w:rsidP="009366D7">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18A392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FD75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p w14:paraId="40B4678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3F4F18C"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84E39" w:rsidRPr="00B138F3" w14:paraId="6F5BFD29"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164B75"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8598E9C"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EC0DEF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36CA4D"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8FBCFB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84E39" w:rsidRPr="00B138F3" w14:paraId="370FECC4"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0C06E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371B33E"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BF63DD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B0608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p w14:paraId="19736CE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w:t>
            </w:r>
            <w:r w:rsidRPr="00B138F3">
              <w:rPr>
                <w:rFonts w:ascii="GHEA Grapalat" w:hAnsi="GHEA Grapalat"/>
                <w:sz w:val="18"/>
                <w:szCs w:val="18"/>
              </w:rPr>
              <w:lastRenderedPageBreak/>
              <w:t xml:space="preserve">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C251E7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484E39" w:rsidRPr="00B138F3" w14:paraId="1AFA66FD"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AF42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E74FA3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8B01AF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079A2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9B0852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3F2217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84E39" w:rsidRPr="00B138F3" w14:paraId="6E6B77AB"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DB77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78391D1"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D7DCCF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2E5D2D"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3B98202"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EBD477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84E39" w:rsidRPr="00B138F3" w14:paraId="4E388E4B"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DADA6D"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5FA527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F39F139"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E803AE"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p w14:paraId="0BE1FA5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74C893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84E39" w:rsidRPr="00B138F3" w14:paraId="0EAAD140"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7BD91"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5F05A37"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0C1B119"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B3B9A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E58CD7"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F58D9DC"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484E39" w:rsidRPr="00B138F3" w14:paraId="09CA67FC"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2A2F55"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F66BAB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164C29"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748B85"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7196A3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50CDEC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84E39" w:rsidRPr="00B138F3" w14:paraId="21D8FA98"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03E851"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F446FC"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3543067"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D1A6D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F9CA7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84E39" w:rsidRPr="00B138F3" w14:paraId="0CB93D42"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2581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6CA06A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F6F0E0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7969E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p w14:paraId="76E06A1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A53679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84E39" w:rsidRPr="00B138F3" w14:paraId="7C6B77DE"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6FD21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1DA756D"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4D7804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03D8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p w14:paraId="3924CD1E"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3DDBB6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484E39" w:rsidRPr="00B138F3" w14:paraId="7DC15154"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E27FD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94F9FF2"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EB7C0E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7074C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73BB5F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C0211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484E39" w:rsidRPr="00B138F3" w14:paraId="106F39AA"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5A00B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3DA80C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08AA4A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DBCFD9"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8C1734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484E39" w:rsidRPr="00B138F3" w14:paraId="34E8F5BC"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03F95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18041A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062E04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4053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889435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484E39" w:rsidRPr="00B138F3" w14:paraId="45F4BC46"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280FAD"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3EE4CA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7FF25E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5D6E67"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p w14:paraId="75611F5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9FC0FBE"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484E39" w:rsidRPr="00B138F3" w14:paraId="524FC64A"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E79182" w14:textId="77777777" w:rsidR="00484E39" w:rsidRPr="00B138F3" w:rsidDel="0010680B" w:rsidRDefault="00484E39" w:rsidP="009366D7">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6C61E6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988A6F7"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7A13E4" w14:textId="77777777" w:rsidR="00484E39" w:rsidRPr="00B138F3" w:rsidRDefault="00484E39" w:rsidP="009366D7">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859FA94" w14:textId="77777777" w:rsidR="00484E39" w:rsidRPr="00B138F3" w:rsidRDefault="00484E39" w:rsidP="009366D7">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EEED70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BBD256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484E39" w:rsidRPr="00B138F3" w14:paraId="7C6E8720"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6ECC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2679891"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54C49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6035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7BABC1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1CF24B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2BF355B"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484E39" w:rsidRPr="00B138F3" w14:paraId="1059E882"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42C7C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7F660D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ED687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CCEFE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p w14:paraId="301C288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34B216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44D30E7"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484E39" w:rsidRPr="00B138F3" w14:paraId="6B0BAB27"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398DD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F03E11B"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2DF746B"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81FBC5"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2A498AC"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F81CBBD" w14:textId="77777777" w:rsidR="00484E39" w:rsidRPr="00B138F3" w:rsidRDefault="00484E39" w:rsidP="009366D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171CF8D"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6342F6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484E39" w:rsidRPr="00B138F3" w14:paraId="6689844E"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1F97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BBC45A2"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C85E47"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D5782D"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5701A89"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8B6C3FD"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484E39" w:rsidRPr="00B138F3" w14:paraId="4EC29ECD"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A5A02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0FDEB69"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83CDC8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62361"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4E81A6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748C26B"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D57722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484E39" w:rsidRPr="00B138F3" w14:paraId="65445D10"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30281"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A93D525"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464D4D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4530BD"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p w14:paraId="086BA23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43A2258" w14:textId="77777777" w:rsidR="00484E39" w:rsidRPr="00B138F3" w:rsidRDefault="00484E39" w:rsidP="009366D7">
            <w:pPr>
              <w:widowControl w:val="0"/>
              <w:jc w:val="center"/>
              <w:rPr>
                <w:rFonts w:ascii="GHEA Grapalat" w:hAnsi="GHEA Grapalat"/>
                <w:sz w:val="18"/>
                <w:szCs w:val="18"/>
              </w:rPr>
            </w:pPr>
          </w:p>
        </w:tc>
      </w:tr>
      <w:tr w:rsidR="00484E39" w:rsidRPr="00B138F3" w14:paraId="6E56734E"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31984"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3E6833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 xml:space="preserve">штамп </w:t>
            </w:r>
            <w:r w:rsidRPr="00B138F3">
              <w:rPr>
                <w:rFonts w:ascii="GHEA Grapalat" w:hAnsi="GHEA Grapalat"/>
                <w:sz w:val="18"/>
                <w:szCs w:val="18"/>
              </w:rPr>
              <w:lastRenderedPageBreak/>
              <w:t xml:space="preserve">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45B466"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6265C7C"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p w14:paraId="48B6DA1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9D86990" w14:textId="77777777" w:rsidR="00484E39" w:rsidRPr="00B138F3" w:rsidRDefault="00484E39" w:rsidP="009366D7">
            <w:pPr>
              <w:widowControl w:val="0"/>
              <w:jc w:val="center"/>
              <w:rPr>
                <w:rFonts w:ascii="GHEA Grapalat" w:hAnsi="GHEA Grapalat"/>
                <w:sz w:val="18"/>
                <w:szCs w:val="18"/>
              </w:rPr>
            </w:pPr>
          </w:p>
        </w:tc>
      </w:tr>
      <w:tr w:rsidR="00484E39" w:rsidRPr="00B138F3" w14:paraId="1C537732"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267C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CA51609"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4B4D0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D8009C"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p w14:paraId="549C111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247ECC8" w14:textId="77777777" w:rsidR="00484E39" w:rsidRPr="00B138F3" w:rsidRDefault="00484E39" w:rsidP="009366D7">
            <w:pPr>
              <w:widowControl w:val="0"/>
              <w:jc w:val="center"/>
              <w:rPr>
                <w:rFonts w:ascii="GHEA Grapalat" w:hAnsi="GHEA Grapalat"/>
                <w:sz w:val="18"/>
                <w:szCs w:val="18"/>
              </w:rPr>
            </w:pPr>
          </w:p>
        </w:tc>
      </w:tr>
      <w:tr w:rsidR="00484E39" w:rsidRPr="00B138F3" w14:paraId="2EDB3804"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10780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7D9A499"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38C4552"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4C1610"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CF70AEE"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6AF8E4" w14:textId="77777777" w:rsidR="00484E39" w:rsidRPr="00B138F3" w:rsidRDefault="00484E39" w:rsidP="009366D7">
            <w:pPr>
              <w:widowControl w:val="0"/>
              <w:jc w:val="center"/>
              <w:rPr>
                <w:rFonts w:ascii="GHEA Grapalat" w:hAnsi="GHEA Grapalat"/>
                <w:sz w:val="18"/>
                <w:szCs w:val="18"/>
              </w:rPr>
            </w:pPr>
          </w:p>
        </w:tc>
      </w:tr>
      <w:tr w:rsidR="00484E39" w:rsidRPr="00B138F3" w14:paraId="0D9EB93D"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00CE97"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902483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799BCF3"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294FC"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4A782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F0BD65" w14:textId="77777777" w:rsidR="00484E39" w:rsidRPr="00B138F3" w:rsidRDefault="00484E39" w:rsidP="009366D7">
            <w:pPr>
              <w:widowControl w:val="0"/>
              <w:jc w:val="center"/>
              <w:rPr>
                <w:rFonts w:ascii="GHEA Grapalat" w:hAnsi="GHEA Grapalat"/>
                <w:sz w:val="18"/>
                <w:szCs w:val="18"/>
              </w:rPr>
            </w:pPr>
          </w:p>
        </w:tc>
      </w:tr>
      <w:tr w:rsidR="00484E39" w:rsidRPr="00B138F3" w14:paraId="0C4CE0CD" w14:textId="77777777" w:rsidTr="000A2C3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52238"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6E75A5"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AA3F05E"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490D2F"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38B7F0A" w14:textId="77777777" w:rsidR="00484E39" w:rsidRPr="00B138F3" w:rsidRDefault="00484E39" w:rsidP="009366D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995A0F6" w14:textId="77777777" w:rsidR="00484E39" w:rsidRPr="00B138F3" w:rsidRDefault="00484E39" w:rsidP="009366D7">
            <w:pPr>
              <w:widowControl w:val="0"/>
              <w:jc w:val="center"/>
              <w:rPr>
                <w:rFonts w:ascii="GHEA Grapalat" w:hAnsi="GHEA Grapalat"/>
                <w:sz w:val="18"/>
                <w:szCs w:val="18"/>
              </w:rPr>
            </w:pPr>
          </w:p>
        </w:tc>
      </w:tr>
    </w:tbl>
    <w:p w14:paraId="7C58CD5E" w14:textId="77777777" w:rsidR="00484E39" w:rsidRPr="00B138F3" w:rsidRDefault="00484E39" w:rsidP="009366D7">
      <w:pPr>
        <w:widowControl w:val="0"/>
        <w:ind w:left="567" w:right="565"/>
        <w:jc w:val="center"/>
        <w:rPr>
          <w:rFonts w:ascii="GHEA Grapalat" w:hAnsi="GHEA Grapalat"/>
          <w:b/>
        </w:rPr>
      </w:pPr>
    </w:p>
    <w:p w14:paraId="75CB987D" w14:textId="77777777" w:rsidR="00484E39" w:rsidRPr="00B138F3" w:rsidRDefault="00484E39" w:rsidP="009366D7">
      <w:pPr>
        <w:widowControl w:val="0"/>
        <w:ind w:left="567" w:right="565"/>
        <w:jc w:val="center"/>
        <w:rPr>
          <w:rFonts w:ascii="GHEA Grapalat" w:hAnsi="GHEA Grapalat"/>
          <w:b/>
        </w:rPr>
      </w:pPr>
    </w:p>
    <w:p w14:paraId="1EA5F1AB" w14:textId="77777777" w:rsidR="00484E39" w:rsidRDefault="00484E39" w:rsidP="009366D7">
      <w:pPr>
        <w:pStyle w:val="BodyTextIndent3"/>
        <w:widowControl w:val="0"/>
        <w:spacing w:line="240" w:lineRule="auto"/>
        <w:jc w:val="right"/>
        <w:rPr>
          <w:rFonts w:ascii="GHEA Grapalat" w:hAnsi="GHEA Grapalat"/>
          <w:b/>
          <w:sz w:val="24"/>
          <w:szCs w:val="24"/>
          <w:lang w:val="hy-AM"/>
        </w:rPr>
      </w:pPr>
    </w:p>
    <w:p w14:paraId="5F34E325" w14:textId="77777777" w:rsidR="00484E39" w:rsidRDefault="00484E39" w:rsidP="009366D7">
      <w:pPr>
        <w:pStyle w:val="BodyTextIndent3"/>
        <w:widowControl w:val="0"/>
        <w:spacing w:line="240" w:lineRule="auto"/>
        <w:jc w:val="right"/>
        <w:rPr>
          <w:rFonts w:ascii="GHEA Grapalat" w:hAnsi="GHEA Grapalat"/>
          <w:b/>
          <w:sz w:val="24"/>
          <w:szCs w:val="24"/>
          <w:lang w:val="hy-AM"/>
        </w:rPr>
      </w:pPr>
    </w:p>
    <w:p w14:paraId="0AFADADC" w14:textId="77777777" w:rsidR="00484E39" w:rsidRDefault="00484E39" w:rsidP="009366D7">
      <w:pPr>
        <w:pStyle w:val="BodyTextIndent3"/>
        <w:widowControl w:val="0"/>
        <w:spacing w:line="240" w:lineRule="auto"/>
        <w:jc w:val="right"/>
        <w:rPr>
          <w:rFonts w:ascii="GHEA Grapalat" w:hAnsi="GHEA Grapalat"/>
          <w:b/>
          <w:sz w:val="24"/>
          <w:szCs w:val="24"/>
          <w:lang w:val="hy-AM"/>
        </w:rPr>
      </w:pPr>
    </w:p>
    <w:p w14:paraId="54AAEA49" w14:textId="77777777" w:rsidR="00484E39" w:rsidRDefault="00484E39" w:rsidP="009366D7">
      <w:pPr>
        <w:pStyle w:val="BodyTextIndent3"/>
        <w:widowControl w:val="0"/>
        <w:spacing w:line="240" w:lineRule="auto"/>
        <w:jc w:val="right"/>
        <w:rPr>
          <w:rFonts w:ascii="GHEA Grapalat" w:hAnsi="GHEA Grapalat"/>
          <w:b/>
          <w:sz w:val="24"/>
          <w:szCs w:val="24"/>
          <w:lang w:val="hy-AM"/>
        </w:rPr>
      </w:pPr>
    </w:p>
    <w:p w14:paraId="3BEACD7C" w14:textId="77777777" w:rsidR="00846443" w:rsidRDefault="00846443" w:rsidP="009366D7">
      <w:pPr>
        <w:pStyle w:val="BodyTextIndent3"/>
        <w:widowControl w:val="0"/>
        <w:spacing w:line="240" w:lineRule="auto"/>
        <w:jc w:val="right"/>
        <w:rPr>
          <w:rFonts w:ascii="GHEA Grapalat" w:hAnsi="GHEA Grapalat"/>
          <w:b/>
          <w:sz w:val="24"/>
          <w:szCs w:val="24"/>
          <w:lang w:val="hy-AM"/>
        </w:rPr>
      </w:pPr>
    </w:p>
    <w:p w14:paraId="39D9D528" w14:textId="77777777" w:rsidR="00846443" w:rsidRDefault="00846443" w:rsidP="009366D7">
      <w:pPr>
        <w:pStyle w:val="BodyTextIndent3"/>
        <w:widowControl w:val="0"/>
        <w:spacing w:line="240" w:lineRule="auto"/>
        <w:jc w:val="right"/>
        <w:rPr>
          <w:rFonts w:ascii="GHEA Grapalat" w:hAnsi="GHEA Grapalat"/>
          <w:b/>
          <w:sz w:val="24"/>
          <w:szCs w:val="24"/>
          <w:lang w:val="hy-AM"/>
        </w:rPr>
      </w:pPr>
    </w:p>
    <w:p w14:paraId="74D32177" w14:textId="77777777" w:rsidR="00846443" w:rsidRDefault="00846443" w:rsidP="009366D7">
      <w:pPr>
        <w:pStyle w:val="BodyTextIndent3"/>
        <w:widowControl w:val="0"/>
        <w:spacing w:line="240" w:lineRule="auto"/>
        <w:jc w:val="right"/>
        <w:rPr>
          <w:rFonts w:ascii="GHEA Grapalat" w:hAnsi="GHEA Grapalat"/>
          <w:b/>
          <w:sz w:val="24"/>
          <w:szCs w:val="24"/>
          <w:lang w:val="hy-AM"/>
        </w:rPr>
      </w:pPr>
    </w:p>
    <w:p w14:paraId="3D3C9E2C" w14:textId="77777777" w:rsidR="002B539E" w:rsidRDefault="002B539E" w:rsidP="009366D7">
      <w:pPr>
        <w:pStyle w:val="BodyTextIndent3"/>
        <w:widowControl w:val="0"/>
        <w:spacing w:line="240" w:lineRule="auto"/>
        <w:jc w:val="right"/>
        <w:rPr>
          <w:rFonts w:ascii="GHEA Grapalat" w:hAnsi="GHEA Grapalat"/>
          <w:b/>
          <w:sz w:val="24"/>
          <w:szCs w:val="24"/>
        </w:rPr>
      </w:pPr>
    </w:p>
    <w:p w14:paraId="0BF2C34F" w14:textId="77777777" w:rsidR="002B539E" w:rsidRDefault="002B539E" w:rsidP="009366D7">
      <w:pPr>
        <w:pStyle w:val="BodyTextIndent3"/>
        <w:widowControl w:val="0"/>
        <w:spacing w:line="240" w:lineRule="auto"/>
        <w:jc w:val="right"/>
        <w:rPr>
          <w:rFonts w:ascii="GHEA Grapalat" w:hAnsi="GHEA Grapalat"/>
          <w:b/>
          <w:sz w:val="24"/>
          <w:szCs w:val="24"/>
        </w:rPr>
      </w:pPr>
    </w:p>
    <w:p w14:paraId="31EEB74B" w14:textId="77777777" w:rsidR="002B539E" w:rsidRDefault="002B539E" w:rsidP="009366D7">
      <w:pPr>
        <w:pStyle w:val="BodyTextIndent3"/>
        <w:widowControl w:val="0"/>
        <w:spacing w:line="240" w:lineRule="auto"/>
        <w:jc w:val="right"/>
        <w:rPr>
          <w:rFonts w:ascii="GHEA Grapalat" w:hAnsi="GHEA Grapalat"/>
          <w:b/>
          <w:sz w:val="24"/>
          <w:szCs w:val="24"/>
        </w:rPr>
      </w:pPr>
    </w:p>
    <w:p w14:paraId="0072AB4A" w14:textId="77777777" w:rsidR="002B539E" w:rsidRDefault="002B539E" w:rsidP="009366D7">
      <w:pPr>
        <w:pStyle w:val="BodyTextIndent3"/>
        <w:widowControl w:val="0"/>
        <w:spacing w:line="240" w:lineRule="auto"/>
        <w:jc w:val="right"/>
        <w:rPr>
          <w:rFonts w:ascii="GHEA Grapalat" w:hAnsi="GHEA Grapalat"/>
          <w:b/>
          <w:sz w:val="24"/>
          <w:szCs w:val="24"/>
        </w:rPr>
      </w:pPr>
    </w:p>
    <w:p w14:paraId="11FC805B" w14:textId="77777777" w:rsidR="002B539E" w:rsidRDefault="002B539E" w:rsidP="009366D7">
      <w:pPr>
        <w:pStyle w:val="BodyTextIndent3"/>
        <w:widowControl w:val="0"/>
        <w:spacing w:line="240" w:lineRule="auto"/>
        <w:jc w:val="right"/>
        <w:rPr>
          <w:rFonts w:ascii="GHEA Grapalat" w:hAnsi="GHEA Grapalat"/>
          <w:b/>
          <w:sz w:val="24"/>
          <w:szCs w:val="24"/>
        </w:rPr>
      </w:pPr>
    </w:p>
    <w:p w14:paraId="6919D634" w14:textId="77777777" w:rsidR="002B539E" w:rsidRDefault="002B539E" w:rsidP="009366D7">
      <w:pPr>
        <w:pStyle w:val="BodyTextIndent3"/>
        <w:widowControl w:val="0"/>
        <w:spacing w:line="240" w:lineRule="auto"/>
        <w:jc w:val="right"/>
        <w:rPr>
          <w:rFonts w:ascii="GHEA Grapalat" w:hAnsi="GHEA Grapalat"/>
          <w:b/>
          <w:sz w:val="24"/>
          <w:szCs w:val="24"/>
        </w:rPr>
      </w:pPr>
    </w:p>
    <w:p w14:paraId="4677F863" w14:textId="77777777" w:rsidR="002B539E" w:rsidRDefault="002B539E" w:rsidP="009366D7">
      <w:pPr>
        <w:pStyle w:val="BodyTextIndent3"/>
        <w:widowControl w:val="0"/>
        <w:spacing w:line="240" w:lineRule="auto"/>
        <w:jc w:val="right"/>
        <w:rPr>
          <w:rFonts w:ascii="GHEA Grapalat" w:hAnsi="GHEA Grapalat"/>
          <w:b/>
          <w:sz w:val="24"/>
          <w:szCs w:val="24"/>
        </w:rPr>
      </w:pPr>
    </w:p>
    <w:p w14:paraId="7EBA58CA" w14:textId="77777777" w:rsidR="002B539E" w:rsidRDefault="002B539E" w:rsidP="009366D7">
      <w:pPr>
        <w:pStyle w:val="BodyTextIndent3"/>
        <w:widowControl w:val="0"/>
        <w:spacing w:line="240" w:lineRule="auto"/>
        <w:jc w:val="right"/>
        <w:rPr>
          <w:rFonts w:ascii="GHEA Grapalat" w:hAnsi="GHEA Grapalat"/>
          <w:b/>
          <w:sz w:val="24"/>
          <w:szCs w:val="24"/>
        </w:rPr>
      </w:pPr>
    </w:p>
    <w:p w14:paraId="62B7CC70" w14:textId="0380C962" w:rsidR="00071D1C" w:rsidRPr="00B138F3" w:rsidRDefault="00B2572B" w:rsidP="009366D7">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402AC86B" w14:textId="5986E962" w:rsidR="00071D1C" w:rsidRPr="000270E6" w:rsidRDefault="00071D1C" w:rsidP="009366D7">
      <w:pPr>
        <w:pStyle w:val="BodyTextIndent3"/>
        <w:widowControl w:val="0"/>
        <w:spacing w:line="240" w:lineRule="auto"/>
        <w:jc w:val="right"/>
        <w:rPr>
          <w:rFonts w:ascii="GHEA Grapalat" w:hAnsi="GHEA Grapalat" w:cs="Sylfaen"/>
          <w:b/>
          <w:sz w:val="24"/>
          <w:szCs w:val="24"/>
          <w:lang w:val="hy-AM"/>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84355D">
        <w:rPr>
          <w:rFonts w:ascii="GHEA Grapalat" w:hAnsi="GHEA Grapalat"/>
          <w:b/>
          <w:sz w:val="24"/>
          <w:szCs w:val="24"/>
        </w:rPr>
        <w:t>EQ-BMKhAshDzB-</w:t>
      </w:r>
      <w:r w:rsidR="00F93B5C">
        <w:rPr>
          <w:rFonts w:ascii="GHEA Grapalat" w:hAnsi="GHEA Grapalat"/>
          <w:b/>
          <w:sz w:val="24"/>
          <w:szCs w:val="24"/>
        </w:rPr>
        <w:t>26/1</w:t>
      </w:r>
      <w:r w:rsidR="006132ED" w:rsidRPr="00B138F3">
        <w:rPr>
          <w:rFonts w:ascii="GHEA Grapalat" w:hAnsi="GHEA Grapalat"/>
          <w:b/>
          <w:sz w:val="24"/>
          <w:szCs w:val="24"/>
        </w:rPr>
        <w:t>"</w:t>
      </w:r>
    </w:p>
    <w:p w14:paraId="445781A5" w14:textId="77777777" w:rsidR="006A7DC6" w:rsidRDefault="006A7DC6" w:rsidP="009366D7">
      <w:pPr>
        <w:widowControl w:val="0"/>
        <w:jc w:val="center"/>
        <w:rPr>
          <w:rFonts w:ascii="GHEA Grapalat" w:hAnsi="GHEA Grapalat"/>
          <w:b/>
          <w:lang w:val="hy-AM"/>
        </w:rPr>
      </w:pPr>
    </w:p>
    <w:p w14:paraId="6C15696F" w14:textId="77777777" w:rsidR="00BB28C8" w:rsidRPr="00433A59" w:rsidRDefault="00BB28C8" w:rsidP="009366D7">
      <w:pPr>
        <w:widowControl w:val="0"/>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14:paraId="0C7AC701" w14:textId="77777777" w:rsidR="00BB28C8" w:rsidRDefault="00BB28C8" w:rsidP="009366D7">
      <w:pPr>
        <w:widowControl w:val="0"/>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14:paraId="31A367D2" w14:textId="77777777" w:rsidTr="003D2146">
        <w:tc>
          <w:tcPr>
            <w:tcW w:w="4643" w:type="dxa"/>
          </w:tcPr>
          <w:p w14:paraId="5D31389E" w14:textId="77777777" w:rsidR="00BB28C8" w:rsidRPr="00433A59" w:rsidRDefault="00BB28C8" w:rsidP="009366D7">
            <w:pPr>
              <w:widowControl w:val="0"/>
              <w:rPr>
                <w:rFonts w:ascii="GHEA Grapalat" w:hAnsi="GHEA Grapalat"/>
                <w:b/>
                <w:u w:val="single"/>
                <w:lang w:val="en-US"/>
              </w:rPr>
            </w:pPr>
            <w:r w:rsidRPr="009F3DC7">
              <w:rPr>
                <w:rFonts w:ascii="GHEA Grapalat" w:hAnsi="GHEA Grapalat"/>
              </w:rPr>
              <w:t>г.</w:t>
            </w:r>
          </w:p>
        </w:tc>
        <w:tc>
          <w:tcPr>
            <w:tcW w:w="4644" w:type="dxa"/>
          </w:tcPr>
          <w:p w14:paraId="4455FBA3" w14:textId="77777777" w:rsidR="00BB28C8" w:rsidRDefault="00BB28C8" w:rsidP="009366D7">
            <w:pPr>
              <w:widowControl w:val="0"/>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4D2A154" w14:textId="77777777" w:rsidR="00BB28C8" w:rsidRPr="00433A59" w:rsidRDefault="00BB28C8" w:rsidP="009366D7">
      <w:pPr>
        <w:widowControl w:val="0"/>
        <w:jc w:val="center"/>
        <w:rPr>
          <w:rFonts w:ascii="GHEA Grapalat" w:hAnsi="GHEA Grapalat"/>
          <w:b/>
          <w:u w:val="single"/>
          <w:lang w:val="en-US"/>
        </w:rPr>
      </w:pPr>
    </w:p>
    <w:p w14:paraId="7F83FCA3" w14:textId="77777777" w:rsidR="00BB28C8" w:rsidRPr="009F3DC7" w:rsidRDefault="00BB28C8" w:rsidP="009366D7">
      <w:pPr>
        <w:widowControl w:val="0"/>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14:paraId="057FF35A" w14:textId="77777777" w:rsidR="00BB28C8" w:rsidRPr="009F3DC7" w:rsidRDefault="00BB28C8" w:rsidP="009366D7">
      <w:pPr>
        <w:widowControl w:val="0"/>
        <w:ind w:firstLine="567"/>
        <w:jc w:val="both"/>
        <w:rPr>
          <w:rFonts w:ascii="GHEA Grapalat" w:hAnsi="GHEA Grapalat"/>
          <w:i/>
        </w:rPr>
      </w:pPr>
    </w:p>
    <w:p w14:paraId="18A77A2C" w14:textId="77777777" w:rsidR="00BB28C8" w:rsidRPr="009F3DC7" w:rsidRDefault="00BB28C8" w:rsidP="009366D7">
      <w:pPr>
        <w:widowControl w:val="0"/>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14:paraId="6C069F7B" w14:textId="581DA65C" w:rsidR="00BB28C8" w:rsidRPr="009F3DC7" w:rsidRDefault="00BB28C8" w:rsidP="009366D7">
      <w:pPr>
        <w:widowControl w:val="0"/>
        <w:tabs>
          <w:tab w:val="left" w:pos="1134"/>
        </w:tabs>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 xml:space="preserve">Заказчик поручает, а Исполнитель принимает обязательство по выполнению </w:t>
      </w:r>
      <w:r w:rsidR="002B539E" w:rsidRPr="00F93B5C">
        <w:rPr>
          <w:rFonts w:ascii="GHEA Grapalat" w:hAnsi="GHEA Grapalat"/>
        </w:rPr>
        <w:t xml:space="preserve">консультационных работ по составлению проектно-сметной документации строительства канатной дороги из административного района центр города Еревана в административный район Нор Норк в соответствии с международными стандартами и лучшим опытом </w:t>
      </w:r>
      <w:r w:rsidRPr="009F3DC7">
        <w:rPr>
          <w:rFonts w:ascii="GHEA Grapalat" w:hAnsi="GHEA Grapalat"/>
        </w:rPr>
        <w:t>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521260C" w14:textId="77777777" w:rsidR="00BB28C8" w:rsidRDefault="00BB28C8" w:rsidP="009366D7">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14:paraId="73BD77A4" w14:textId="77777777" w:rsidR="00BB28C8" w:rsidRDefault="00BB28C8" w:rsidP="009366D7">
      <w:pPr>
        <w:rPr>
          <w:rFonts w:ascii="GHEA Grapalat" w:hAnsi="GHEA Grapalat"/>
        </w:rPr>
      </w:pPr>
      <w:r>
        <w:rPr>
          <w:rFonts w:ascii="GHEA Grapalat" w:hAnsi="GHEA Grapalat"/>
        </w:rPr>
        <w:br w:type="page"/>
      </w:r>
    </w:p>
    <w:p w14:paraId="46A3D440" w14:textId="77777777" w:rsidR="00846443" w:rsidRDefault="00846443" w:rsidP="009366D7">
      <w:pPr>
        <w:widowControl w:val="0"/>
        <w:jc w:val="center"/>
        <w:rPr>
          <w:rFonts w:ascii="GHEA Grapalat" w:hAnsi="GHEA Grapalat"/>
          <w:b/>
          <w:smallCaps/>
        </w:rPr>
      </w:pPr>
    </w:p>
    <w:p w14:paraId="161276E4" w14:textId="77777777" w:rsidR="00BB28C8" w:rsidRPr="001D4C6F" w:rsidRDefault="00BB28C8" w:rsidP="009366D7">
      <w:pPr>
        <w:widowControl w:val="0"/>
        <w:jc w:val="center"/>
        <w:rPr>
          <w:rFonts w:ascii="GHEA Grapalat" w:hAnsi="GHEA Grapalat"/>
          <w:b/>
          <w:smallCaps/>
        </w:rPr>
      </w:pPr>
      <w:r w:rsidRPr="009F3DC7">
        <w:rPr>
          <w:rFonts w:ascii="GHEA Grapalat" w:hAnsi="GHEA Grapalat"/>
          <w:b/>
          <w:smallCaps/>
        </w:rPr>
        <w:t>2. ПРАВА И ОБЯЗАННОСТИ СТОРОН</w:t>
      </w:r>
    </w:p>
    <w:p w14:paraId="5D67C1EC" w14:textId="77777777" w:rsidR="00BB28C8" w:rsidRPr="009F3DC7" w:rsidRDefault="00BB28C8" w:rsidP="009366D7">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7087644E" w14:textId="77777777" w:rsidR="00BB28C8" w:rsidRPr="009F3DC7" w:rsidRDefault="00BB28C8" w:rsidP="009366D7">
      <w:pPr>
        <w:widowControl w:val="0"/>
        <w:tabs>
          <w:tab w:val="left" w:pos="1276"/>
        </w:tabs>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14:paraId="152001EB" w14:textId="77777777" w:rsidR="00BB28C8" w:rsidRPr="009F3DC7" w:rsidRDefault="00BB28C8" w:rsidP="009366D7">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14:paraId="07F65856" w14:textId="77777777" w:rsidR="00BB28C8" w:rsidRPr="009F3DC7" w:rsidRDefault="00BB28C8" w:rsidP="009366D7">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14:paraId="10A7850E" w14:textId="77777777" w:rsidR="00BB28C8" w:rsidRPr="009F3DC7" w:rsidRDefault="00BB28C8" w:rsidP="009366D7">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14:paraId="05A82B34" w14:textId="77777777" w:rsidR="00BB28C8" w:rsidRPr="009F3DC7" w:rsidRDefault="00BB28C8" w:rsidP="009366D7">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F8E1773" w14:textId="77777777" w:rsidR="00BB28C8" w:rsidRPr="009F3DC7" w:rsidRDefault="00BB28C8" w:rsidP="009366D7">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14:paraId="29265B0A" w14:textId="77777777" w:rsidR="00BB28C8" w:rsidRPr="009F3DC7" w:rsidRDefault="00BB28C8" w:rsidP="009366D7">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14:paraId="3F7F5451" w14:textId="77777777" w:rsidR="00BB28C8" w:rsidRPr="009F3DC7" w:rsidRDefault="00BB28C8" w:rsidP="009366D7">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14:paraId="12D27E6C" w14:textId="77777777" w:rsidR="00BB28C8" w:rsidRPr="009F3DC7" w:rsidRDefault="00BB28C8" w:rsidP="009366D7">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14:paraId="3048A44A" w14:textId="77777777" w:rsidR="00BB28C8" w:rsidRPr="009F3DC7" w:rsidRDefault="00BB28C8" w:rsidP="009366D7">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14:paraId="6DD3876B" w14:textId="77777777" w:rsidR="00BB28C8" w:rsidRPr="009F3DC7" w:rsidRDefault="00BB28C8" w:rsidP="009366D7">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14:paraId="66FEFA39" w14:textId="77777777" w:rsidR="00BB28C8" w:rsidRPr="009F3DC7" w:rsidRDefault="00BB28C8" w:rsidP="009366D7">
      <w:pPr>
        <w:widowControl w:val="0"/>
        <w:tabs>
          <w:tab w:val="left" w:pos="1276"/>
        </w:tabs>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5ED23B57" w14:textId="77777777" w:rsidR="00BB28C8" w:rsidRPr="009F3DC7" w:rsidRDefault="00BB28C8" w:rsidP="009366D7">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14:paraId="423B6241" w14:textId="77777777" w:rsidR="00BB28C8" w:rsidRPr="009F3DC7" w:rsidRDefault="00BB28C8" w:rsidP="009366D7">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14:paraId="7B3535CB" w14:textId="77777777" w:rsidR="00BB28C8" w:rsidRPr="009F3DC7" w:rsidRDefault="00BB28C8" w:rsidP="009366D7">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14:paraId="435DB950" w14:textId="77777777" w:rsidR="00BB28C8" w:rsidRDefault="00BB28C8" w:rsidP="009366D7">
      <w:pPr>
        <w:widowControl w:val="0"/>
        <w:tabs>
          <w:tab w:val="left" w:pos="1276"/>
        </w:tabs>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D9B029B" w14:textId="77777777" w:rsidR="00BB28C8" w:rsidRPr="009F3DC7" w:rsidRDefault="00BB28C8" w:rsidP="009366D7">
      <w:pPr>
        <w:widowControl w:val="0"/>
        <w:tabs>
          <w:tab w:val="left" w:pos="1418"/>
        </w:tabs>
        <w:ind w:firstLine="567"/>
        <w:jc w:val="both"/>
        <w:rPr>
          <w:rFonts w:ascii="GHEA Grapalat" w:hAnsi="GHEA Grapalat" w:cs="Sylfaen"/>
        </w:rPr>
      </w:pPr>
    </w:p>
    <w:p w14:paraId="3EBFFEA0" w14:textId="77777777" w:rsidR="00BB28C8" w:rsidRPr="009F3DC7" w:rsidRDefault="00BB28C8" w:rsidP="009366D7">
      <w:pPr>
        <w:widowControl w:val="0"/>
        <w:jc w:val="center"/>
        <w:rPr>
          <w:rFonts w:ascii="GHEA Grapalat" w:hAnsi="GHEA Grapalat" w:cs="Sylfaen"/>
          <w:b/>
        </w:rPr>
      </w:pPr>
      <w:r w:rsidRPr="009F3DC7">
        <w:rPr>
          <w:rFonts w:ascii="GHEA Grapalat" w:hAnsi="GHEA Grapalat"/>
          <w:b/>
        </w:rPr>
        <w:t>3. ПОРЯДОК СДАЧИ И ПРИЕМКИ РАБОТЫ</w:t>
      </w:r>
    </w:p>
    <w:p w14:paraId="669825F3" w14:textId="77777777" w:rsidR="00BB28C8" w:rsidRPr="009F3DC7" w:rsidRDefault="00BB28C8" w:rsidP="009366D7">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75F4D5B5" w14:textId="77777777" w:rsidR="00BB28C8" w:rsidRPr="009F3DC7" w:rsidRDefault="00BB28C8" w:rsidP="009366D7">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w:t>
      </w:r>
      <w:r w:rsidRPr="009F3DC7">
        <w:rPr>
          <w:rFonts w:ascii="GHEA Grapalat" w:hAnsi="GHEA Grapalat"/>
        </w:rPr>
        <w:lastRenderedPageBreak/>
        <w:t xml:space="preserve">работы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B77950" w14:textId="1EDADFF1" w:rsidR="00BB28C8" w:rsidRPr="009F3DC7" w:rsidRDefault="00BB28C8" w:rsidP="009366D7">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w:t>
      </w:r>
      <w:r>
        <w:rPr>
          <w:rFonts w:ascii="Courier New" w:hAnsi="Courier New" w:cs="Courier New"/>
          <w:lang w:val="en-US"/>
        </w:rPr>
        <w:t> </w:t>
      </w:r>
      <w:r w:rsidRPr="009F3DC7">
        <w:rPr>
          <w:rFonts w:ascii="GHEA Grapalat" w:hAnsi="GHEA Grapalat"/>
        </w:rPr>
        <w:t xml:space="preserve">течение </w:t>
      </w:r>
      <w:r w:rsidR="007920CE">
        <w:rPr>
          <w:rFonts w:ascii="GHEA Grapalat" w:hAnsi="GHEA Grapalat"/>
        </w:rPr>
        <w:t>15</w:t>
      </w:r>
      <w:r w:rsidRPr="006A1152">
        <w:rPr>
          <w:rFonts w:ascii="GHEA Grapalat" w:hAnsi="GHEA Grapalat"/>
          <w:b/>
          <w:bCs/>
          <w:u w:val="single"/>
        </w:rPr>
        <w:t xml:space="preserve"> </w:t>
      </w:r>
      <w:r w:rsidRPr="009F3DC7">
        <w:rPr>
          <w:rFonts w:ascii="GHEA Grapalat" w:hAnsi="GHEA Grapalat"/>
        </w:rPr>
        <w:t>рабочих дней с рабочего дня, следующего за днем получения документов, указанных в пункте 3.1 договора, подписывает и посредством</w:t>
      </w:r>
      <w:r>
        <w:rPr>
          <w:rFonts w:ascii="Courier New" w:hAnsi="Courier New" w:cs="Courier New"/>
          <w:lang w:val="en-US"/>
        </w:rPr>
        <w:t> </w:t>
      </w:r>
      <w:r w:rsidRPr="009F3DC7">
        <w:rPr>
          <w:rFonts w:ascii="GHEA Grapalat" w:hAnsi="GHEA Grapalat"/>
        </w:rPr>
        <w:t xml:space="preserve">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35B5D5F1" w14:textId="77777777" w:rsidR="00BB28C8" w:rsidRPr="009F3DC7" w:rsidRDefault="00BB28C8" w:rsidP="009366D7">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3.</w:t>
      </w:r>
      <w:r>
        <w:rPr>
          <w:rFonts w:ascii="GHEA Grapalat" w:hAnsi="GHEA Grapalat"/>
        </w:rPr>
        <w:t>2.</w:t>
      </w:r>
      <w:r w:rsidRPr="00041386">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1BDD5D43" w14:textId="77777777" w:rsidR="00BB28C8" w:rsidRPr="009F3DC7" w:rsidRDefault="00BB28C8" w:rsidP="009366D7">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64F9D99" w14:textId="77777777" w:rsidR="00BB28C8" w:rsidRPr="009F3DC7" w:rsidRDefault="00BB28C8" w:rsidP="009366D7">
      <w:pPr>
        <w:widowControl w:val="0"/>
        <w:ind w:firstLine="567"/>
        <w:jc w:val="both"/>
        <w:rPr>
          <w:rFonts w:ascii="GHEA Grapalat" w:hAnsi="GHEA Grapalat" w:cs="Sylfaen"/>
          <w:b/>
        </w:rPr>
      </w:pPr>
    </w:p>
    <w:p w14:paraId="075DAA49" w14:textId="77777777" w:rsidR="00BB28C8" w:rsidRPr="009F3DC7" w:rsidRDefault="00BB28C8" w:rsidP="009366D7">
      <w:pPr>
        <w:widowControl w:val="0"/>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14:paraId="2F5A72BC" w14:textId="77777777" w:rsidR="00BB28C8" w:rsidRPr="009F3DC7" w:rsidRDefault="00BB28C8" w:rsidP="009366D7">
      <w:pPr>
        <w:widowControl w:val="0"/>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9134AF">
        <w:rPr>
          <w:rStyle w:val="FootnoteReference"/>
          <w:rFonts w:ascii="GHEA Grapalat" w:hAnsi="GHEA Grapalat"/>
        </w:rPr>
        <w:footnoteReference w:customMarkFollows="1" w:id="18"/>
        <w:t>19</w:t>
      </w:r>
      <w:r w:rsidRPr="009F3DC7">
        <w:rPr>
          <w:rFonts w:ascii="GHEA Grapalat" w:hAnsi="GHEA Grapalat"/>
        </w:rPr>
        <w:t xml:space="preserve">. </w:t>
      </w:r>
    </w:p>
    <w:p w14:paraId="3BF06353" w14:textId="77777777" w:rsidR="00BB28C8" w:rsidRPr="00EF1C40" w:rsidRDefault="00BB28C8" w:rsidP="009366D7">
      <w:pPr>
        <w:widowControl w:val="0"/>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101F3681" w14:textId="77777777" w:rsidR="00BB28C8" w:rsidRPr="009F3DC7" w:rsidRDefault="00BB28C8" w:rsidP="009366D7">
      <w:pPr>
        <w:widowControl w:val="0"/>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14:paraId="187AB40E" w14:textId="77777777" w:rsidR="00BB28C8" w:rsidRPr="00861440" w:rsidRDefault="00BB28C8" w:rsidP="009366D7">
      <w:pPr>
        <w:widowControl w:val="0"/>
        <w:tabs>
          <w:tab w:val="left" w:pos="1276"/>
        </w:tabs>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2704F9">
        <w:rPr>
          <w:rStyle w:val="FootnoteReference"/>
          <w:rFonts w:ascii="GHEA Grapalat" w:hAnsi="GHEA Grapalat"/>
          <w:spacing w:val="-4"/>
        </w:rPr>
        <w:footnoteReference w:customMarkFollows="1" w:id="19"/>
        <w:t>20</w:t>
      </w:r>
      <w:r w:rsidRPr="00861440">
        <w:rPr>
          <w:rFonts w:ascii="GHEA Grapalat" w:hAnsi="GHEA Grapalat"/>
          <w:spacing w:val="-4"/>
        </w:rPr>
        <w:t>.</w:t>
      </w:r>
    </w:p>
    <w:p w14:paraId="365A319D" w14:textId="77777777" w:rsidR="00BB28C8" w:rsidRDefault="00BB28C8" w:rsidP="009366D7">
      <w:pPr>
        <w:widowControl w:val="0"/>
        <w:tabs>
          <w:tab w:val="left" w:pos="1134"/>
        </w:tabs>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E343E7" w:rsidRPr="001515B8">
        <w:rPr>
          <w:rFonts w:ascii="GHEA Grapalat" w:hAnsi="GHEA Grapalat"/>
        </w:rPr>
        <w:t>в течение месяцев</w:t>
      </w:r>
      <w:r w:rsidR="00E343E7" w:rsidRPr="00CF61D6">
        <w:rPr>
          <w:rFonts w:ascii="GHEA Grapalat" w:hAnsi="GHEA Grapalat"/>
        </w:rPr>
        <w:t>, предусмотренных</w:t>
      </w:r>
      <w:r w:rsidR="00E343E7" w:rsidRPr="009F3DC7" w:rsidDel="00E343E7">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A14689" w:rsidRPr="00A14689">
        <w:rPr>
          <w:rFonts w:ascii="GHEA Grapalat" w:hAnsi="GHEA Grapalat"/>
        </w:rPr>
        <w:t>25-</w:t>
      </w:r>
      <w:r w:rsidR="00BD18AF">
        <w:rPr>
          <w:rFonts w:ascii="GHEA Grapalat" w:hAnsi="GHEA Grapalat"/>
          <w:lang w:val="hy-AM"/>
        </w:rPr>
        <w:t xml:space="preserve"> </w:t>
      </w:r>
      <w:r w:rsidR="00BD18AF">
        <w:rPr>
          <w:rFonts w:ascii="GHEA Grapalat" w:hAnsi="GHEA Grapalat"/>
        </w:rPr>
        <w:t>ого</w:t>
      </w:r>
      <w:r w:rsidR="007D52DB" w:rsidRPr="009F3DC7">
        <w:rPr>
          <w:rFonts w:ascii="GHEA Grapalat" w:hAnsi="GHEA Grapalat"/>
        </w:rPr>
        <w:t xml:space="preserve"> </w:t>
      </w:r>
      <w:r w:rsidRPr="009F3DC7">
        <w:rPr>
          <w:rFonts w:ascii="GHEA Grapalat" w:hAnsi="GHEA Grapalat"/>
        </w:rPr>
        <w:t xml:space="preserve">декабря данного года. </w:t>
      </w:r>
    </w:p>
    <w:p w14:paraId="3D2E142D" w14:textId="77777777" w:rsidR="00A7010C" w:rsidRPr="002B2388" w:rsidRDefault="00A7010C" w:rsidP="009366D7">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BD18A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2B2388" w:rsidRPr="002B2388">
        <w:rPr>
          <w:rFonts w:ascii="GHEA Grapalat" w:hAnsi="GHEA Grapalat"/>
        </w:rPr>
        <w:t xml:space="preserve"> </w:t>
      </w:r>
      <w:r w:rsidR="002B2388" w:rsidRPr="002B2388">
        <w:rPr>
          <w:rFonts w:ascii="GHEA Grapalat" w:hAnsi="GHEA Grapalat"/>
          <w:vertAlign w:val="superscript"/>
        </w:rPr>
        <w:t>20.1</w:t>
      </w:r>
      <w:r w:rsidR="002B2388" w:rsidRPr="002B2388">
        <w:rPr>
          <w:rFonts w:ascii="GHEA Grapalat" w:hAnsi="GHEA Grapalat"/>
        </w:rPr>
        <w:t>.</w:t>
      </w:r>
    </w:p>
    <w:p w14:paraId="2BC8C868" w14:textId="77777777" w:rsidR="00B843BE" w:rsidRDefault="00B843BE" w:rsidP="009366D7">
      <w:pPr>
        <w:widowControl w:val="0"/>
        <w:jc w:val="center"/>
        <w:rPr>
          <w:rFonts w:ascii="GHEA Grapalat" w:hAnsi="GHEA Grapalat"/>
          <w:b/>
        </w:rPr>
      </w:pPr>
    </w:p>
    <w:p w14:paraId="50BD1140" w14:textId="77777777" w:rsidR="00BB28C8" w:rsidRPr="009F3DC7" w:rsidRDefault="00BB28C8" w:rsidP="009366D7">
      <w:pPr>
        <w:widowControl w:val="0"/>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14:paraId="004BAB6E" w14:textId="77777777" w:rsidR="00BB28C8" w:rsidRPr="009F3DC7" w:rsidRDefault="00BB28C8" w:rsidP="009366D7">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14:paraId="2FEB01C5" w14:textId="77777777" w:rsidR="007920CE" w:rsidRDefault="007920CE" w:rsidP="007920CE">
      <w:pPr>
        <w:widowControl w:val="0"/>
        <w:tabs>
          <w:tab w:val="left" w:pos="1134"/>
        </w:tabs>
        <w:spacing w:after="160"/>
        <w:ind w:firstLine="567"/>
        <w:jc w:val="both"/>
        <w:rPr>
          <w:ins w:id="20" w:author="Vardan" w:date="2022-10-29T20:14:00Z"/>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20"/>
        <w:t>21</w:t>
      </w:r>
      <w:r w:rsidRPr="0017150C">
        <w:rPr>
          <w:rFonts w:ascii="GHEA Grapalat" w:hAnsi="GHEA Grapalat"/>
        </w:rPr>
        <w:t>.</w:t>
      </w:r>
      <w:r w:rsidRPr="00B220DE">
        <w:rPr>
          <w:rFonts w:ascii="GHEA Grapalat" w:hAnsi="GHEA Grapalat"/>
        </w:rPr>
        <w:t xml:space="preserve"> </w:t>
      </w:r>
      <w:r w:rsidRPr="00BB6372">
        <w:rPr>
          <w:rFonts w:ascii="GHEA Grapalat" w:hAnsi="GHEA Grapalat" w:cs="Sylfaen"/>
        </w:rPr>
        <w:t xml:space="preserve">При этом штраф </w:t>
      </w:r>
      <w:r>
        <w:rPr>
          <w:rFonts w:ascii="GHEA Grapalat" w:hAnsi="GHEA Grapalat" w:cs="Sylfaen"/>
        </w:rPr>
        <w:t>ис</w:t>
      </w:r>
      <w:r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Pr>
          <w:rFonts w:ascii="GHEA Grapalat" w:hAnsi="GHEA Grapalat" w:cs="Sylfaen"/>
        </w:rPr>
        <w:t>.</w:t>
      </w:r>
    </w:p>
    <w:p w14:paraId="65AFB4E9" w14:textId="77777777" w:rsidR="007920CE" w:rsidRPr="009F3DC7" w:rsidRDefault="007920CE" w:rsidP="007920CE">
      <w:pPr>
        <w:widowControl w:val="0"/>
        <w:tabs>
          <w:tab w:val="left" w:pos="1134"/>
        </w:tabs>
        <w:spacing w:after="160"/>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14:paraId="172E1C9B" w14:textId="77777777" w:rsidR="00BB28C8" w:rsidRDefault="00BB28C8" w:rsidP="009366D7">
      <w:pPr>
        <w:widowControl w:val="0"/>
        <w:tabs>
          <w:tab w:val="left" w:pos="1134"/>
        </w:tabs>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14:paraId="5F0C2745" w14:textId="77777777" w:rsidR="00BB28C8" w:rsidRPr="009F3DC7" w:rsidRDefault="00BB28C8" w:rsidP="009366D7">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704B6E69" w14:textId="77777777" w:rsidR="00BB28C8" w:rsidRPr="009F3DC7" w:rsidRDefault="00BB28C8" w:rsidP="009366D7">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8D7A503" w14:textId="77777777" w:rsidR="00BB28C8" w:rsidRPr="009F3DC7" w:rsidRDefault="00BB28C8" w:rsidP="009366D7">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14:paraId="23E2291A" w14:textId="77777777" w:rsidR="00BB28C8" w:rsidRPr="009F3DC7" w:rsidRDefault="00BB28C8" w:rsidP="009366D7">
      <w:pPr>
        <w:widowControl w:val="0"/>
        <w:ind w:firstLine="567"/>
        <w:jc w:val="both"/>
        <w:rPr>
          <w:rFonts w:ascii="GHEA Grapalat" w:hAnsi="GHEA Grapalat" w:cs="Sylfaen"/>
        </w:rPr>
      </w:pPr>
    </w:p>
    <w:p w14:paraId="364F8916" w14:textId="77777777" w:rsidR="00BB28C8" w:rsidRPr="009F3DC7" w:rsidRDefault="00BB28C8" w:rsidP="009366D7">
      <w:pPr>
        <w:widowControl w:val="0"/>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14:paraId="244AE524" w14:textId="77777777" w:rsidR="00BB28C8" w:rsidRPr="009F3DC7" w:rsidRDefault="00BB28C8" w:rsidP="009366D7">
      <w:pPr>
        <w:widowControl w:val="0"/>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w:t>
      </w:r>
      <w:r w:rsidRPr="009F3DC7">
        <w:rPr>
          <w:rFonts w:ascii="GHEA Grapalat" w:hAnsi="GHEA Grapalat"/>
        </w:rPr>
        <w:lastRenderedPageBreak/>
        <w:t>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84548E1" w14:textId="77777777" w:rsidR="00BB28C8" w:rsidRDefault="00BB28C8" w:rsidP="009366D7">
      <w:pPr>
        <w:rPr>
          <w:rFonts w:ascii="GHEA Grapalat" w:hAnsi="GHEA Grapalat" w:cs="Sylfaen"/>
        </w:rPr>
      </w:pPr>
    </w:p>
    <w:p w14:paraId="4509BF6C" w14:textId="77777777" w:rsidR="00846443" w:rsidRDefault="00846443" w:rsidP="009366D7">
      <w:pPr>
        <w:widowControl w:val="0"/>
        <w:jc w:val="center"/>
        <w:rPr>
          <w:rFonts w:ascii="GHEA Grapalat" w:hAnsi="GHEA Grapalat"/>
          <w:b/>
        </w:rPr>
      </w:pPr>
    </w:p>
    <w:p w14:paraId="22016A5A" w14:textId="77777777" w:rsidR="00846443" w:rsidRDefault="00846443" w:rsidP="009366D7">
      <w:pPr>
        <w:widowControl w:val="0"/>
        <w:jc w:val="center"/>
        <w:rPr>
          <w:rFonts w:ascii="GHEA Grapalat" w:hAnsi="GHEA Grapalat"/>
          <w:b/>
        </w:rPr>
      </w:pPr>
    </w:p>
    <w:p w14:paraId="2B59C98D" w14:textId="77777777" w:rsidR="00BB28C8" w:rsidRPr="009F3DC7" w:rsidRDefault="00BB28C8" w:rsidP="009366D7">
      <w:pPr>
        <w:widowControl w:val="0"/>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14:paraId="2E95EB4F" w14:textId="77777777" w:rsidR="00BB28C8" w:rsidRPr="009F3DC7" w:rsidRDefault="00BB28C8" w:rsidP="009366D7">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14:paraId="3165D5B9" w14:textId="77777777" w:rsidR="00BB28C8" w:rsidRPr="009F3DC7" w:rsidRDefault="00BB28C8" w:rsidP="009366D7">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14:paraId="2AC4F3BF" w14:textId="77777777" w:rsidR="00BB28C8" w:rsidRPr="00D443DF" w:rsidRDefault="00BB28C8" w:rsidP="009366D7">
      <w:pPr>
        <w:widowControl w:val="0"/>
        <w:tabs>
          <w:tab w:val="left" w:pos="1134"/>
        </w:tabs>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C7C28C" w14:textId="77777777" w:rsidR="00BB28C8" w:rsidRPr="00D443DF" w:rsidRDefault="00BB28C8" w:rsidP="009366D7">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14:paraId="6A7F5EBB" w14:textId="77777777" w:rsidR="00BB28C8" w:rsidRPr="009F3DC7" w:rsidRDefault="00BB28C8" w:rsidP="009366D7">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14:paraId="33621F06" w14:textId="77777777" w:rsidR="00BB28C8" w:rsidRPr="009F3DC7" w:rsidRDefault="00BB28C8" w:rsidP="009366D7">
      <w:pPr>
        <w:widowControl w:val="0"/>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564D0305" w14:textId="77777777" w:rsidR="00BB28C8" w:rsidRPr="00456103" w:rsidRDefault="00BB28C8" w:rsidP="009366D7">
      <w:pPr>
        <w:widowControl w:val="0"/>
        <w:tabs>
          <w:tab w:val="left" w:pos="1276"/>
        </w:tabs>
        <w:ind w:firstLine="567"/>
        <w:jc w:val="both"/>
        <w:rPr>
          <w:rFonts w:ascii="GHEA Grapalat" w:hAnsi="GHEA Grapalat"/>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379A87D" w14:textId="77777777" w:rsidR="00456103" w:rsidRPr="00456103" w:rsidRDefault="00456103" w:rsidP="009366D7">
      <w:pPr>
        <w:jc w:val="both"/>
        <w:rPr>
          <w:rFonts w:ascii="GHEA Grapalat" w:hAnsi="GHEA Grapalat"/>
        </w:rPr>
      </w:pPr>
      <w:r w:rsidRPr="00456103">
        <w:rPr>
          <w:rFonts w:ascii="GHEA Grapalat" w:hAnsi="GHEA Grapalat"/>
        </w:rPr>
        <w:t>7.6.</w:t>
      </w:r>
      <w:r w:rsidRPr="00456103">
        <w:rPr>
          <w:rFonts w:ascii="GHEA Grapalat" w:hAnsi="GHEA Grapalat"/>
        </w:rPr>
        <w:tab/>
        <w:t>Если договор осуществляется посредством заключения договора субподряда:</w:t>
      </w:r>
    </w:p>
    <w:p w14:paraId="4D419CCD" w14:textId="77777777" w:rsidR="00456103" w:rsidRPr="00456103" w:rsidRDefault="00456103" w:rsidP="009366D7">
      <w:pPr>
        <w:jc w:val="both"/>
        <w:rPr>
          <w:rFonts w:ascii="GHEA Grapalat" w:hAnsi="GHEA Grapalat"/>
        </w:rPr>
      </w:pPr>
      <w:r w:rsidRPr="00456103">
        <w:rPr>
          <w:rFonts w:ascii="GHEA Grapalat" w:hAnsi="GHEA Grapalat"/>
        </w:rPr>
        <w:t>1)</w:t>
      </w:r>
      <w:r w:rsidRPr="00456103">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692932B2" w14:textId="77777777" w:rsidR="00456103" w:rsidRPr="00456103" w:rsidRDefault="00456103" w:rsidP="009366D7">
      <w:pPr>
        <w:jc w:val="both"/>
        <w:rPr>
          <w:rFonts w:ascii="GHEA Grapalat" w:hAnsi="GHEA Grapalat"/>
        </w:rPr>
      </w:pPr>
      <w:r w:rsidRPr="00456103">
        <w:rPr>
          <w:rFonts w:ascii="GHEA Grapalat" w:hAnsi="GHEA Grapalat"/>
        </w:rPr>
        <w:t>2)</w:t>
      </w:r>
      <w:r w:rsidRPr="00456103">
        <w:rPr>
          <w:rFonts w:ascii="GHEA Grapalat" w:hAnsi="GHEA Grapalat"/>
        </w:rPr>
        <w:tab/>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w:t>
      </w:r>
      <w:r w:rsidRPr="00456103">
        <w:rPr>
          <w:rFonts w:ascii="GHEA Grapalat" w:hAnsi="GHEA Grapalat"/>
        </w:rPr>
        <w:lastRenderedPageBreak/>
        <w:t>выступать организация, включённая в список, предусмотренный подпунктом 2 пункта 2 постановления Правительства РА от 20.06.2025 № 817-А33.</w:t>
      </w:r>
    </w:p>
    <w:p w14:paraId="6C8AC8C7" w14:textId="77777777" w:rsidR="00BB28C8" w:rsidRPr="009F3DC7" w:rsidRDefault="00BB28C8" w:rsidP="009366D7">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DF2F68">
        <w:rPr>
          <w:rStyle w:val="FootnoteReference"/>
          <w:rFonts w:ascii="GHEA Grapalat" w:hAnsi="GHEA Grapalat"/>
        </w:rPr>
        <w:footnoteReference w:customMarkFollows="1" w:id="21"/>
        <w:t>24</w:t>
      </w:r>
      <w:r w:rsidRPr="009F3DC7">
        <w:rPr>
          <w:rFonts w:ascii="GHEA Grapalat" w:hAnsi="GHEA Grapalat"/>
        </w:rPr>
        <w:t>.</w:t>
      </w:r>
    </w:p>
    <w:p w14:paraId="23456CA3" w14:textId="77777777" w:rsidR="00BB28C8" w:rsidRPr="009F3DC7" w:rsidRDefault="00BB28C8" w:rsidP="009366D7">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w:t>
      </w:r>
      <w:r w:rsidRPr="00F61196">
        <w:rPr>
          <w:rFonts w:ascii="GHEA Grapalat" w:hAnsi="GHEA Grapalat"/>
        </w:rPr>
        <w:t xml:space="preserve">позднее </w:t>
      </w:r>
      <w:r w:rsidR="00F21A87" w:rsidRPr="00F61196">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96563E2" w14:textId="77777777" w:rsidR="00BB28C8" w:rsidRPr="009F3DC7" w:rsidRDefault="00BB28C8" w:rsidP="009366D7">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1B5B790" w14:textId="77777777" w:rsidR="00BB28C8" w:rsidRPr="009F3DC7" w:rsidRDefault="00BB28C8" w:rsidP="009366D7">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34FB65A" w14:textId="77777777" w:rsidR="00BB28C8" w:rsidRPr="009F3DC7" w:rsidRDefault="00BB28C8" w:rsidP="009366D7">
      <w:pPr>
        <w:widowControl w:val="0"/>
        <w:tabs>
          <w:tab w:val="left" w:pos="1276"/>
        </w:tabs>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14136687" w14:textId="77777777" w:rsidR="00CA2E3E" w:rsidRDefault="00BB28C8" w:rsidP="009366D7">
      <w:pPr>
        <w:widowControl w:val="0"/>
        <w:tabs>
          <w:tab w:val="left" w:pos="1276"/>
        </w:tabs>
        <w:ind w:firstLine="567"/>
        <w:jc w:val="both"/>
        <w:rPr>
          <w:ins w:id="21" w:author="Inesa Kocharyan" w:date="2025-02-07T10:49:00Z"/>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14:paraId="47510CA1" w14:textId="151D40C3" w:rsidR="00C75515" w:rsidRPr="009A510B" w:rsidRDefault="00962A70" w:rsidP="009366D7">
      <w:pPr>
        <w:jc w:val="both"/>
        <w:rPr>
          <w:rStyle w:val="ezkurwreuab5ozgtqnkl"/>
          <w:rFonts w:ascii="GHEA Grapalat" w:hAnsi="GHEA Grapalat"/>
          <w:lang w:val="hy-AM"/>
        </w:rPr>
      </w:pPr>
      <w:r>
        <w:rPr>
          <w:rFonts w:ascii="GHEA Grapalat" w:eastAsiaTheme="minorHAnsi" w:hAnsi="GHEA Grapalat" w:cstheme="minorBidi"/>
          <w:sz w:val="22"/>
          <w:szCs w:val="22"/>
          <w:lang w:eastAsia="en-US" w:bidi="ar-SA"/>
        </w:rPr>
        <w:t xml:space="preserve">       </w:t>
      </w:r>
      <w:r w:rsidR="00C75515">
        <w:rPr>
          <w:rFonts w:ascii="GHEA Grapalat" w:eastAsiaTheme="minorHAnsi" w:hAnsi="GHEA Grapalat" w:cstheme="minorBidi"/>
          <w:sz w:val="22"/>
          <w:szCs w:val="22"/>
          <w:lang w:eastAsia="en-US" w:bidi="ar-SA"/>
        </w:rPr>
        <w:t xml:space="preserve">7.12 </w:t>
      </w:r>
      <w:r w:rsidR="00C75515">
        <w:rPr>
          <w:rFonts w:ascii="GHEA Grapalat" w:hAnsi="GHEA Grapalat"/>
          <w:color w:val="000000" w:themeColor="text1"/>
        </w:rPr>
        <w:t xml:space="preserve">Исполнитель </w:t>
      </w:r>
      <w:r w:rsidR="00C75515" w:rsidRPr="00B40E38">
        <w:rPr>
          <w:rStyle w:val="ezkurwreuab5ozgtqnkl"/>
          <w:rFonts w:ascii="GHEA Grapalat" w:hAnsi="GHEA Grapalat"/>
        </w:rPr>
        <w:t>имеет право</w:t>
      </w:r>
      <w:r w:rsidR="00C75515" w:rsidRPr="00B40E38">
        <w:rPr>
          <w:rFonts w:ascii="GHEA Grapalat" w:hAnsi="GHEA Grapalat"/>
        </w:rPr>
        <w:t xml:space="preserve"> </w:t>
      </w:r>
      <w:r w:rsidR="00C75515"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C75515" w:rsidRPr="009A510B">
        <w:rPr>
          <w:rStyle w:val="ezkurwreuab5ozgtqnkl"/>
          <w:rFonts w:ascii="GHEA Grapalat" w:hAnsi="GHEA Grapalat"/>
        </w:rPr>
        <w:t>о закупке</w:t>
      </w:r>
      <w:r w:rsidR="00C75515" w:rsidRPr="00B40E38">
        <w:rPr>
          <w:rStyle w:val="ezkurwreuab5ozgtqnkl"/>
          <w:rFonts w:ascii="GHEA Grapalat" w:hAnsi="GHEA Grapalat"/>
        </w:rPr>
        <w:t>, на основании договора финансирования (факторинга) в обмен на уступку требования</w:t>
      </w:r>
      <w:r w:rsidR="00C75515" w:rsidRPr="00B40E38">
        <w:rPr>
          <w:rFonts w:ascii="GHEA Grapalat" w:hAnsi="GHEA Grapalat"/>
        </w:rPr>
        <w:t xml:space="preserve"> </w:t>
      </w:r>
      <w:r w:rsidR="00C75515" w:rsidRPr="00B40E38">
        <w:rPr>
          <w:rStyle w:val="ezkurwreuab5ozgtqnkl"/>
          <w:rFonts w:ascii="GHEA Grapalat" w:hAnsi="GHEA Grapalat"/>
        </w:rPr>
        <w:t xml:space="preserve">(далее-договор факторинга). </w:t>
      </w:r>
      <w:r w:rsidR="00C75515">
        <w:rPr>
          <w:rStyle w:val="ezkurwreuab5ozgtqnkl"/>
          <w:rFonts w:ascii="GHEA Grapalat" w:hAnsi="GHEA Grapalat"/>
        </w:rPr>
        <w:t xml:space="preserve">В </w:t>
      </w:r>
      <w:r w:rsidR="00C75515">
        <w:rPr>
          <w:rFonts w:ascii="GHEA Grapalat" w:hAnsi="GHEA Grapalat"/>
        </w:rPr>
        <w:t>д</w:t>
      </w:r>
      <w:r w:rsidR="00C75515" w:rsidRPr="009A510B">
        <w:rPr>
          <w:rFonts w:ascii="GHEA Grapalat" w:hAnsi="GHEA Grapalat"/>
        </w:rPr>
        <w:t>оговор</w:t>
      </w:r>
      <w:r w:rsidR="00C75515">
        <w:rPr>
          <w:rFonts w:ascii="GHEA Grapalat" w:hAnsi="GHEA Grapalat"/>
        </w:rPr>
        <w:t>е</w:t>
      </w:r>
      <w:r w:rsidR="00C75515" w:rsidRPr="009A510B">
        <w:rPr>
          <w:rFonts w:ascii="GHEA Grapalat" w:hAnsi="GHEA Grapalat"/>
        </w:rPr>
        <w:t xml:space="preserve"> факторинга долж</w:t>
      </w:r>
      <w:r w:rsidR="00C75515">
        <w:rPr>
          <w:rFonts w:ascii="GHEA Grapalat" w:hAnsi="GHEA Grapalat"/>
        </w:rPr>
        <w:t>но быть</w:t>
      </w:r>
      <w:r w:rsidR="00C75515" w:rsidRPr="009A510B">
        <w:rPr>
          <w:rFonts w:ascii="GHEA Grapalat" w:hAnsi="GHEA Grapalat"/>
        </w:rPr>
        <w:t xml:space="preserve"> предусм</w:t>
      </w:r>
      <w:r w:rsidR="00C75515">
        <w:rPr>
          <w:rFonts w:ascii="GHEA Grapalat" w:hAnsi="GHEA Grapalat"/>
        </w:rPr>
        <w:t>о</w:t>
      </w:r>
      <w:r w:rsidR="00C75515" w:rsidRPr="009A510B">
        <w:rPr>
          <w:rFonts w:ascii="GHEA Grapalat" w:hAnsi="GHEA Grapalat"/>
        </w:rPr>
        <w:t>тр</w:t>
      </w:r>
      <w:r w:rsidR="00C75515">
        <w:rPr>
          <w:rFonts w:ascii="GHEA Grapalat" w:hAnsi="GHEA Grapalat"/>
        </w:rPr>
        <w:t>ено</w:t>
      </w:r>
      <w:r w:rsidR="00C75515" w:rsidRPr="009A510B">
        <w:rPr>
          <w:rFonts w:ascii="GHEA Grapalat" w:hAnsi="GHEA Grapalat"/>
        </w:rPr>
        <w:t>, что</w:t>
      </w:r>
      <w:r w:rsidR="00C75515">
        <w:rPr>
          <w:rFonts w:ascii="GHEA Grapalat" w:hAnsi="GHEA Grapalat"/>
        </w:rPr>
        <w:t>:</w:t>
      </w:r>
      <w:r w:rsidR="00C75515" w:rsidRPr="009A510B">
        <w:rPr>
          <w:rFonts w:ascii="GHEA Grapalat" w:hAnsi="GHEA Grapalat"/>
        </w:rPr>
        <w:t xml:space="preserve"> финансовый агент соглашается с тем, </w:t>
      </w:r>
      <w:r w:rsidR="00C75515" w:rsidRPr="009A510B">
        <w:rPr>
          <w:rFonts w:ascii="GHEA Grapalat" w:hAnsi="GHEA Grapalat"/>
        </w:rPr>
        <w:lastRenderedPageBreak/>
        <w:t xml:space="preserve">что при наличии оснований, предусмотренных договором, </w:t>
      </w:r>
      <w:r w:rsidR="00C75515">
        <w:rPr>
          <w:rStyle w:val="ezkurwreuab5ozgtqnkl"/>
          <w:rFonts w:ascii="GHEA Grapalat" w:hAnsi="GHEA Grapalat"/>
        </w:rPr>
        <w:t>Заказчик</w:t>
      </w:r>
      <w:r w:rsidR="00C75515" w:rsidRPr="00B43171">
        <w:rPr>
          <w:rFonts w:ascii="GHEA Grapalat" w:hAnsi="GHEA Grapalat"/>
        </w:rPr>
        <w:t xml:space="preserve"> </w:t>
      </w:r>
      <w:r w:rsidR="00C75515" w:rsidRPr="00B43171">
        <w:rPr>
          <w:rStyle w:val="ezkurwreuab5ozgtqnkl"/>
          <w:rFonts w:ascii="GHEA Grapalat" w:hAnsi="GHEA Grapalat"/>
        </w:rPr>
        <w:t>при осуществлении платежей обеспечи</w:t>
      </w:r>
      <w:r w:rsidR="00C75515">
        <w:rPr>
          <w:rStyle w:val="ezkurwreuab5ozgtqnkl"/>
          <w:rFonts w:ascii="GHEA Grapalat" w:hAnsi="GHEA Grapalat"/>
        </w:rPr>
        <w:t>вает</w:t>
      </w:r>
      <w:r w:rsidR="00C75515" w:rsidRPr="00B43171">
        <w:rPr>
          <w:rStyle w:val="ezkurwreuab5ozgtqnkl"/>
          <w:rFonts w:ascii="GHEA Grapalat" w:hAnsi="GHEA Grapalat"/>
        </w:rPr>
        <w:t xml:space="preserve"> расчет и зачет штрафов и пеней </w:t>
      </w:r>
      <w:r w:rsidR="00C75515">
        <w:rPr>
          <w:rFonts w:ascii="GHEA Grapalat" w:hAnsi="GHEA Grapalat"/>
          <w:color w:val="000000" w:themeColor="text1"/>
        </w:rPr>
        <w:t>Исполнителю</w:t>
      </w:r>
      <w:r w:rsidR="00C75515" w:rsidRPr="00B43171">
        <w:rPr>
          <w:rFonts w:ascii="GHEA Grapalat" w:hAnsi="GHEA Grapalat"/>
        </w:rPr>
        <w:t xml:space="preserve"> </w:t>
      </w:r>
      <w:r w:rsidR="00C75515" w:rsidRPr="00B43171">
        <w:rPr>
          <w:rStyle w:val="ezkurwreuab5ozgtqnkl"/>
          <w:rFonts w:ascii="GHEA Grapalat" w:hAnsi="GHEA Grapalat"/>
        </w:rPr>
        <w:t>с суммами, подлежащими уплате, независимо от</w:t>
      </w:r>
      <w:r w:rsidR="00C75515" w:rsidRPr="00B43171">
        <w:rPr>
          <w:rFonts w:ascii="GHEA Grapalat" w:hAnsi="GHEA Grapalat"/>
        </w:rPr>
        <w:t xml:space="preserve"> </w:t>
      </w:r>
      <w:r w:rsidR="00C75515" w:rsidRPr="00B43171">
        <w:rPr>
          <w:rStyle w:val="ezkurwreuab5ozgtqnkl"/>
          <w:rFonts w:ascii="GHEA Grapalat" w:hAnsi="GHEA Grapalat"/>
        </w:rPr>
        <w:t>того,</w:t>
      </w:r>
      <w:r w:rsidR="00C75515" w:rsidRPr="00B43171">
        <w:rPr>
          <w:rFonts w:ascii="GHEA Grapalat" w:hAnsi="GHEA Grapalat"/>
        </w:rPr>
        <w:t xml:space="preserve"> </w:t>
      </w:r>
      <w:r w:rsidR="00C75515" w:rsidRPr="00B43171">
        <w:rPr>
          <w:rStyle w:val="ezkurwreuab5ozgtqnkl"/>
          <w:rFonts w:ascii="GHEA Grapalat" w:hAnsi="GHEA Grapalat"/>
        </w:rPr>
        <w:t>было ли</w:t>
      </w:r>
      <w:r w:rsidR="00C75515" w:rsidRPr="00B43171">
        <w:rPr>
          <w:rFonts w:ascii="GHEA Grapalat" w:hAnsi="GHEA Grapalat"/>
        </w:rPr>
        <w:t xml:space="preserve"> </w:t>
      </w:r>
      <w:r w:rsidR="00C75515" w:rsidRPr="00B43171">
        <w:rPr>
          <w:rStyle w:val="ezkurwreuab5ozgtqnkl"/>
          <w:rFonts w:ascii="GHEA Grapalat" w:hAnsi="GHEA Grapalat"/>
        </w:rPr>
        <w:t>уступлено требование</w:t>
      </w:r>
      <w:r w:rsidR="00C75515" w:rsidRPr="009A510B">
        <w:rPr>
          <w:rStyle w:val="ezkurwreuab5ozgtqnkl"/>
          <w:rFonts w:ascii="GHEA Grapalat" w:hAnsi="GHEA Grapalat"/>
          <w:lang w:val="hy-AM"/>
        </w:rPr>
        <w:t xml:space="preserve">. </w:t>
      </w:r>
      <w:r w:rsidR="00C75515" w:rsidRPr="009A510B">
        <w:rPr>
          <w:rStyle w:val="ezkurwreuab5ozgtqnkl"/>
          <w:rFonts w:ascii="GHEA Grapalat" w:hAnsi="GHEA Grapalat"/>
        </w:rPr>
        <w:t>П</w:t>
      </w:r>
      <w:r w:rsidR="00C75515" w:rsidRPr="00B43171">
        <w:rPr>
          <w:rStyle w:val="ezkurwreuab5ozgtqnkl"/>
          <w:rFonts w:ascii="GHEA Grapalat" w:hAnsi="GHEA Grapalat"/>
        </w:rPr>
        <w:t>ри</w:t>
      </w:r>
      <w:r w:rsidR="00C75515" w:rsidRPr="00B43171">
        <w:rPr>
          <w:rFonts w:ascii="GHEA Grapalat" w:hAnsi="GHEA Grapalat"/>
        </w:rPr>
        <w:t xml:space="preserve"> </w:t>
      </w:r>
      <w:r w:rsidR="00C75515"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C75515" w:rsidRPr="009A510B">
        <w:rPr>
          <w:rStyle w:val="ezkurwreuab5ozgtqnkl"/>
          <w:rFonts w:ascii="GHEA Grapalat" w:hAnsi="GHEA Grapalat"/>
        </w:rPr>
        <w:t>N</w:t>
      </w:r>
      <w:r w:rsidR="00C75515" w:rsidRPr="00B43171">
        <w:rPr>
          <w:rStyle w:val="ezkurwreuab5ozgtqnkl"/>
          <w:rFonts w:ascii="GHEA Grapalat" w:hAnsi="GHEA Grapalat"/>
        </w:rPr>
        <w:t xml:space="preserve"> </w:t>
      </w:r>
      <w:r w:rsidR="00C75515">
        <w:rPr>
          <w:rStyle w:val="ezkurwreuab5ozgtqnkl"/>
          <w:rFonts w:ascii="GHEA Grapalat" w:hAnsi="GHEA Grapalat"/>
        </w:rPr>
        <w:t>4</w:t>
      </w:r>
      <w:r w:rsidR="00C75515" w:rsidRPr="00B43171">
        <w:rPr>
          <w:rStyle w:val="ezkurwreuab5ozgtqnkl"/>
          <w:rFonts w:ascii="GHEA Grapalat" w:hAnsi="GHEA Grapalat"/>
        </w:rPr>
        <w:t xml:space="preserve">) </w:t>
      </w:r>
      <w:r w:rsidR="00C75515">
        <w:rPr>
          <w:rStyle w:val="ezkurwreuab5ozgtqnkl"/>
          <w:rFonts w:ascii="GHEA Grapalat" w:hAnsi="GHEA Grapalat"/>
        </w:rPr>
        <w:t>Заказчик</w:t>
      </w:r>
      <w:r w:rsidR="00C75515" w:rsidRPr="00B43171">
        <w:rPr>
          <w:rFonts w:ascii="GHEA Grapalat" w:hAnsi="GHEA Grapalat"/>
        </w:rPr>
        <w:t xml:space="preserve"> </w:t>
      </w:r>
      <w:r w:rsidR="00C75515" w:rsidRPr="00B43171">
        <w:rPr>
          <w:rStyle w:val="ezkurwreuab5ozgtqnkl"/>
          <w:rFonts w:ascii="GHEA Grapalat" w:hAnsi="GHEA Grapalat"/>
        </w:rPr>
        <w:t>производит платеж, установленный договором, финансовому</w:t>
      </w:r>
      <w:r w:rsidR="00C75515" w:rsidRPr="00B43171">
        <w:rPr>
          <w:rFonts w:ascii="GHEA Grapalat" w:hAnsi="GHEA Grapalat"/>
        </w:rPr>
        <w:t xml:space="preserve"> </w:t>
      </w:r>
      <w:r w:rsidR="00C75515" w:rsidRPr="00B43171">
        <w:rPr>
          <w:rStyle w:val="ezkurwreuab5ozgtqnkl"/>
          <w:rFonts w:ascii="GHEA Grapalat" w:hAnsi="GHEA Grapalat"/>
        </w:rPr>
        <w:t>агенту, если</w:t>
      </w:r>
      <w:r w:rsidR="00C75515" w:rsidRPr="00B43171">
        <w:rPr>
          <w:rFonts w:ascii="GHEA Grapalat" w:hAnsi="GHEA Grapalat"/>
        </w:rPr>
        <w:t xml:space="preserve"> </w:t>
      </w:r>
      <w:r w:rsidR="00C75515" w:rsidRPr="00B43171">
        <w:rPr>
          <w:rStyle w:val="ezkurwreuab5ozgtqnkl"/>
          <w:rFonts w:ascii="GHEA Grapalat" w:hAnsi="GHEA Grapalat"/>
        </w:rPr>
        <w:t>уведомление</w:t>
      </w:r>
      <w:r w:rsidR="00C75515" w:rsidRPr="00B43171">
        <w:rPr>
          <w:rFonts w:ascii="GHEA Grapalat" w:hAnsi="GHEA Grapalat"/>
        </w:rPr>
        <w:t xml:space="preserve"> </w:t>
      </w:r>
      <w:r w:rsidR="00C75515" w:rsidRPr="00B43171">
        <w:rPr>
          <w:rStyle w:val="ezkurwreuab5ozgtqnkl"/>
          <w:rFonts w:ascii="GHEA Grapalat" w:hAnsi="GHEA Grapalat"/>
        </w:rPr>
        <w:t>было получено</w:t>
      </w:r>
      <w:r w:rsidR="00C75515" w:rsidRPr="00B43171">
        <w:rPr>
          <w:rFonts w:ascii="GHEA Grapalat" w:hAnsi="GHEA Grapalat"/>
        </w:rPr>
        <w:t xml:space="preserve"> </w:t>
      </w:r>
      <w:r w:rsidR="00C75515" w:rsidRPr="00B43171">
        <w:rPr>
          <w:rStyle w:val="ezkurwreuab5ozgtqnkl"/>
          <w:rFonts w:ascii="GHEA Grapalat" w:hAnsi="GHEA Grapalat"/>
        </w:rPr>
        <w:t xml:space="preserve">в день, предшествующий дню внесения </w:t>
      </w:r>
      <w:r w:rsidR="00C75515">
        <w:rPr>
          <w:rStyle w:val="ezkurwreuab5ozgtqnkl"/>
          <w:rFonts w:ascii="GHEA Grapalat" w:hAnsi="GHEA Grapalat"/>
        </w:rPr>
        <w:t>Заказчиком</w:t>
      </w:r>
      <w:r w:rsidR="00C75515"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C75515">
        <w:rPr>
          <w:rStyle w:val="ezkurwreuab5ozgtqnkl"/>
          <w:rFonts w:ascii="GHEA Grapalat" w:hAnsi="GHEA Grapalat"/>
        </w:rPr>
        <w:t>.</w:t>
      </w:r>
      <w:r w:rsidR="00C75515" w:rsidRPr="00184D2E">
        <w:rPr>
          <w:rStyle w:val="ezkurwreuab5ozgtqnkl"/>
          <w:rFonts w:ascii="GHEA Grapalat" w:hAnsi="GHEA Grapalat"/>
          <w:vertAlign w:val="superscript"/>
        </w:rPr>
        <w:t>25</w:t>
      </w:r>
    </w:p>
    <w:p w14:paraId="0B5E5030" w14:textId="77777777" w:rsidR="00BB28C8" w:rsidRPr="009F3DC7" w:rsidRDefault="00BB28C8" w:rsidP="009366D7">
      <w:pPr>
        <w:widowControl w:val="0"/>
        <w:tabs>
          <w:tab w:val="left" w:pos="1276"/>
        </w:tabs>
        <w:ind w:firstLine="567"/>
        <w:jc w:val="both"/>
        <w:rPr>
          <w:rFonts w:ascii="GHEA Grapalat" w:hAnsi="GHEA Grapalat"/>
        </w:rPr>
      </w:pPr>
      <w:r w:rsidRPr="009F3DC7">
        <w:rPr>
          <w:rFonts w:ascii="GHEA Grapalat" w:hAnsi="GHEA Grapalat"/>
        </w:rPr>
        <w:t>7.1</w:t>
      </w:r>
      <w:r w:rsidR="00184D2E">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14:paraId="3C36F0CB" w14:textId="77777777" w:rsidR="00BB28C8" w:rsidRDefault="00BB28C8" w:rsidP="009366D7">
      <w:pPr>
        <w:widowControl w:val="0"/>
        <w:tabs>
          <w:tab w:val="left" w:pos="1276"/>
        </w:tabs>
        <w:ind w:firstLine="567"/>
        <w:jc w:val="both"/>
        <w:rPr>
          <w:rFonts w:ascii="GHEA Grapalat" w:hAnsi="GHEA Grapalat"/>
          <w:lang w:val="hy-AM"/>
        </w:rPr>
      </w:pPr>
      <w:r w:rsidRPr="009F3DC7">
        <w:rPr>
          <w:rFonts w:ascii="GHEA Grapalat" w:hAnsi="GHEA Grapalat"/>
        </w:rPr>
        <w:t>7.1</w:t>
      </w:r>
      <w:r w:rsidR="00184D2E">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sidR="00C75515">
        <w:rPr>
          <w:rFonts w:ascii="GHEA Grapalat" w:hAnsi="GHEA Grapalat"/>
        </w:rPr>
        <w:t>,</w:t>
      </w:r>
      <w:r w:rsidRPr="009F3DC7">
        <w:rPr>
          <w:rFonts w:ascii="GHEA Grapalat" w:hAnsi="GHEA Grapalat"/>
        </w:rPr>
        <w:t xml:space="preserve"> № 3.1 </w:t>
      </w:r>
      <w:r w:rsidR="00C75515" w:rsidRPr="009F3DC7">
        <w:rPr>
          <w:rFonts w:ascii="GHEA Grapalat" w:hAnsi="GHEA Grapalat"/>
        </w:rPr>
        <w:t>и</w:t>
      </w:r>
      <w:r w:rsidR="00C75515">
        <w:rPr>
          <w:rFonts w:ascii="GHEA Grapalat" w:hAnsi="GHEA Grapalat"/>
        </w:rPr>
        <w:t xml:space="preserve"> </w:t>
      </w:r>
      <w:r w:rsidR="00C75515" w:rsidRPr="009F3DC7">
        <w:rPr>
          <w:rFonts w:ascii="GHEA Grapalat" w:hAnsi="GHEA Grapalat"/>
        </w:rPr>
        <w:t xml:space="preserve">№ </w:t>
      </w:r>
      <w:r w:rsidR="00C75515">
        <w:rPr>
          <w:rFonts w:ascii="GHEA Grapalat" w:hAnsi="GHEA Grapalat"/>
        </w:rPr>
        <w:t>4</w:t>
      </w:r>
      <w:r w:rsidR="00C75515" w:rsidRPr="009F3DC7">
        <w:rPr>
          <w:rFonts w:ascii="GHEA Grapalat" w:hAnsi="GHEA Grapalat"/>
        </w:rPr>
        <w:t xml:space="preserve"> </w:t>
      </w:r>
      <w:r w:rsidRPr="009F3DC7">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14:paraId="06708191" w14:textId="2474FC54" w:rsidR="0077106D" w:rsidRPr="009F3DC7" w:rsidRDefault="0077106D" w:rsidP="0077106D">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46758">
        <w:rPr>
          <w:rFonts w:ascii="GHEA Grapalat" w:hAnsi="GHEA Grapalat"/>
        </w:rPr>
        <w:t xml:space="preserve">. </w:t>
      </w:r>
      <w:r w:rsidRPr="0004675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тикратный размер базовой 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w:t>
      </w:r>
      <w:r>
        <w:rPr>
          <w:rFonts w:ascii="GHEA Grapalat" w:hAnsi="GHEA Grapalat"/>
        </w:rPr>
        <w:t>заменяю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w:t>
      </w:r>
      <w:r w:rsidR="009332C5">
        <w:rPr>
          <w:rFonts w:ascii="GHEA Grapalat" w:hAnsi="GHEA Grapalat"/>
        </w:rPr>
        <w:t xml:space="preserve">25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22"/>
        <w:t>25</w:t>
      </w:r>
    </w:p>
    <w:p w14:paraId="22C06DCB" w14:textId="5E98C08A" w:rsidR="00BB28C8" w:rsidRPr="0081246C" w:rsidRDefault="00BB28C8" w:rsidP="009366D7">
      <w:pPr>
        <w:widowControl w:val="0"/>
        <w:tabs>
          <w:tab w:val="left" w:pos="1276"/>
        </w:tabs>
        <w:ind w:firstLine="567"/>
        <w:jc w:val="both"/>
        <w:rPr>
          <w:rFonts w:ascii="GHEA Grapalat" w:hAnsi="GHEA Grapalat"/>
          <w:bCs/>
          <w:lang w:val="hy-AM"/>
        </w:rPr>
      </w:pPr>
      <w:r w:rsidRPr="009F3DC7">
        <w:rPr>
          <w:rFonts w:ascii="GHEA Grapalat" w:hAnsi="GHEA Grapalat"/>
        </w:rPr>
        <w:t>7.1</w:t>
      </w:r>
      <w:r w:rsidR="0077106D">
        <w:rPr>
          <w:rFonts w:ascii="GHEA Grapalat" w:hAnsi="GHEA Grapalat"/>
          <w:lang w:val="hy-AM"/>
        </w:rPr>
        <w:t>6</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14:paraId="4B40DA9D" w14:textId="77777777" w:rsidR="00BB28C8" w:rsidRPr="009F3DC7" w:rsidRDefault="00BB28C8" w:rsidP="009366D7">
      <w:pPr>
        <w:widowControl w:val="0"/>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14:paraId="4CBFDDF3" w14:textId="77777777" w:rsidTr="003D2146">
        <w:trPr>
          <w:jc w:val="center"/>
        </w:trPr>
        <w:tc>
          <w:tcPr>
            <w:tcW w:w="4536" w:type="dxa"/>
          </w:tcPr>
          <w:p w14:paraId="120F9905" w14:textId="77777777" w:rsidR="00BB28C8" w:rsidRPr="009F3DC7" w:rsidRDefault="00BB28C8" w:rsidP="009366D7">
            <w:pPr>
              <w:widowControl w:val="0"/>
              <w:jc w:val="center"/>
              <w:rPr>
                <w:rFonts w:ascii="GHEA Grapalat" w:hAnsi="GHEA Grapalat"/>
                <w:b/>
              </w:rPr>
            </w:pPr>
            <w:r>
              <w:rPr>
                <w:rFonts w:ascii="GHEA Grapalat" w:hAnsi="GHEA Grapalat"/>
                <w:b/>
              </w:rPr>
              <w:t>ЗАКАЗЧИ</w:t>
            </w:r>
            <w:r w:rsidRPr="009F3DC7">
              <w:rPr>
                <w:rFonts w:ascii="GHEA Grapalat" w:hAnsi="GHEA Grapalat"/>
                <w:b/>
              </w:rPr>
              <w:t>К</w:t>
            </w:r>
          </w:p>
          <w:p w14:paraId="7B6E2270" w14:textId="77777777" w:rsidR="00BB28C8" w:rsidRPr="003C5723" w:rsidRDefault="00BB28C8" w:rsidP="009366D7">
            <w:pPr>
              <w:widowControl w:val="0"/>
              <w:jc w:val="center"/>
              <w:rPr>
                <w:rFonts w:ascii="GHEA Grapalat" w:hAnsi="GHEA Grapalat"/>
                <w:lang w:val="en-US"/>
              </w:rPr>
            </w:pPr>
            <w:r>
              <w:rPr>
                <w:rFonts w:ascii="GHEA Grapalat" w:hAnsi="GHEA Grapalat"/>
                <w:lang w:val="en-US"/>
              </w:rPr>
              <w:t>_____________________</w:t>
            </w:r>
          </w:p>
          <w:p w14:paraId="4B2C29C8" w14:textId="77777777" w:rsidR="00BB28C8" w:rsidRPr="003C5723" w:rsidRDefault="00BB28C8" w:rsidP="009366D7">
            <w:pPr>
              <w:widowControl w:val="0"/>
              <w:jc w:val="center"/>
              <w:rPr>
                <w:rFonts w:ascii="GHEA Grapalat" w:hAnsi="GHEA Grapalat"/>
                <w:vertAlign w:val="superscript"/>
              </w:rPr>
            </w:pPr>
            <w:r w:rsidRPr="003C5723">
              <w:rPr>
                <w:rFonts w:ascii="GHEA Grapalat" w:hAnsi="GHEA Grapalat"/>
                <w:vertAlign w:val="superscript"/>
              </w:rPr>
              <w:t>/подпись/</w:t>
            </w:r>
          </w:p>
          <w:p w14:paraId="784BCAAC" w14:textId="77777777" w:rsidR="00BB28C8" w:rsidRDefault="00BB28C8" w:rsidP="009366D7">
            <w:pPr>
              <w:widowControl w:val="0"/>
              <w:rPr>
                <w:rFonts w:ascii="GHEA Grapalat" w:hAnsi="GHEA Grapalat"/>
                <w:lang w:val="en-US"/>
              </w:rPr>
            </w:pPr>
          </w:p>
          <w:p w14:paraId="0EAB33B4" w14:textId="77777777" w:rsidR="00BB28C8" w:rsidRPr="003C5723" w:rsidRDefault="00BB28C8" w:rsidP="009366D7">
            <w:pPr>
              <w:widowControl w:val="0"/>
              <w:jc w:val="center"/>
              <w:rPr>
                <w:rFonts w:ascii="GHEA Grapalat" w:hAnsi="GHEA Grapalat"/>
                <w:lang w:val="en-US"/>
              </w:rPr>
            </w:pPr>
            <w:r w:rsidRPr="009F3DC7">
              <w:rPr>
                <w:rFonts w:ascii="GHEA Grapalat" w:hAnsi="GHEA Grapalat"/>
              </w:rPr>
              <w:t>М. П.</w:t>
            </w:r>
          </w:p>
        </w:tc>
        <w:tc>
          <w:tcPr>
            <w:tcW w:w="4111" w:type="dxa"/>
          </w:tcPr>
          <w:p w14:paraId="58EB46BF" w14:textId="77777777" w:rsidR="00BB28C8" w:rsidRPr="009F3DC7" w:rsidRDefault="00BB28C8" w:rsidP="009366D7">
            <w:pPr>
              <w:widowControl w:val="0"/>
              <w:jc w:val="center"/>
              <w:rPr>
                <w:rFonts w:ascii="GHEA Grapalat" w:hAnsi="GHEA Grapalat"/>
                <w:b/>
              </w:rPr>
            </w:pPr>
            <w:r>
              <w:rPr>
                <w:rFonts w:ascii="GHEA Grapalat" w:hAnsi="GHEA Grapalat"/>
                <w:b/>
              </w:rPr>
              <w:t>ИСПОЛНИТЕЛ</w:t>
            </w:r>
            <w:r w:rsidRPr="009F3DC7">
              <w:rPr>
                <w:rFonts w:ascii="GHEA Grapalat" w:hAnsi="GHEA Grapalat"/>
                <w:b/>
              </w:rPr>
              <w:t>Ь</w:t>
            </w:r>
          </w:p>
          <w:p w14:paraId="5505FCBB" w14:textId="77777777" w:rsidR="00BB28C8" w:rsidRPr="003C5723" w:rsidRDefault="00BB28C8" w:rsidP="009366D7">
            <w:pPr>
              <w:widowControl w:val="0"/>
              <w:jc w:val="center"/>
              <w:rPr>
                <w:rFonts w:ascii="GHEA Grapalat" w:hAnsi="GHEA Grapalat"/>
                <w:lang w:val="en-US"/>
              </w:rPr>
            </w:pPr>
            <w:r>
              <w:rPr>
                <w:rFonts w:ascii="GHEA Grapalat" w:hAnsi="GHEA Grapalat"/>
                <w:lang w:val="en-US"/>
              </w:rPr>
              <w:t>____________________</w:t>
            </w:r>
          </w:p>
          <w:p w14:paraId="61BD68A0" w14:textId="77777777" w:rsidR="00BB28C8" w:rsidRPr="003C5723" w:rsidRDefault="00BB28C8" w:rsidP="009366D7">
            <w:pPr>
              <w:widowControl w:val="0"/>
              <w:jc w:val="center"/>
              <w:rPr>
                <w:rFonts w:ascii="GHEA Grapalat" w:hAnsi="GHEA Grapalat"/>
                <w:vertAlign w:val="superscript"/>
              </w:rPr>
            </w:pPr>
            <w:r w:rsidRPr="003C5723">
              <w:rPr>
                <w:rFonts w:ascii="GHEA Grapalat" w:hAnsi="GHEA Grapalat"/>
                <w:vertAlign w:val="superscript"/>
              </w:rPr>
              <w:t>/подпись/</w:t>
            </w:r>
          </w:p>
          <w:p w14:paraId="3A63A209" w14:textId="77777777" w:rsidR="00BB28C8" w:rsidRDefault="00BB28C8" w:rsidP="009366D7">
            <w:pPr>
              <w:widowControl w:val="0"/>
              <w:rPr>
                <w:rFonts w:ascii="GHEA Grapalat" w:hAnsi="GHEA Grapalat"/>
                <w:lang w:val="en-US"/>
              </w:rPr>
            </w:pPr>
          </w:p>
          <w:p w14:paraId="1B4BF9EE" w14:textId="77777777" w:rsidR="00BB28C8" w:rsidRPr="003C5723" w:rsidRDefault="00BB28C8" w:rsidP="009366D7">
            <w:pPr>
              <w:widowControl w:val="0"/>
              <w:jc w:val="center"/>
              <w:rPr>
                <w:rFonts w:ascii="GHEA Grapalat" w:hAnsi="GHEA Grapalat"/>
                <w:lang w:val="en-US"/>
              </w:rPr>
            </w:pPr>
            <w:r w:rsidRPr="009F3DC7">
              <w:rPr>
                <w:rFonts w:ascii="GHEA Grapalat" w:hAnsi="GHEA Grapalat"/>
              </w:rPr>
              <w:t>М. П.</w:t>
            </w:r>
          </w:p>
        </w:tc>
      </w:tr>
    </w:tbl>
    <w:p w14:paraId="77B29FD8" w14:textId="77777777" w:rsidR="00BB28C8" w:rsidRDefault="00BB28C8" w:rsidP="009366D7">
      <w:pPr>
        <w:widowControl w:val="0"/>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1AAB293E" w14:textId="77777777" w:rsidR="0031688E" w:rsidRPr="009F3DC7" w:rsidRDefault="0031688E" w:rsidP="009366D7">
      <w:pPr>
        <w:widowControl w:val="0"/>
        <w:ind w:firstLine="567"/>
        <w:jc w:val="both"/>
        <w:rPr>
          <w:rFonts w:ascii="GHEA Grapalat" w:hAnsi="GHEA Grapalat"/>
          <w:u w:val="single"/>
        </w:rPr>
      </w:pPr>
      <w:r>
        <w:rPr>
          <w:rFonts w:ascii="GHEA Grapalat" w:hAnsi="GHEA Grapalat"/>
          <w:i/>
        </w:rPr>
        <w:lastRenderedPageBreak/>
        <w:t>------------------------------------------------</w:t>
      </w:r>
    </w:p>
    <w:p w14:paraId="3359E818" w14:textId="77777777" w:rsidR="000B4AA8" w:rsidRPr="00124BE9" w:rsidRDefault="000B4AA8" w:rsidP="009366D7">
      <w:pPr>
        <w:pStyle w:val="FootnoteText"/>
        <w:widowControl w:val="0"/>
        <w:jc w:val="both"/>
        <w:rPr>
          <w:rFonts w:ascii="GHEA Grapalat" w:hAnsi="GHEA Grapalat"/>
          <w:lang w:val="hy-AM"/>
        </w:rPr>
      </w:pPr>
      <w:r w:rsidRPr="0031688E">
        <w:rPr>
          <w:rFonts w:ascii="GHEA Grapalat" w:hAnsi="GHEA Grapalat"/>
          <w:i/>
          <w:vertAlign w:val="superscript"/>
        </w:rPr>
        <w:t xml:space="preserve">       26</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14:paraId="1B29BFE1" w14:textId="77777777" w:rsidR="000B4AA8" w:rsidRPr="00124BE9" w:rsidRDefault="000B4AA8" w:rsidP="009366D7">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2BB2E871" w14:textId="77777777" w:rsidR="00BB28C8" w:rsidRPr="009E7E39" w:rsidRDefault="002C6442" w:rsidP="009366D7">
      <w:pPr>
        <w:rPr>
          <w:rFonts w:ascii="GHEA Grapalat" w:hAnsi="GHEA Grapalat"/>
          <w:i/>
          <w:sz w:val="20"/>
          <w:szCs w:val="20"/>
        </w:rPr>
      </w:pPr>
      <w:r w:rsidRPr="009E7E39">
        <w:rPr>
          <w:rStyle w:val="ezkurwreuab5ozgtqnkl"/>
          <w:rFonts w:ascii="Cambria" w:hAnsi="Cambria" w:cs="Cambria"/>
          <w:i/>
          <w:sz w:val="20"/>
          <w:szCs w:val="20"/>
        </w:rPr>
        <w:t>Срок</w:t>
      </w:r>
      <w:r w:rsidRPr="009E7E39">
        <w:rPr>
          <w:rStyle w:val="ezkurwreuab5ozgtqnkl"/>
          <w:i/>
          <w:sz w:val="20"/>
          <w:szCs w:val="20"/>
        </w:rPr>
        <w:t xml:space="preserve">, </w:t>
      </w:r>
      <w:r w:rsidRPr="009E7E39">
        <w:rPr>
          <w:rStyle w:val="ezkurwreuab5ozgtqnkl"/>
          <w:rFonts w:ascii="Cambria" w:hAnsi="Cambria" w:cs="Cambria"/>
          <w:i/>
          <w:sz w:val="20"/>
          <w:szCs w:val="20"/>
        </w:rPr>
        <w:t>установленный</w:t>
      </w:r>
      <w:r w:rsidRPr="009E7E39">
        <w:rPr>
          <w:i/>
          <w:sz w:val="20"/>
          <w:szCs w:val="20"/>
        </w:rPr>
        <w:t xml:space="preserve"> </w:t>
      </w:r>
      <w:r w:rsidRPr="009E7E39">
        <w:rPr>
          <w:rStyle w:val="ezkurwreuab5ozgtqnkl"/>
          <w:rFonts w:ascii="Cambria" w:hAnsi="Cambria" w:cs="Cambria"/>
          <w:i/>
          <w:sz w:val="20"/>
          <w:szCs w:val="20"/>
        </w:rPr>
        <w:t>в</w:t>
      </w:r>
      <w:r w:rsidRPr="009E7E39">
        <w:rPr>
          <w:rStyle w:val="ezkurwreuab5ozgtqnkl"/>
          <w:i/>
          <w:sz w:val="20"/>
          <w:szCs w:val="20"/>
        </w:rPr>
        <w:t xml:space="preserve"> 5</w:t>
      </w:r>
      <w:r w:rsidRPr="009E7E39">
        <w:rPr>
          <w:rStyle w:val="ezkurwreuab5ozgtqnkl"/>
          <w:rFonts w:asciiTheme="minorHAnsi" w:hAnsiTheme="minorHAnsi"/>
          <w:i/>
          <w:sz w:val="20"/>
          <w:szCs w:val="20"/>
        </w:rPr>
        <w:t xml:space="preserve">-ом </w:t>
      </w:r>
      <w:r w:rsidRPr="009E7E39">
        <w:rPr>
          <w:i/>
          <w:sz w:val="20"/>
          <w:szCs w:val="20"/>
        </w:rPr>
        <w:t xml:space="preserve"> </w:t>
      </w:r>
      <w:r w:rsidRPr="009E7E39">
        <w:rPr>
          <w:rStyle w:val="ezkurwreuab5ozgtqnkl"/>
          <w:rFonts w:ascii="Cambria" w:hAnsi="Cambria" w:cs="Cambria"/>
          <w:i/>
          <w:sz w:val="20"/>
          <w:szCs w:val="20"/>
        </w:rPr>
        <w:t xml:space="preserve"> предложении настоящего</w:t>
      </w:r>
      <w:r w:rsidRPr="009E7E39">
        <w:rPr>
          <w:i/>
          <w:sz w:val="20"/>
          <w:szCs w:val="20"/>
        </w:rPr>
        <w:t xml:space="preserve"> </w:t>
      </w:r>
      <w:r w:rsidRPr="009E7E39">
        <w:rPr>
          <w:rStyle w:val="ezkurwreuab5ozgtqnkl"/>
          <w:rFonts w:ascii="Cambria" w:hAnsi="Cambria" w:cs="Cambria"/>
          <w:i/>
          <w:sz w:val="20"/>
          <w:szCs w:val="20"/>
        </w:rPr>
        <w:t>пункта</w:t>
      </w:r>
      <w:r w:rsidRPr="009E7E39">
        <w:rPr>
          <w:i/>
          <w:sz w:val="20"/>
          <w:szCs w:val="20"/>
        </w:rPr>
        <w:t xml:space="preserve">, </w:t>
      </w:r>
      <w:r w:rsidRPr="009E7E39">
        <w:rPr>
          <w:rStyle w:val="ezkurwreuab5ozgtqnkl"/>
          <w:rFonts w:ascii="Cambria" w:hAnsi="Cambria" w:cs="Cambria"/>
          <w:i/>
          <w:sz w:val="20"/>
          <w:szCs w:val="20"/>
        </w:rPr>
        <w:t>не</w:t>
      </w:r>
      <w:r w:rsidRPr="009E7E39">
        <w:rPr>
          <w:i/>
          <w:sz w:val="20"/>
          <w:szCs w:val="20"/>
        </w:rPr>
        <w:t xml:space="preserve"> </w:t>
      </w:r>
      <w:r w:rsidRPr="009E7E39">
        <w:rPr>
          <w:rStyle w:val="ezkurwreuab5ozgtqnkl"/>
          <w:rFonts w:ascii="Cambria" w:hAnsi="Cambria" w:cs="Cambria"/>
          <w:i/>
          <w:sz w:val="20"/>
          <w:szCs w:val="20"/>
        </w:rPr>
        <w:t>может</w:t>
      </w:r>
      <w:r w:rsidRPr="009E7E39">
        <w:rPr>
          <w:rStyle w:val="ezkurwreuab5ozgtqnkl"/>
          <w:i/>
          <w:sz w:val="20"/>
          <w:szCs w:val="20"/>
        </w:rPr>
        <w:t xml:space="preserve"> </w:t>
      </w:r>
      <w:r w:rsidRPr="009E7E39">
        <w:rPr>
          <w:rStyle w:val="ezkurwreuab5ozgtqnkl"/>
          <w:rFonts w:ascii="Cambria" w:hAnsi="Cambria" w:cs="Cambria"/>
          <w:i/>
          <w:sz w:val="20"/>
          <w:szCs w:val="20"/>
        </w:rPr>
        <w:t>быть</w:t>
      </w:r>
      <w:r w:rsidRPr="009E7E39">
        <w:rPr>
          <w:rStyle w:val="ezkurwreuab5ozgtqnkl"/>
          <w:i/>
          <w:sz w:val="20"/>
          <w:szCs w:val="20"/>
        </w:rPr>
        <w:t xml:space="preserve"> </w:t>
      </w:r>
      <w:r w:rsidRPr="009E7E39">
        <w:rPr>
          <w:rStyle w:val="ezkurwreuab5ozgtqnkl"/>
          <w:rFonts w:ascii="Cambria" w:hAnsi="Cambria" w:cs="Cambria"/>
          <w:i/>
          <w:sz w:val="20"/>
          <w:szCs w:val="20"/>
        </w:rPr>
        <w:t>менее</w:t>
      </w:r>
      <w:r w:rsidRPr="009E7E39">
        <w:rPr>
          <w:i/>
          <w:sz w:val="20"/>
          <w:szCs w:val="20"/>
        </w:rPr>
        <w:t xml:space="preserve"> </w:t>
      </w:r>
      <w:r w:rsidRPr="009E7E39">
        <w:rPr>
          <w:rStyle w:val="ezkurwreuab5ozgtqnkl"/>
          <w:i/>
          <w:sz w:val="20"/>
          <w:szCs w:val="20"/>
        </w:rPr>
        <w:t>10</w:t>
      </w:r>
      <w:r w:rsidRPr="009E7E39">
        <w:rPr>
          <w:i/>
          <w:sz w:val="20"/>
          <w:szCs w:val="20"/>
        </w:rPr>
        <w:t xml:space="preserve"> </w:t>
      </w:r>
      <w:r w:rsidRPr="009E7E39">
        <w:rPr>
          <w:rStyle w:val="ezkurwreuab5ozgtqnkl"/>
          <w:rFonts w:ascii="Cambria" w:hAnsi="Cambria" w:cs="Cambria"/>
          <w:i/>
          <w:sz w:val="20"/>
          <w:szCs w:val="20"/>
        </w:rPr>
        <w:t>рабочих</w:t>
      </w:r>
      <w:r w:rsidRPr="009E7E39">
        <w:rPr>
          <w:i/>
          <w:sz w:val="20"/>
          <w:szCs w:val="20"/>
        </w:rPr>
        <w:t xml:space="preserve"> </w:t>
      </w:r>
      <w:r w:rsidRPr="009E7E39">
        <w:rPr>
          <w:rStyle w:val="ezkurwreuab5ozgtqnkl"/>
          <w:rFonts w:ascii="Cambria" w:hAnsi="Cambria" w:cs="Cambria"/>
          <w:i/>
          <w:sz w:val="20"/>
          <w:szCs w:val="20"/>
        </w:rPr>
        <w:t>дней</w:t>
      </w:r>
      <w:r w:rsidRPr="009E7E39">
        <w:rPr>
          <w:rFonts w:ascii="GHEA Grapalat" w:hAnsi="GHEA Grapalat"/>
          <w:i/>
          <w:sz w:val="20"/>
          <w:szCs w:val="20"/>
        </w:rPr>
        <w:t xml:space="preserve"> </w:t>
      </w:r>
      <w:r w:rsidR="00BB28C8" w:rsidRPr="009E7E39">
        <w:rPr>
          <w:rFonts w:ascii="GHEA Grapalat" w:hAnsi="GHEA Grapalat"/>
          <w:i/>
          <w:sz w:val="20"/>
          <w:szCs w:val="20"/>
        </w:rPr>
        <w:br w:type="page"/>
      </w:r>
    </w:p>
    <w:p w14:paraId="098BF864" w14:textId="77777777" w:rsidR="007A34A7" w:rsidRDefault="007A34A7" w:rsidP="009366D7">
      <w:pPr>
        <w:widowControl w:val="0"/>
        <w:ind w:firstLine="567"/>
        <w:jc w:val="right"/>
        <w:rPr>
          <w:rFonts w:ascii="GHEA Grapalat" w:hAnsi="GHEA Grapalat"/>
          <w:i/>
        </w:rPr>
        <w:sectPr w:rsidR="007A34A7" w:rsidSect="00920EDF">
          <w:footerReference w:type="default" r:id="rId10"/>
          <w:footnotePr>
            <w:pos w:val="beneathText"/>
          </w:footnotePr>
          <w:pgSz w:w="11907" w:h="16840" w:code="9"/>
          <w:pgMar w:top="284" w:right="657" w:bottom="993" w:left="900" w:header="561" w:footer="561" w:gutter="0"/>
          <w:cols w:space="720"/>
          <w:titlePg/>
          <w:docGrid w:linePitch="326"/>
        </w:sectPr>
      </w:pPr>
    </w:p>
    <w:p w14:paraId="59C4D6CA" w14:textId="77777777" w:rsidR="00BB28C8" w:rsidRPr="009F3DC7" w:rsidRDefault="00BB28C8" w:rsidP="009366D7">
      <w:pPr>
        <w:widowControl w:val="0"/>
        <w:ind w:firstLine="567"/>
        <w:jc w:val="right"/>
        <w:rPr>
          <w:rFonts w:ascii="GHEA Grapalat" w:hAnsi="GHEA Grapalat"/>
          <w:i/>
        </w:rPr>
      </w:pPr>
      <w:r w:rsidRPr="009F3DC7">
        <w:rPr>
          <w:rFonts w:ascii="GHEA Grapalat" w:hAnsi="GHEA Grapalat"/>
          <w:i/>
        </w:rPr>
        <w:lastRenderedPageBreak/>
        <w:t>Приложение № 1</w:t>
      </w:r>
    </w:p>
    <w:p w14:paraId="6F70E1A4" w14:textId="77777777" w:rsidR="00BB28C8" w:rsidRPr="009F3DC7" w:rsidRDefault="00BB28C8" w:rsidP="009366D7">
      <w:pPr>
        <w:widowControl w:val="0"/>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588D3DBF" w14:textId="77777777" w:rsidR="0081246C" w:rsidRPr="00122CE2" w:rsidRDefault="0081246C" w:rsidP="009366D7">
      <w:pPr>
        <w:jc w:val="center"/>
        <w:rPr>
          <w:rFonts w:ascii="GHEA Grapalat" w:hAnsi="GHEA Grapalat"/>
          <w:b/>
          <w:sz w:val="18"/>
          <w:szCs w:val="18"/>
          <w:lang w:val="hy-AM"/>
        </w:rPr>
      </w:pPr>
    </w:p>
    <w:p w14:paraId="3D86BB41" w14:textId="77777777" w:rsidR="0081246C" w:rsidRPr="000F3B05" w:rsidRDefault="0081246C" w:rsidP="009366D7">
      <w:pPr>
        <w:jc w:val="center"/>
        <w:rPr>
          <w:rFonts w:ascii="GHEA Grapalat" w:hAnsi="GHEA Grapalat"/>
          <w:b/>
          <w:sz w:val="20"/>
          <w:szCs w:val="18"/>
          <w:lang w:val="hy-AM"/>
        </w:rPr>
      </w:pPr>
      <w:r w:rsidRPr="000F3B05">
        <w:rPr>
          <w:rFonts w:ascii="GHEA Grapalat" w:hAnsi="GHEA Grapalat"/>
          <w:b/>
          <w:sz w:val="20"/>
          <w:szCs w:val="18"/>
        </w:rPr>
        <w:t>ТЕХНИЧЕСКАЯ ХАРАКТЕРИСТИКА</w:t>
      </w:r>
      <w:r w:rsidRPr="000F3B05">
        <w:rPr>
          <w:rFonts w:ascii="GHEA Grapalat" w:hAnsi="GHEA Grapalat"/>
          <w:b/>
          <w:sz w:val="20"/>
          <w:szCs w:val="18"/>
          <w:lang w:val="hy-AM"/>
        </w:rPr>
        <w:t>–</w:t>
      </w:r>
      <w:r w:rsidRPr="000F3B05">
        <w:rPr>
          <w:rFonts w:ascii="GHEA Grapalat" w:hAnsi="GHEA Grapalat"/>
          <w:b/>
          <w:sz w:val="20"/>
          <w:szCs w:val="18"/>
        </w:rPr>
        <w:t>ГРАФИК ЗАКУПКИ</w:t>
      </w:r>
    </w:p>
    <w:p w14:paraId="1572E5E6" w14:textId="2A2DE3B1" w:rsidR="008E3B4C" w:rsidRPr="00CA311D" w:rsidRDefault="00767FBC" w:rsidP="009366D7">
      <w:pPr>
        <w:jc w:val="center"/>
        <w:rPr>
          <w:rFonts w:ascii="GHEA Grapalat" w:hAnsi="GHEA Grapalat"/>
          <w:b/>
          <w:sz w:val="10"/>
          <w:szCs w:val="10"/>
          <w:lang w:eastAsia="en-AU"/>
        </w:rPr>
      </w:pPr>
      <w:r>
        <w:rPr>
          <w:rFonts w:ascii="GHEA Grapalat" w:hAnsi="GHEA Grapalat"/>
        </w:rPr>
        <w:t xml:space="preserve">по </w:t>
      </w:r>
      <w:r w:rsidRPr="009F3DC7">
        <w:rPr>
          <w:rFonts w:ascii="GHEA Grapalat" w:hAnsi="GHEA Grapalat"/>
        </w:rPr>
        <w:t xml:space="preserve">выполнению </w:t>
      </w:r>
      <w:r w:rsidRPr="00F93B5C">
        <w:rPr>
          <w:rFonts w:ascii="GHEA Grapalat" w:hAnsi="GHEA Grapalat"/>
        </w:rPr>
        <w:t xml:space="preserve">консультационных работ по составлению проектно-сметной документации строительства канатной дороги из административного района центр города Еревана в административный район Нор Норк в соответствии с международными стандартами и лучшим опытом </w:t>
      </w:r>
      <w:r w:rsidRPr="009F3DC7">
        <w:rPr>
          <w:rFonts w:ascii="GHEA Grapalat" w:hAnsi="GHEA Grapalat"/>
        </w:rPr>
        <w:t>работ</w:t>
      </w:r>
    </w:p>
    <w:p w14:paraId="01691310" w14:textId="77777777" w:rsidR="0081246C" w:rsidRDefault="0081246C" w:rsidP="009366D7">
      <w:pPr>
        <w:jc w:val="center"/>
        <w:rPr>
          <w:rFonts w:ascii="GHEA Grapalat" w:hAnsi="GHEA Grapalat"/>
          <w:sz w:val="18"/>
          <w:szCs w:val="18"/>
        </w:rPr>
      </w:pPr>
    </w:p>
    <w:p w14:paraId="0DB8FF1B" w14:textId="77777777" w:rsidR="003D607A" w:rsidRDefault="003D607A" w:rsidP="009366D7">
      <w:pPr>
        <w:jc w:val="center"/>
        <w:rPr>
          <w:rFonts w:ascii="GHEA Grapalat" w:hAnsi="GHEA Grapalat"/>
          <w:sz w:val="18"/>
          <w:szCs w:val="18"/>
        </w:rPr>
      </w:pPr>
    </w:p>
    <w:tbl>
      <w:tblPr>
        <w:tblW w:w="1422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1710"/>
        <w:gridCol w:w="5670"/>
        <w:gridCol w:w="990"/>
        <w:gridCol w:w="1170"/>
        <w:gridCol w:w="1136"/>
        <w:gridCol w:w="1114"/>
        <w:gridCol w:w="1980"/>
      </w:tblGrid>
      <w:tr w:rsidR="003D607A" w:rsidRPr="002158FF" w14:paraId="6B965ED4" w14:textId="77777777" w:rsidTr="003D607A">
        <w:trPr>
          <w:trHeight w:val="1434"/>
        </w:trPr>
        <w:tc>
          <w:tcPr>
            <w:tcW w:w="450" w:type="dxa"/>
            <w:vAlign w:val="center"/>
            <w:hideMark/>
          </w:tcPr>
          <w:p w14:paraId="33957217" w14:textId="77777777" w:rsidR="003D607A" w:rsidRPr="002158FF" w:rsidRDefault="003D607A" w:rsidP="00074BC2">
            <w:pPr>
              <w:jc w:val="center"/>
              <w:rPr>
                <w:rFonts w:cstheme="minorHAnsi"/>
                <w:b/>
                <w:bCs/>
                <w:iCs/>
                <w:sz w:val="18"/>
                <w:szCs w:val="18"/>
              </w:rPr>
            </w:pPr>
            <w:r w:rsidRPr="002158FF">
              <w:rPr>
                <w:rFonts w:cstheme="minorHAnsi"/>
                <w:b/>
                <w:bCs/>
                <w:iCs/>
                <w:sz w:val="18"/>
                <w:szCs w:val="18"/>
              </w:rPr>
              <w:t>№</w:t>
            </w:r>
          </w:p>
        </w:tc>
        <w:tc>
          <w:tcPr>
            <w:tcW w:w="1710" w:type="dxa"/>
            <w:vAlign w:val="center"/>
            <w:hideMark/>
          </w:tcPr>
          <w:p w14:paraId="0746A62A" w14:textId="77777777" w:rsidR="003D607A" w:rsidRPr="002158FF" w:rsidRDefault="003D607A" w:rsidP="00074BC2">
            <w:pPr>
              <w:jc w:val="center"/>
              <w:rPr>
                <w:rFonts w:cstheme="minorHAnsi"/>
                <w:b/>
                <w:bCs/>
                <w:iCs/>
                <w:sz w:val="18"/>
                <w:szCs w:val="18"/>
              </w:rPr>
            </w:pPr>
            <w:r w:rsidRPr="002158FF">
              <w:rPr>
                <w:rFonts w:cstheme="minorHAnsi"/>
                <w:b/>
                <w:bCs/>
                <w:iCs/>
                <w:sz w:val="18"/>
                <w:szCs w:val="18"/>
              </w:rPr>
              <w:t>Код предусмотренный планом торгов согласно классификации (CPV)</w:t>
            </w:r>
          </w:p>
        </w:tc>
        <w:tc>
          <w:tcPr>
            <w:tcW w:w="5670" w:type="dxa"/>
            <w:vAlign w:val="center"/>
            <w:hideMark/>
          </w:tcPr>
          <w:p w14:paraId="3C614983" w14:textId="77777777" w:rsidR="003D607A" w:rsidRPr="002158FF" w:rsidRDefault="003D607A" w:rsidP="00074BC2">
            <w:pPr>
              <w:pStyle w:val="BodyTextIndent2"/>
              <w:ind w:firstLine="0"/>
              <w:jc w:val="center"/>
              <w:rPr>
                <w:rFonts w:asciiTheme="minorHAnsi" w:hAnsiTheme="minorHAnsi" w:cstheme="minorHAnsi"/>
                <w:b/>
                <w:bCs/>
                <w:iCs/>
                <w:lang w:eastAsia="ja-JP"/>
              </w:rPr>
            </w:pPr>
            <w:r w:rsidRPr="002158FF">
              <w:rPr>
                <w:rFonts w:asciiTheme="minorHAnsi" w:hAnsiTheme="minorHAnsi" w:cstheme="minorHAnsi"/>
                <w:b/>
                <w:bCs/>
                <w:iCs/>
                <w:lang w:eastAsia="ja-JP"/>
              </w:rPr>
              <w:t xml:space="preserve">Техническая характеристика  </w:t>
            </w:r>
          </w:p>
          <w:p w14:paraId="7B4DFF87" w14:textId="77777777" w:rsidR="003D607A" w:rsidRPr="002158FF" w:rsidRDefault="003D607A" w:rsidP="00074BC2">
            <w:pPr>
              <w:jc w:val="center"/>
              <w:rPr>
                <w:rFonts w:cstheme="minorHAnsi"/>
                <w:b/>
                <w:bCs/>
                <w:iCs/>
                <w:sz w:val="18"/>
                <w:szCs w:val="18"/>
              </w:rPr>
            </w:pPr>
          </w:p>
          <w:p w14:paraId="7A50CF2E" w14:textId="77777777" w:rsidR="003D607A" w:rsidRPr="002158FF" w:rsidRDefault="003D607A" w:rsidP="00074BC2">
            <w:pPr>
              <w:jc w:val="center"/>
              <w:rPr>
                <w:rFonts w:cstheme="minorHAnsi"/>
                <w:b/>
                <w:bCs/>
                <w:iCs/>
                <w:sz w:val="18"/>
                <w:szCs w:val="18"/>
              </w:rPr>
            </w:pPr>
          </w:p>
        </w:tc>
        <w:tc>
          <w:tcPr>
            <w:tcW w:w="990" w:type="dxa"/>
            <w:vAlign w:val="center"/>
            <w:hideMark/>
          </w:tcPr>
          <w:p w14:paraId="092922B5" w14:textId="77777777" w:rsidR="003D607A" w:rsidRPr="002158FF" w:rsidRDefault="003D607A" w:rsidP="00074BC2">
            <w:pPr>
              <w:jc w:val="center"/>
              <w:rPr>
                <w:rFonts w:cstheme="minorHAnsi"/>
                <w:b/>
                <w:bCs/>
                <w:iCs/>
                <w:sz w:val="18"/>
                <w:szCs w:val="18"/>
              </w:rPr>
            </w:pPr>
            <w:r w:rsidRPr="002158FF">
              <w:rPr>
                <w:rFonts w:cstheme="minorHAnsi"/>
                <w:b/>
                <w:bCs/>
                <w:iCs/>
                <w:sz w:val="18"/>
                <w:szCs w:val="18"/>
              </w:rPr>
              <w:t>Ед.изм</w:t>
            </w:r>
          </w:p>
        </w:tc>
        <w:tc>
          <w:tcPr>
            <w:tcW w:w="1170" w:type="dxa"/>
            <w:vAlign w:val="center"/>
            <w:hideMark/>
          </w:tcPr>
          <w:p w14:paraId="0A252B23" w14:textId="77777777" w:rsidR="003D607A" w:rsidRPr="002158FF" w:rsidRDefault="003D607A" w:rsidP="00074BC2">
            <w:pPr>
              <w:jc w:val="center"/>
              <w:rPr>
                <w:rFonts w:cstheme="minorHAnsi"/>
                <w:b/>
                <w:bCs/>
                <w:iCs/>
                <w:sz w:val="18"/>
                <w:szCs w:val="18"/>
              </w:rPr>
            </w:pPr>
          </w:p>
          <w:p w14:paraId="4EF485BA" w14:textId="77777777" w:rsidR="003D607A" w:rsidRPr="002158FF" w:rsidRDefault="003D607A" w:rsidP="00074BC2">
            <w:pPr>
              <w:jc w:val="center"/>
              <w:rPr>
                <w:rFonts w:cstheme="minorHAnsi"/>
                <w:b/>
                <w:bCs/>
                <w:iCs/>
                <w:sz w:val="18"/>
                <w:szCs w:val="18"/>
              </w:rPr>
            </w:pPr>
            <w:r w:rsidRPr="002158FF">
              <w:rPr>
                <w:rFonts w:cstheme="minorHAnsi"/>
                <w:b/>
                <w:bCs/>
                <w:iCs/>
                <w:sz w:val="18"/>
                <w:szCs w:val="18"/>
              </w:rPr>
              <w:t>Общая стоимость</w:t>
            </w:r>
          </w:p>
          <w:p w14:paraId="15BB0A43" w14:textId="77777777" w:rsidR="003D607A" w:rsidRPr="002158FF" w:rsidRDefault="003D607A" w:rsidP="00074BC2">
            <w:pPr>
              <w:jc w:val="center"/>
              <w:rPr>
                <w:rFonts w:cstheme="minorHAnsi"/>
                <w:b/>
                <w:bCs/>
                <w:iCs/>
                <w:sz w:val="18"/>
                <w:szCs w:val="18"/>
              </w:rPr>
            </w:pPr>
          </w:p>
        </w:tc>
        <w:tc>
          <w:tcPr>
            <w:tcW w:w="1136" w:type="dxa"/>
            <w:vAlign w:val="center"/>
            <w:hideMark/>
          </w:tcPr>
          <w:p w14:paraId="43857013" w14:textId="77777777" w:rsidR="003D607A" w:rsidRPr="002158FF" w:rsidRDefault="003D607A" w:rsidP="00074BC2">
            <w:pPr>
              <w:jc w:val="center"/>
              <w:rPr>
                <w:rFonts w:cstheme="minorHAnsi"/>
                <w:b/>
                <w:bCs/>
                <w:iCs/>
                <w:sz w:val="18"/>
                <w:szCs w:val="18"/>
              </w:rPr>
            </w:pPr>
            <w:r w:rsidRPr="002158FF">
              <w:rPr>
                <w:rFonts w:cstheme="minorHAnsi"/>
                <w:b/>
                <w:bCs/>
                <w:iCs/>
                <w:sz w:val="18"/>
                <w:szCs w:val="18"/>
              </w:rPr>
              <w:t>Обшее количество</w:t>
            </w:r>
          </w:p>
        </w:tc>
        <w:tc>
          <w:tcPr>
            <w:tcW w:w="1114" w:type="dxa"/>
            <w:vAlign w:val="center"/>
            <w:hideMark/>
          </w:tcPr>
          <w:p w14:paraId="71296A88" w14:textId="77777777" w:rsidR="003D607A" w:rsidRPr="002158FF" w:rsidRDefault="003D607A" w:rsidP="00074BC2">
            <w:pPr>
              <w:jc w:val="center"/>
              <w:rPr>
                <w:rFonts w:cstheme="minorHAnsi"/>
                <w:b/>
                <w:bCs/>
                <w:iCs/>
                <w:sz w:val="18"/>
                <w:szCs w:val="18"/>
              </w:rPr>
            </w:pPr>
            <w:r w:rsidRPr="002158FF">
              <w:rPr>
                <w:rFonts w:cstheme="minorHAnsi"/>
                <w:b/>
                <w:bCs/>
                <w:iCs/>
                <w:sz w:val="18"/>
                <w:szCs w:val="18"/>
              </w:rPr>
              <w:t>Адрес объекта</w:t>
            </w:r>
          </w:p>
        </w:tc>
        <w:tc>
          <w:tcPr>
            <w:tcW w:w="1980" w:type="dxa"/>
            <w:vAlign w:val="center"/>
          </w:tcPr>
          <w:p w14:paraId="5CE8D73E" w14:textId="77777777" w:rsidR="003D607A" w:rsidRPr="002158FF" w:rsidRDefault="003D607A" w:rsidP="00074BC2">
            <w:pPr>
              <w:jc w:val="center"/>
              <w:rPr>
                <w:rFonts w:cstheme="minorHAnsi"/>
                <w:b/>
                <w:bCs/>
                <w:iCs/>
                <w:sz w:val="18"/>
                <w:szCs w:val="18"/>
              </w:rPr>
            </w:pPr>
            <w:r w:rsidRPr="002158FF">
              <w:rPr>
                <w:rFonts w:cstheme="minorHAnsi"/>
                <w:b/>
                <w:bCs/>
                <w:iCs/>
                <w:sz w:val="18"/>
                <w:szCs w:val="18"/>
              </w:rPr>
              <w:t>Сроки исполнения</w:t>
            </w:r>
          </w:p>
        </w:tc>
      </w:tr>
      <w:tr w:rsidR="009A0F12" w:rsidRPr="001D3512" w14:paraId="7BAC49D3" w14:textId="77777777" w:rsidTr="00C030C6">
        <w:trPr>
          <w:trHeight w:val="1160"/>
        </w:trPr>
        <w:tc>
          <w:tcPr>
            <w:tcW w:w="450" w:type="dxa"/>
            <w:vAlign w:val="center"/>
            <w:hideMark/>
          </w:tcPr>
          <w:p w14:paraId="02C0EE25" w14:textId="77777777" w:rsidR="009A0F12" w:rsidRPr="002158FF" w:rsidRDefault="009A0F12" w:rsidP="009A0F12">
            <w:pPr>
              <w:jc w:val="center"/>
              <w:rPr>
                <w:rFonts w:cstheme="minorHAnsi"/>
                <w:b/>
                <w:bCs/>
                <w:iCs/>
                <w:sz w:val="18"/>
                <w:szCs w:val="18"/>
                <w:lang w:val="hy-AM"/>
              </w:rPr>
            </w:pPr>
            <w:r w:rsidRPr="002158FF">
              <w:rPr>
                <w:rFonts w:cstheme="minorHAnsi"/>
                <w:b/>
                <w:bCs/>
                <w:iCs/>
                <w:sz w:val="18"/>
                <w:szCs w:val="18"/>
                <w:lang w:val="hy-AM"/>
              </w:rPr>
              <w:t>1</w:t>
            </w:r>
          </w:p>
        </w:tc>
        <w:tc>
          <w:tcPr>
            <w:tcW w:w="1710" w:type="dxa"/>
            <w:vAlign w:val="center"/>
            <w:hideMark/>
          </w:tcPr>
          <w:p w14:paraId="3E7CB01F" w14:textId="77777777" w:rsidR="009A0F12" w:rsidRPr="000D5C88" w:rsidRDefault="009A0F12" w:rsidP="009A0F12">
            <w:pPr>
              <w:jc w:val="center"/>
              <w:rPr>
                <w:rFonts w:cstheme="minorHAnsi"/>
                <w:lang w:val="hy-AM"/>
              </w:rPr>
            </w:pPr>
            <w:r w:rsidRPr="007D2F1C">
              <w:rPr>
                <w:rFonts w:cstheme="minorHAnsi"/>
              </w:rPr>
              <w:t>71241200</w:t>
            </w:r>
            <w:r w:rsidRPr="007D2F1C">
              <w:rPr>
                <w:rFonts w:cstheme="minorHAnsi"/>
                <w:lang w:val="hy-AM"/>
              </w:rPr>
              <w:t>/</w:t>
            </w:r>
            <w:r>
              <w:rPr>
                <w:rFonts w:cstheme="minorHAnsi"/>
                <w:lang w:val="hy-AM"/>
              </w:rPr>
              <w:t>825</w:t>
            </w:r>
          </w:p>
        </w:tc>
        <w:tc>
          <w:tcPr>
            <w:tcW w:w="5670" w:type="dxa"/>
          </w:tcPr>
          <w:p w14:paraId="51BB74B6" w14:textId="77777777" w:rsidR="009A0F12" w:rsidRPr="00781BA8" w:rsidRDefault="009A0F12" w:rsidP="009A0F12">
            <w:pPr>
              <w:jc w:val="center"/>
              <w:rPr>
                <w:rFonts w:cstheme="minorHAnsi"/>
                <w:b/>
                <w:bCs/>
                <w:iCs/>
                <w:sz w:val="8"/>
                <w:szCs w:val="8"/>
                <w:lang w:val="hy-AM"/>
              </w:rPr>
            </w:pPr>
          </w:p>
          <w:p w14:paraId="1F79538B" w14:textId="77777777" w:rsidR="009A0F12" w:rsidRPr="00644A62" w:rsidRDefault="009A0F12" w:rsidP="009A0F12">
            <w:pPr>
              <w:jc w:val="both"/>
              <w:rPr>
                <w:rFonts w:ascii="GHEA Grapalat" w:hAnsi="GHEA Grapalat"/>
                <w:sz w:val="20"/>
                <w:szCs w:val="20"/>
              </w:rPr>
            </w:pPr>
            <w:r w:rsidRPr="00644A62">
              <w:rPr>
                <w:rFonts w:ascii="GHEA Grapalat" w:hAnsi="GHEA Grapalat"/>
                <w:sz w:val="20"/>
                <w:szCs w:val="20"/>
              </w:rPr>
              <w:t>Обеспечение удобной, беспрепятственной, скоростной и экологически чистой пассажирской перевозки из центра Еревана в административные округа Нор Норк и Аван с разгрузкой улично-дорожной сети в данном направлении (в основном проспекты Мясникяна и Гая). В качестве второстепенной цели канатная дорога может также служить туристическим объектом.</w:t>
            </w:r>
          </w:p>
          <w:p w14:paraId="0C86C4C8" w14:textId="77777777" w:rsidR="009A0F12" w:rsidRPr="00644A62" w:rsidRDefault="009A0F12" w:rsidP="009A0F12">
            <w:pPr>
              <w:jc w:val="both"/>
              <w:rPr>
                <w:rFonts w:ascii="GHEA Grapalat" w:hAnsi="GHEA Grapalat"/>
                <w:sz w:val="20"/>
                <w:szCs w:val="20"/>
              </w:rPr>
            </w:pPr>
            <w:r w:rsidRPr="00644A62">
              <w:rPr>
                <w:rFonts w:ascii="GHEA Grapalat" w:hAnsi="GHEA Grapalat"/>
                <w:sz w:val="20"/>
                <w:szCs w:val="20"/>
              </w:rPr>
              <w:t>Начальная станция канатной дороги предусматривается вблизи станции метро «Еритасардакан», а конечная станция — в 2-м массиве Нор Норка рядом с «Мега Моллом». Канатная дорога должна обеспечивать перевозку не менее 3000 человек/час в каждом направлении. Тип канатной дороги — гондольная, предназначенная для общественного транспорта, с использованием кабин вместимостью не менее 10 человек. Начальная и конечная станции должны быть интегрированы в маршрутную сеть города, а билетная система — в единую систему. При проектировании станций необходимо предусмотреть их высоту с учётом пересечения канатной дороги с прилегающими зданиями.</w:t>
            </w:r>
          </w:p>
          <w:p w14:paraId="2937D27F" w14:textId="77777777" w:rsidR="009A0F12" w:rsidRDefault="009A0F12" w:rsidP="009A0F12">
            <w:pPr>
              <w:jc w:val="both"/>
              <w:rPr>
                <w:rFonts w:ascii="GHEA Grapalat" w:hAnsi="GHEA Grapalat"/>
                <w:sz w:val="20"/>
                <w:szCs w:val="20"/>
              </w:rPr>
            </w:pPr>
            <w:r w:rsidRPr="00644A62">
              <w:rPr>
                <w:rFonts w:ascii="GHEA Grapalat" w:hAnsi="GHEA Grapalat"/>
                <w:sz w:val="20"/>
                <w:szCs w:val="20"/>
              </w:rPr>
              <w:t xml:space="preserve">Программа предусматривается к реализации в течение 18 </w:t>
            </w:r>
            <w:r w:rsidRPr="00644A62">
              <w:rPr>
                <w:rFonts w:ascii="GHEA Grapalat" w:hAnsi="GHEA Grapalat"/>
                <w:sz w:val="20"/>
                <w:szCs w:val="20"/>
              </w:rPr>
              <w:lastRenderedPageBreak/>
              <w:t>месяцев с момента вступления договора в силу в два основных этапа.</w:t>
            </w:r>
          </w:p>
          <w:p w14:paraId="5D93218F" w14:textId="77777777" w:rsidR="009A0F12" w:rsidRPr="00644A62" w:rsidRDefault="009A0F12" w:rsidP="009A0F12">
            <w:pPr>
              <w:jc w:val="both"/>
              <w:rPr>
                <w:rFonts w:ascii="GHEA Grapalat" w:hAnsi="GHEA Grapalat"/>
                <w:sz w:val="20"/>
                <w:szCs w:val="20"/>
              </w:rPr>
            </w:pPr>
            <w:r w:rsidRPr="00644A62">
              <w:rPr>
                <w:rFonts w:ascii="GHEA Grapalat" w:hAnsi="GHEA Grapalat"/>
                <w:b/>
                <w:bCs/>
                <w:sz w:val="20"/>
                <w:szCs w:val="20"/>
              </w:rPr>
              <w:t xml:space="preserve"> 1.</w:t>
            </w:r>
            <w:r w:rsidRPr="00644A62">
              <w:rPr>
                <w:rFonts w:ascii="GHEA Grapalat" w:hAnsi="GHEA Grapalat"/>
                <w:sz w:val="20"/>
                <w:szCs w:val="20"/>
              </w:rPr>
              <w:t>Победитель конкурса должен разработать трассировку канатной дороги, выбрать земельные участки для размещения начальной и конечной станций, а также необходимых опор по трассе, собрать исходные данные, провести геодезические работы. На их основе представляется окончательная трассировка и схемы выделения земельных участков на согласование мэрии. Земельные участки должны выбираться из общинных и незагруженных территорий, за исключением случаев, когда для утверждения оптимальной трассы мэрия согласует начало процесса признания и реализации приоритетного общественного интереса в отношении других участков.</w:t>
            </w:r>
          </w:p>
          <w:p w14:paraId="707B5977" w14:textId="77777777" w:rsidR="009A0F12" w:rsidRPr="00644A62" w:rsidRDefault="009A0F12" w:rsidP="009A0F12">
            <w:pPr>
              <w:jc w:val="both"/>
              <w:rPr>
                <w:rFonts w:ascii="GHEA Grapalat" w:hAnsi="GHEA Grapalat"/>
                <w:sz w:val="20"/>
                <w:szCs w:val="20"/>
              </w:rPr>
            </w:pPr>
            <w:r w:rsidRPr="00644A62">
              <w:rPr>
                <w:rFonts w:ascii="GHEA Grapalat" w:hAnsi="GHEA Grapalat"/>
                <w:sz w:val="20"/>
                <w:szCs w:val="20"/>
              </w:rPr>
              <w:t>Мэрия города Еревана рассматривает и утверждает трассировку и схемы выделения земельных участков в месячный срок после их получения. В случае возражений в тот же срок предлагает изменения, на основании которых откорректированные документы считаются утверждёнными.</w:t>
            </w:r>
          </w:p>
          <w:p w14:paraId="4724275C" w14:textId="77777777" w:rsidR="009A0F12" w:rsidRPr="00644A62" w:rsidRDefault="009A0F12" w:rsidP="009A0F12">
            <w:pPr>
              <w:jc w:val="both"/>
              <w:rPr>
                <w:rFonts w:ascii="GHEA Grapalat" w:hAnsi="GHEA Grapalat"/>
                <w:sz w:val="20"/>
                <w:szCs w:val="20"/>
              </w:rPr>
            </w:pPr>
            <w:r w:rsidRPr="00644A62">
              <w:rPr>
                <w:rFonts w:ascii="GHEA Grapalat" w:hAnsi="GHEA Grapalat"/>
                <w:sz w:val="20"/>
                <w:szCs w:val="20"/>
              </w:rPr>
              <w:t>После утверждения трассировки и схемы земельных участков победитель конкурса в месячный срок разрабатывает эскизный проект строительства канатной дороги и представляет в мэрию необходимые документы для получения архитектурно-планировочного задания (АПЗ). Мэрия рассматривает представленный пакет и в срок, установленный законодательством, выдает АПЗ либо предлагает изменения, при условии принятия которых АПЗ предоставляется. Если на выделенных участках необходимо проведение процедур признания и реализации приоритетного общественного интереса, мэрия немедленно инициирует их в порядке и сроки, установленные законодательством, и обеспечивает освобождение территорий. До завершения этих работ договор приостанавливается и возобновляется после освобождения участков, при этом срок действия договора механически продлевается на соответствующий период.</w:t>
            </w:r>
          </w:p>
          <w:p w14:paraId="5106DB73" w14:textId="77777777" w:rsidR="009A0F12" w:rsidRPr="00644A62" w:rsidRDefault="009A0F12" w:rsidP="009A0F12">
            <w:pPr>
              <w:jc w:val="both"/>
              <w:rPr>
                <w:rFonts w:ascii="GHEA Grapalat" w:hAnsi="GHEA Grapalat"/>
                <w:sz w:val="20"/>
                <w:szCs w:val="20"/>
              </w:rPr>
            </w:pPr>
            <w:r w:rsidRPr="00644A62">
              <w:rPr>
                <w:rFonts w:ascii="GHEA Grapalat" w:hAnsi="GHEA Grapalat"/>
                <w:sz w:val="20"/>
                <w:szCs w:val="20"/>
              </w:rPr>
              <w:t xml:space="preserve">Вместе с АПЗ победителю конкурса предоставляются </w:t>
            </w:r>
            <w:r w:rsidRPr="00644A62">
              <w:rPr>
                <w:rFonts w:ascii="GHEA Grapalat" w:hAnsi="GHEA Grapalat"/>
                <w:sz w:val="20"/>
                <w:szCs w:val="20"/>
              </w:rPr>
              <w:lastRenderedPageBreak/>
              <w:t>технические условия для подключения необходимых инженерных коммуникаций (электроэнергия, газ, вода) с требуемыми мощностями.</w:t>
            </w:r>
          </w:p>
          <w:p w14:paraId="0F1D9B41" w14:textId="77777777" w:rsidR="009A0F12" w:rsidRPr="00644A62" w:rsidRDefault="009A0F12" w:rsidP="009A0F12">
            <w:pPr>
              <w:jc w:val="both"/>
              <w:rPr>
                <w:rFonts w:ascii="GHEA Grapalat" w:hAnsi="GHEA Grapalat"/>
                <w:sz w:val="20"/>
                <w:szCs w:val="20"/>
              </w:rPr>
            </w:pPr>
            <w:r w:rsidRPr="00644A62">
              <w:rPr>
                <w:rFonts w:ascii="GHEA Grapalat" w:hAnsi="GHEA Grapalat"/>
                <w:b/>
                <w:bCs/>
                <w:sz w:val="20"/>
                <w:szCs w:val="20"/>
              </w:rPr>
              <w:t xml:space="preserve"> 2.</w:t>
            </w:r>
            <w:r w:rsidRPr="00644A62">
              <w:rPr>
                <w:rFonts w:ascii="GHEA Grapalat" w:hAnsi="GHEA Grapalat"/>
                <w:sz w:val="20"/>
                <w:szCs w:val="20"/>
              </w:rPr>
              <w:t>Победитель конкурса разрабатывает проектную документацию на строительство канатной дороги в соответствии с требованиями АПЗ, организует проведение экспертиз и получение всех согласований в установленном порядке. Мэрия города Еревана оказывает поддержку победителю конкурса в согласовании проектной документации как в государственных органах, так и в организациях, предоставляющих коммунальные услуги. Победитель конкурса в установленном законодательством порядке представляет в мэрию документы для получения разрешения на строительство. Данный этап должен быть завершён в течение одного года с момента получения АПЗ.</w:t>
            </w:r>
          </w:p>
          <w:p w14:paraId="7DD9C33C" w14:textId="77777777" w:rsidR="009A0F12" w:rsidRPr="00644A62" w:rsidRDefault="009A0F12" w:rsidP="009A0F12">
            <w:pPr>
              <w:jc w:val="both"/>
              <w:rPr>
                <w:rFonts w:ascii="GHEA Grapalat" w:hAnsi="GHEA Grapalat"/>
                <w:sz w:val="20"/>
                <w:szCs w:val="20"/>
              </w:rPr>
            </w:pPr>
            <w:r w:rsidRPr="00644A62">
              <w:rPr>
                <w:rFonts w:ascii="GHEA Grapalat" w:hAnsi="GHEA Grapalat"/>
                <w:sz w:val="20"/>
                <w:szCs w:val="20"/>
              </w:rPr>
              <w:t>Срок выполнения этапа 1 — 6 месяцев, оплата — 35% от стоимости договора.</w:t>
            </w:r>
          </w:p>
          <w:p w14:paraId="2623BE99" w14:textId="77777777" w:rsidR="009A0F12" w:rsidRPr="00644A62" w:rsidRDefault="009A0F12" w:rsidP="009A0F12">
            <w:pPr>
              <w:jc w:val="both"/>
              <w:rPr>
                <w:rFonts w:ascii="GHEA Grapalat" w:hAnsi="GHEA Grapalat"/>
                <w:sz w:val="20"/>
                <w:szCs w:val="20"/>
              </w:rPr>
            </w:pPr>
            <w:r w:rsidRPr="00644A62">
              <w:rPr>
                <w:rFonts w:ascii="GHEA Grapalat" w:hAnsi="GHEA Grapalat"/>
                <w:sz w:val="20"/>
                <w:szCs w:val="20"/>
              </w:rPr>
              <w:t>Срок выполнения этапа 2 — 1 год (после завершения 1-го этапа), оплата — 65% от стоимости договора.</w:t>
            </w:r>
          </w:p>
          <w:p w14:paraId="4453B957" w14:textId="77777777" w:rsidR="009A0F12" w:rsidRPr="00644A62" w:rsidRDefault="009A0F12" w:rsidP="009A0F12">
            <w:pPr>
              <w:jc w:val="both"/>
              <w:rPr>
                <w:rFonts w:ascii="GHEA Grapalat" w:hAnsi="GHEA Grapalat"/>
                <w:sz w:val="20"/>
                <w:szCs w:val="20"/>
              </w:rPr>
            </w:pPr>
            <w:r w:rsidRPr="00644A62">
              <w:rPr>
                <w:rFonts w:ascii="GHEA Grapalat" w:hAnsi="GHEA Grapalat"/>
                <w:sz w:val="20"/>
                <w:szCs w:val="20"/>
              </w:rPr>
              <w:t>Победитель конкурса обязан представить обоснованные объёмы работ по результатам проведённых исследований и измерений. Проект должен быть разработан в соответствии с действующими нормами. Необходимо представить: лицензию, требования к техническим средствам, трудовым ресурсам и профессиональным характеристикам, календарный график. Проект представить в 3 экземплярах и на электронном носителе.</w:t>
            </w:r>
          </w:p>
          <w:p w14:paraId="5AFA1C90" w14:textId="77777777" w:rsidR="009A0F12" w:rsidRPr="00644A62" w:rsidRDefault="009A0F12" w:rsidP="009A0F12">
            <w:pPr>
              <w:jc w:val="both"/>
              <w:rPr>
                <w:rFonts w:ascii="GHEA Grapalat" w:hAnsi="GHEA Grapalat"/>
                <w:sz w:val="20"/>
                <w:szCs w:val="20"/>
              </w:rPr>
            </w:pPr>
            <w:r w:rsidRPr="00644A62">
              <w:rPr>
                <w:rFonts w:ascii="GHEA Grapalat" w:hAnsi="GHEA Grapalat"/>
                <w:sz w:val="20"/>
                <w:szCs w:val="20"/>
              </w:rPr>
              <w:t>Проектная документация должна быть представлена также в русской версии.</w:t>
            </w:r>
          </w:p>
          <w:p w14:paraId="4826B7F9" w14:textId="77777777" w:rsidR="009A0F12" w:rsidRPr="00644A62" w:rsidRDefault="009A0F12" w:rsidP="009A0F12">
            <w:pPr>
              <w:jc w:val="both"/>
              <w:rPr>
                <w:rFonts w:ascii="GHEA Grapalat" w:hAnsi="GHEA Grapalat"/>
                <w:sz w:val="20"/>
                <w:szCs w:val="20"/>
              </w:rPr>
            </w:pPr>
            <w:r w:rsidRPr="00644A62">
              <w:rPr>
                <w:rFonts w:ascii="GHEA Grapalat" w:hAnsi="GHEA Grapalat"/>
                <w:b/>
                <w:bCs/>
                <w:sz w:val="20"/>
                <w:szCs w:val="20"/>
              </w:rPr>
              <w:t>Проект подлежит согласованию со следующими организациями:</w:t>
            </w:r>
          </w:p>
          <w:p w14:paraId="106CA85F" w14:textId="77777777" w:rsidR="009A0F12" w:rsidRPr="00644A62" w:rsidRDefault="009A0F12" w:rsidP="009A0F12">
            <w:pPr>
              <w:numPr>
                <w:ilvl w:val="0"/>
                <w:numId w:val="16"/>
              </w:numPr>
              <w:spacing w:line="276" w:lineRule="auto"/>
              <w:jc w:val="both"/>
              <w:rPr>
                <w:rFonts w:ascii="GHEA Grapalat" w:hAnsi="GHEA Grapalat"/>
                <w:sz w:val="20"/>
                <w:szCs w:val="20"/>
              </w:rPr>
            </w:pPr>
            <w:r w:rsidRPr="00644A62">
              <w:rPr>
                <w:rFonts w:ascii="GHEA Grapalat" w:hAnsi="GHEA Grapalat"/>
                <w:sz w:val="20"/>
                <w:szCs w:val="20"/>
              </w:rPr>
              <w:t>ЗАО «Электрические сети Армении» (ЭСА)</w:t>
            </w:r>
          </w:p>
          <w:p w14:paraId="338400FB" w14:textId="77777777" w:rsidR="009A0F12" w:rsidRPr="00644A62" w:rsidRDefault="009A0F12" w:rsidP="009A0F12">
            <w:pPr>
              <w:numPr>
                <w:ilvl w:val="0"/>
                <w:numId w:val="16"/>
              </w:numPr>
              <w:spacing w:line="276" w:lineRule="auto"/>
              <w:jc w:val="both"/>
              <w:rPr>
                <w:rFonts w:ascii="GHEA Grapalat" w:hAnsi="GHEA Grapalat"/>
                <w:sz w:val="20"/>
                <w:szCs w:val="20"/>
              </w:rPr>
            </w:pPr>
            <w:r w:rsidRPr="00644A62">
              <w:rPr>
                <w:rFonts w:ascii="GHEA Grapalat" w:hAnsi="GHEA Grapalat"/>
                <w:sz w:val="20"/>
                <w:szCs w:val="20"/>
              </w:rPr>
              <w:t>ЗАО «Веолия Джур»</w:t>
            </w:r>
          </w:p>
          <w:p w14:paraId="6A266710" w14:textId="77777777" w:rsidR="009A0F12" w:rsidRPr="00644A62" w:rsidRDefault="009A0F12" w:rsidP="009A0F12">
            <w:pPr>
              <w:numPr>
                <w:ilvl w:val="0"/>
                <w:numId w:val="16"/>
              </w:numPr>
              <w:spacing w:line="276" w:lineRule="auto"/>
              <w:jc w:val="both"/>
              <w:rPr>
                <w:rFonts w:ascii="GHEA Grapalat" w:hAnsi="GHEA Grapalat"/>
                <w:sz w:val="20"/>
                <w:szCs w:val="20"/>
              </w:rPr>
            </w:pPr>
            <w:r w:rsidRPr="00644A62">
              <w:rPr>
                <w:rFonts w:ascii="GHEA Grapalat" w:hAnsi="GHEA Grapalat"/>
                <w:sz w:val="20"/>
                <w:szCs w:val="20"/>
              </w:rPr>
              <w:t>ЗАО «Газпром Армения» (Ереванское ГГМ)</w:t>
            </w:r>
          </w:p>
          <w:p w14:paraId="5E4CAE65" w14:textId="77777777" w:rsidR="009A0F12" w:rsidRPr="00644A62" w:rsidRDefault="009A0F12" w:rsidP="009A0F12">
            <w:pPr>
              <w:numPr>
                <w:ilvl w:val="0"/>
                <w:numId w:val="16"/>
              </w:numPr>
              <w:spacing w:line="276" w:lineRule="auto"/>
              <w:jc w:val="both"/>
              <w:rPr>
                <w:rFonts w:ascii="GHEA Grapalat" w:hAnsi="GHEA Grapalat"/>
                <w:sz w:val="20"/>
                <w:szCs w:val="20"/>
              </w:rPr>
            </w:pPr>
            <w:r w:rsidRPr="00644A62">
              <w:rPr>
                <w:rFonts w:ascii="GHEA Grapalat" w:hAnsi="GHEA Grapalat"/>
                <w:sz w:val="20"/>
                <w:szCs w:val="20"/>
              </w:rPr>
              <w:t>Служба дорожной полиции Полиции РА</w:t>
            </w:r>
          </w:p>
          <w:p w14:paraId="3ECB53E0" w14:textId="77777777" w:rsidR="009A0F12" w:rsidRDefault="009A0F12" w:rsidP="009A0F12">
            <w:pPr>
              <w:pStyle w:val="NormalWeb"/>
              <w:spacing w:before="0" w:beforeAutospacing="0" w:after="0" w:afterAutospacing="0"/>
              <w:jc w:val="both"/>
              <w:rPr>
                <w:rFonts w:ascii="GHEA Grapalat" w:hAnsi="GHEA Grapalat"/>
                <w:sz w:val="20"/>
                <w:szCs w:val="20"/>
              </w:rPr>
            </w:pPr>
            <w:r w:rsidRPr="00462FBB">
              <w:rPr>
                <w:rFonts w:ascii="GHEA Grapalat" w:hAnsi="GHEA Grapalat"/>
                <w:sz w:val="20"/>
                <w:szCs w:val="20"/>
              </w:rPr>
              <w:t xml:space="preserve">Оплата второго этапа работ будет осуществлена после получения положительного заключения </w:t>
            </w:r>
            <w:r w:rsidRPr="00462FBB">
              <w:rPr>
                <w:rFonts w:ascii="GHEA Grapalat" w:hAnsi="GHEA Grapalat"/>
                <w:sz w:val="20"/>
                <w:szCs w:val="20"/>
              </w:rPr>
              <w:lastRenderedPageBreak/>
              <w:t>экспертизы.Участник должен иметь не менее 10 успешно реализованных проектов по проектированию канатных дорог в городской среде за последние пять лет.</w:t>
            </w:r>
          </w:p>
          <w:p w14:paraId="195D8388" w14:textId="77777777" w:rsidR="009A0F12" w:rsidRPr="005562B9" w:rsidRDefault="009A0F12" w:rsidP="009A0F12">
            <w:pPr>
              <w:pStyle w:val="NormalWeb"/>
              <w:spacing w:before="0" w:beforeAutospacing="0" w:after="0" w:afterAutospacing="0"/>
              <w:jc w:val="both"/>
              <w:rPr>
                <w:rFonts w:ascii="GHEA Grapalat" w:hAnsi="GHEA Grapalat"/>
                <w:sz w:val="20"/>
                <w:szCs w:val="20"/>
              </w:rPr>
            </w:pPr>
            <w:r w:rsidRPr="005562B9">
              <w:rPr>
                <w:rFonts w:ascii="GHEA Grapalat" w:hAnsi="GHEA Grapalat"/>
                <w:sz w:val="20"/>
                <w:szCs w:val="20"/>
              </w:rPr>
              <w:t>Участник должен иметь лицензию 1-го класса по градостроительству в следующих областях:</w:t>
            </w:r>
          </w:p>
          <w:p w14:paraId="338BB300" w14:textId="77777777" w:rsidR="009A0F12" w:rsidRPr="005562B9" w:rsidRDefault="009A0F12" w:rsidP="009A0F12">
            <w:pPr>
              <w:pStyle w:val="NormalWeb"/>
              <w:spacing w:before="0" w:beforeAutospacing="0" w:after="0" w:afterAutospacing="0"/>
              <w:jc w:val="both"/>
              <w:rPr>
                <w:rFonts w:ascii="GHEA Grapalat" w:hAnsi="GHEA Grapalat"/>
                <w:sz w:val="20"/>
                <w:szCs w:val="20"/>
              </w:rPr>
            </w:pPr>
            <w:r w:rsidRPr="005562B9">
              <w:rPr>
                <w:rFonts w:ascii="GHEA Grapalat" w:hAnsi="GHEA Grapalat"/>
                <w:sz w:val="20"/>
                <w:szCs w:val="20"/>
                <w:lang w:val="hy-AM"/>
              </w:rPr>
              <w:t>1)</w:t>
            </w:r>
            <w:r w:rsidRPr="005562B9">
              <w:rPr>
                <w:rFonts w:ascii="GHEA Grapalat" w:hAnsi="GHEA Grapalat"/>
                <w:sz w:val="20"/>
                <w:szCs w:val="20"/>
              </w:rPr>
              <w:t>транспортные пути (автомобильные дороги, железнодорожные линии и аэропорты, искусственные сооружения — мосты, тоннели, путепроводы, эстакады, подпорные стены и т.д.);</w:t>
            </w:r>
          </w:p>
          <w:p w14:paraId="69CD1DF5" w14:textId="115EE27E" w:rsidR="009A0F12" w:rsidRPr="00462FBB" w:rsidRDefault="009A0F12" w:rsidP="009A0F12">
            <w:pPr>
              <w:pStyle w:val="NormalWeb"/>
              <w:spacing w:before="0" w:beforeAutospacing="0" w:after="0" w:afterAutospacing="0"/>
              <w:jc w:val="both"/>
              <w:rPr>
                <w:rFonts w:ascii="GHEA Grapalat" w:hAnsi="GHEA Grapalat" w:cstheme="minorHAnsi"/>
                <w:sz w:val="20"/>
                <w:szCs w:val="20"/>
              </w:rPr>
            </w:pPr>
            <w:r w:rsidRPr="005562B9">
              <w:rPr>
                <w:rFonts w:ascii="GHEA Grapalat" w:hAnsi="GHEA Grapalat"/>
                <w:sz w:val="20"/>
                <w:szCs w:val="20"/>
                <w:lang w:val="hy-AM"/>
              </w:rPr>
              <w:t>2)</w:t>
            </w:r>
            <w:r w:rsidRPr="005562B9">
              <w:rPr>
                <w:rFonts w:ascii="GHEA Grapalat" w:hAnsi="GHEA Grapalat"/>
                <w:sz w:val="20"/>
                <w:szCs w:val="20"/>
              </w:rPr>
              <w:t>электроснабжение (внутренние и внешние сети электроснабжения и электросвещения, системы электроснабжения, фотоэлектрические и ветроэнергетические станции).</w:t>
            </w:r>
          </w:p>
        </w:tc>
        <w:tc>
          <w:tcPr>
            <w:tcW w:w="990" w:type="dxa"/>
            <w:vAlign w:val="center"/>
            <w:hideMark/>
          </w:tcPr>
          <w:p w14:paraId="7D033736" w14:textId="77777777" w:rsidR="009A0F12" w:rsidRPr="00781BA8" w:rsidRDefault="009A0F12" w:rsidP="009A0F12">
            <w:pPr>
              <w:jc w:val="center"/>
              <w:rPr>
                <w:rFonts w:cstheme="minorHAnsi"/>
                <w:bCs/>
              </w:rPr>
            </w:pPr>
            <w:r w:rsidRPr="00781BA8">
              <w:rPr>
                <w:rFonts w:cstheme="minorHAnsi"/>
                <w:bCs/>
              </w:rPr>
              <w:lastRenderedPageBreak/>
              <w:t>драм</w:t>
            </w:r>
          </w:p>
        </w:tc>
        <w:tc>
          <w:tcPr>
            <w:tcW w:w="1170" w:type="dxa"/>
            <w:vAlign w:val="center"/>
            <w:hideMark/>
          </w:tcPr>
          <w:p w14:paraId="7F6A1271" w14:textId="30B6AAC5" w:rsidR="009A0F12" w:rsidRPr="00781BA8" w:rsidRDefault="009A0F12" w:rsidP="009A0F12">
            <w:pPr>
              <w:jc w:val="center"/>
              <w:rPr>
                <w:rFonts w:cstheme="minorHAnsi"/>
                <w:lang w:val="hy-AM"/>
              </w:rPr>
            </w:pPr>
          </w:p>
        </w:tc>
        <w:tc>
          <w:tcPr>
            <w:tcW w:w="1136" w:type="dxa"/>
            <w:vAlign w:val="center"/>
            <w:hideMark/>
          </w:tcPr>
          <w:p w14:paraId="235274C2" w14:textId="77777777" w:rsidR="009A0F12" w:rsidRPr="00781BA8" w:rsidRDefault="009A0F12" w:rsidP="009A0F12">
            <w:pPr>
              <w:jc w:val="center"/>
              <w:rPr>
                <w:rFonts w:cstheme="minorHAnsi"/>
                <w:bCs/>
                <w:iCs/>
              </w:rPr>
            </w:pPr>
            <w:r w:rsidRPr="00781BA8">
              <w:rPr>
                <w:rFonts w:cstheme="minorHAnsi"/>
                <w:bCs/>
                <w:iCs/>
              </w:rPr>
              <w:t>1</w:t>
            </w:r>
          </w:p>
        </w:tc>
        <w:tc>
          <w:tcPr>
            <w:tcW w:w="1114" w:type="dxa"/>
            <w:vAlign w:val="center"/>
            <w:hideMark/>
          </w:tcPr>
          <w:p w14:paraId="2D560C1F" w14:textId="77777777" w:rsidR="009A0F12" w:rsidRPr="00781BA8" w:rsidRDefault="009A0F12" w:rsidP="009A0F12">
            <w:pPr>
              <w:jc w:val="center"/>
              <w:rPr>
                <w:rFonts w:cstheme="minorHAnsi"/>
                <w:iCs/>
              </w:rPr>
            </w:pPr>
            <w:r w:rsidRPr="00781BA8">
              <w:rPr>
                <w:rFonts w:eastAsia="MS Mincho" w:cstheme="minorHAnsi"/>
                <w:bCs/>
                <w:lang w:eastAsia="ja-JP"/>
              </w:rPr>
              <w:t>г.Ереван</w:t>
            </w:r>
          </w:p>
        </w:tc>
        <w:tc>
          <w:tcPr>
            <w:tcW w:w="1980" w:type="dxa"/>
            <w:vAlign w:val="center"/>
            <w:hideMark/>
          </w:tcPr>
          <w:p w14:paraId="591BCC57" w14:textId="77777777" w:rsidR="009A0F12" w:rsidRPr="00462FBB" w:rsidRDefault="009A0F12" w:rsidP="009A0F12">
            <w:pPr>
              <w:pStyle w:val="NormalWeb"/>
              <w:jc w:val="center"/>
              <w:rPr>
                <w:rFonts w:ascii="GHEA Grapalat" w:hAnsi="GHEA Grapalat"/>
                <w:sz w:val="18"/>
                <w:szCs w:val="18"/>
              </w:rPr>
            </w:pPr>
            <w:r w:rsidRPr="00462FBB">
              <w:rPr>
                <w:rFonts w:ascii="GHEA Grapalat" w:hAnsi="GHEA Grapalat"/>
                <w:sz w:val="18"/>
                <w:szCs w:val="18"/>
              </w:rPr>
              <w:t>Договор (в случае наличия необходимых финансовых средств – заключаемое соглашение) действует в течение 18 месяцев со дня вступления в силу.</w:t>
            </w:r>
          </w:p>
          <w:p w14:paraId="1A7AFF99" w14:textId="77777777" w:rsidR="009A0F12" w:rsidRPr="00462FBB" w:rsidRDefault="009A0F12" w:rsidP="009A0F12">
            <w:pPr>
              <w:jc w:val="center"/>
              <w:rPr>
                <w:rFonts w:ascii="GHEA Grapalat" w:hAnsi="GHEA Grapalat" w:cstheme="minorHAnsi"/>
                <w:iCs/>
                <w:sz w:val="16"/>
                <w:szCs w:val="16"/>
              </w:rPr>
            </w:pPr>
          </w:p>
        </w:tc>
      </w:tr>
    </w:tbl>
    <w:p w14:paraId="1B991B2A" w14:textId="77777777" w:rsidR="003D607A" w:rsidRDefault="003D607A" w:rsidP="003D607A">
      <w:pPr>
        <w:rPr>
          <w:rFonts w:cstheme="minorHAnsi"/>
          <w:b/>
        </w:rPr>
      </w:pPr>
    </w:p>
    <w:p w14:paraId="0A35233C" w14:textId="77777777" w:rsidR="003D607A" w:rsidRPr="00F64241" w:rsidRDefault="003D607A" w:rsidP="009366D7">
      <w:pPr>
        <w:jc w:val="center"/>
        <w:rPr>
          <w:rFonts w:ascii="GHEA Grapalat" w:hAnsi="GHEA Grapalat"/>
          <w:sz w:val="18"/>
          <w:szCs w:val="18"/>
        </w:rPr>
      </w:pPr>
    </w:p>
    <w:p w14:paraId="370CF726" w14:textId="77777777" w:rsidR="0081246C" w:rsidRPr="00944927" w:rsidRDefault="0081246C" w:rsidP="009366D7">
      <w:pPr>
        <w:jc w:val="both"/>
        <w:rPr>
          <w:rFonts w:ascii="GHEA Grapalat" w:hAnsi="GHEA Grapalat" w:cs="Arial"/>
          <w:sz w:val="16"/>
          <w:szCs w:val="16"/>
          <w:lang w:eastAsia="en-US"/>
        </w:rPr>
      </w:pPr>
    </w:p>
    <w:p w14:paraId="07723856" w14:textId="77777777" w:rsidR="0081246C" w:rsidRDefault="0081246C" w:rsidP="009366D7">
      <w:pPr>
        <w:jc w:val="both"/>
        <w:rPr>
          <w:rFonts w:ascii="GHEA Grapalat" w:hAnsi="GHEA Grapalat" w:cs="Arial"/>
          <w:sz w:val="16"/>
          <w:szCs w:val="16"/>
          <w:lang w:val="hy-AM" w:eastAsia="en-US"/>
        </w:rPr>
      </w:pPr>
    </w:p>
    <w:p w14:paraId="43E7FDC7" w14:textId="77777777" w:rsidR="00680C8D" w:rsidRPr="0081246C" w:rsidRDefault="00680C8D" w:rsidP="009366D7">
      <w:pPr>
        <w:rPr>
          <w:rFonts w:ascii="GHEA Grapalat" w:hAnsi="GHEA Grapalat" w:cs="Sylfaen"/>
          <w:b/>
          <w:bCs/>
          <w:i/>
          <w:iCs/>
          <w:color w:val="000000" w:themeColor="text1"/>
          <w:lang w:val="hy-AM"/>
        </w:rPr>
      </w:pPr>
    </w:p>
    <w:p w14:paraId="35FFA086" w14:textId="77777777" w:rsidR="00680C8D" w:rsidRDefault="00680C8D" w:rsidP="009366D7">
      <w:pPr>
        <w:rPr>
          <w:rFonts w:ascii="GHEA Grapalat" w:hAnsi="GHEA Grapalat" w:cs="Sylfaen"/>
          <w:b/>
          <w:bCs/>
          <w:i/>
          <w:iCs/>
          <w:color w:val="000000" w:themeColor="text1"/>
          <w:lang w:val="hy-AM"/>
        </w:rPr>
      </w:pPr>
    </w:p>
    <w:p w14:paraId="2ABDF75E" w14:textId="77777777" w:rsidR="00680C8D" w:rsidRDefault="00680C8D" w:rsidP="009366D7">
      <w:pPr>
        <w:rPr>
          <w:rFonts w:ascii="GHEA Grapalat" w:hAnsi="GHEA Grapalat" w:cs="Sylfaen"/>
          <w:b/>
          <w:bCs/>
          <w:i/>
          <w:iCs/>
          <w:color w:val="000000" w:themeColor="text1"/>
          <w:lang w:val="hy-AM"/>
        </w:rPr>
      </w:pPr>
    </w:p>
    <w:p w14:paraId="54C79DF3" w14:textId="77777777" w:rsidR="00680C8D" w:rsidRDefault="00680C8D" w:rsidP="009366D7">
      <w:pPr>
        <w:rPr>
          <w:rFonts w:ascii="GHEA Grapalat" w:hAnsi="GHEA Grapalat" w:cs="Sylfaen"/>
          <w:b/>
          <w:bCs/>
          <w:i/>
          <w:iCs/>
          <w:color w:val="000000" w:themeColor="text1"/>
          <w:lang w:val="hy-AM"/>
        </w:rPr>
      </w:pPr>
    </w:p>
    <w:tbl>
      <w:tblPr>
        <w:tblpPr w:leftFromText="180" w:rightFromText="180" w:vertAnchor="text" w:horzAnchor="margin" w:tblpXSpec="center" w:tblpY="135"/>
        <w:tblW w:w="9563" w:type="dxa"/>
        <w:tblLayout w:type="fixed"/>
        <w:tblLook w:val="0000" w:firstRow="0" w:lastRow="0" w:firstColumn="0" w:lastColumn="0" w:noHBand="0" w:noVBand="0"/>
      </w:tblPr>
      <w:tblGrid>
        <w:gridCol w:w="4500"/>
        <w:gridCol w:w="754"/>
        <w:gridCol w:w="4309"/>
      </w:tblGrid>
      <w:tr w:rsidR="00680C8D" w:rsidRPr="009F3DC7" w14:paraId="42B7C831" w14:textId="77777777" w:rsidTr="00C12CEB">
        <w:trPr>
          <w:trHeight w:val="2023"/>
        </w:trPr>
        <w:tc>
          <w:tcPr>
            <w:tcW w:w="4500" w:type="dxa"/>
          </w:tcPr>
          <w:p w14:paraId="09035417" w14:textId="77777777" w:rsidR="00680C8D" w:rsidRPr="009F3DC7" w:rsidRDefault="00680C8D" w:rsidP="009366D7">
            <w:pPr>
              <w:widowControl w:val="0"/>
              <w:ind w:left="34"/>
              <w:jc w:val="center"/>
              <w:rPr>
                <w:rFonts w:ascii="GHEA Grapalat" w:hAnsi="GHEA Grapalat" w:cs="Sylfaen"/>
                <w:b/>
                <w:bCs/>
              </w:rPr>
            </w:pPr>
            <w:r w:rsidRPr="009F3DC7">
              <w:rPr>
                <w:rFonts w:ascii="GHEA Grapalat" w:hAnsi="GHEA Grapalat"/>
                <w:b/>
              </w:rPr>
              <w:t>ЗАКАЗЧИК</w:t>
            </w:r>
          </w:p>
          <w:p w14:paraId="5FBD9D8B" w14:textId="77777777" w:rsidR="00680C8D" w:rsidRPr="00F34674" w:rsidRDefault="00680C8D" w:rsidP="009366D7">
            <w:pPr>
              <w:widowControl w:val="0"/>
              <w:ind w:left="34"/>
              <w:jc w:val="center"/>
              <w:rPr>
                <w:rFonts w:ascii="GHEA Grapalat" w:hAnsi="GHEA Grapalat"/>
                <w:lang w:val="en-US"/>
              </w:rPr>
            </w:pPr>
            <w:r>
              <w:rPr>
                <w:rFonts w:ascii="GHEA Grapalat" w:hAnsi="GHEA Grapalat"/>
                <w:lang w:val="en-US"/>
              </w:rPr>
              <w:t>________________________</w:t>
            </w:r>
          </w:p>
          <w:p w14:paraId="0851B744" w14:textId="77777777" w:rsidR="00680C8D" w:rsidRPr="00F34674" w:rsidRDefault="00680C8D" w:rsidP="009366D7">
            <w:pPr>
              <w:widowControl w:val="0"/>
              <w:ind w:left="34"/>
              <w:jc w:val="center"/>
              <w:rPr>
                <w:rFonts w:ascii="GHEA Grapalat" w:hAnsi="GHEA Grapalat"/>
                <w:vertAlign w:val="superscript"/>
              </w:rPr>
            </w:pPr>
            <w:r w:rsidRPr="00F34674">
              <w:rPr>
                <w:rFonts w:ascii="GHEA Grapalat" w:hAnsi="GHEA Grapalat"/>
                <w:vertAlign w:val="superscript"/>
              </w:rPr>
              <w:t>/подпись/</w:t>
            </w:r>
          </w:p>
          <w:p w14:paraId="41F0500B" w14:textId="77777777" w:rsidR="00680C8D" w:rsidRPr="009F3DC7" w:rsidRDefault="00680C8D" w:rsidP="009366D7">
            <w:pPr>
              <w:widowControl w:val="0"/>
              <w:ind w:left="34"/>
              <w:jc w:val="center"/>
              <w:rPr>
                <w:rFonts w:ascii="GHEA Grapalat" w:hAnsi="GHEA Grapalat"/>
              </w:rPr>
            </w:pPr>
            <w:r w:rsidRPr="009F3DC7">
              <w:rPr>
                <w:rFonts w:ascii="GHEA Grapalat" w:hAnsi="GHEA Grapalat"/>
              </w:rPr>
              <w:t>М. П.</w:t>
            </w:r>
          </w:p>
        </w:tc>
        <w:tc>
          <w:tcPr>
            <w:tcW w:w="754" w:type="dxa"/>
          </w:tcPr>
          <w:p w14:paraId="3B3B9382" w14:textId="77777777" w:rsidR="00680C8D" w:rsidRPr="009F3DC7" w:rsidRDefault="00680C8D" w:rsidP="009366D7">
            <w:pPr>
              <w:widowControl w:val="0"/>
              <w:ind w:left="34"/>
              <w:jc w:val="center"/>
              <w:rPr>
                <w:rFonts w:ascii="GHEA Grapalat" w:hAnsi="GHEA Grapalat"/>
              </w:rPr>
            </w:pPr>
          </w:p>
        </w:tc>
        <w:tc>
          <w:tcPr>
            <w:tcW w:w="4309" w:type="dxa"/>
          </w:tcPr>
          <w:p w14:paraId="7796B013" w14:textId="77777777" w:rsidR="00680C8D" w:rsidRPr="009F3DC7" w:rsidRDefault="00680C8D" w:rsidP="009366D7">
            <w:pPr>
              <w:widowControl w:val="0"/>
              <w:ind w:left="34"/>
              <w:jc w:val="center"/>
              <w:rPr>
                <w:rFonts w:ascii="GHEA Grapalat" w:hAnsi="GHEA Grapalat" w:cs="Sylfaen"/>
                <w:b/>
                <w:bCs/>
              </w:rPr>
            </w:pPr>
            <w:r w:rsidRPr="009F3DC7">
              <w:rPr>
                <w:rFonts w:ascii="GHEA Grapalat" w:hAnsi="GHEA Grapalat"/>
                <w:b/>
              </w:rPr>
              <w:t>ИСПОЛНИТЕЛЬ</w:t>
            </w:r>
          </w:p>
          <w:p w14:paraId="6AEDBE8A" w14:textId="77777777" w:rsidR="00680C8D" w:rsidRPr="00F34674" w:rsidRDefault="00680C8D" w:rsidP="009366D7">
            <w:pPr>
              <w:widowControl w:val="0"/>
              <w:ind w:left="34"/>
              <w:jc w:val="center"/>
              <w:rPr>
                <w:rFonts w:ascii="GHEA Grapalat" w:hAnsi="GHEA Grapalat"/>
                <w:lang w:val="en-US"/>
              </w:rPr>
            </w:pPr>
            <w:r>
              <w:rPr>
                <w:rFonts w:ascii="GHEA Grapalat" w:hAnsi="GHEA Grapalat"/>
                <w:lang w:val="en-US"/>
              </w:rPr>
              <w:t>_________________________</w:t>
            </w:r>
          </w:p>
          <w:p w14:paraId="3DB394DE" w14:textId="77777777" w:rsidR="00680C8D" w:rsidRPr="00F34674" w:rsidRDefault="00680C8D" w:rsidP="009366D7">
            <w:pPr>
              <w:widowControl w:val="0"/>
              <w:ind w:left="34"/>
              <w:jc w:val="center"/>
              <w:rPr>
                <w:rFonts w:ascii="GHEA Grapalat" w:hAnsi="GHEA Grapalat"/>
                <w:vertAlign w:val="superscript"/>
              </w:rPr>
            </w:pPr>
            <w:r w:rsidRPr="00F34674">
              <w:rPr>
                <w:rFonts w:ascii="GHEA Grapalat" w:hAnsi="GHEA Grapalat"/>
                <w:vertAlign w:val="superscript"/>
              </w:rPr>
              <w:t>/подпись/</w:t>
            </w:r>
          </w:p>
          <w:p w14:paraId="2D62CF4F" w14:textId="77777777" w:rsidR="00680C8D" w:rsidRPr="009F3DC7" w:rsidRDefault="00680C8D" w:rsidP="009366D7">
            <w:pPr>
              <w:widowControl w:val="0"/>
              <w:ind w:left="34"/>
              <w:jc w:val="center"/>
              <w:rPr>
                <w:rFonts w:ascii="GHEA Grapalat" w:hAnsi="GHEA Grapalat"/>
              </w:rPr>
            </w:pPr>
            <w:r w:rsidRPr="009F3DC7">
              <w:rPr>
                <w:rFonts w:ascii="GHEA Grapalat" w:hAnsi="GHEA Grapalat"/>
              </w:rPr>
              <w:t>М. П.</w:t>
            </w:r>
          </w:p>
        </w:tc>
      </w:tr>
    </w:tbl>
    <w:p w14:paraId="1F87C603" w14:textId="77777777" w:rsidR="00680C8D" w:rsidRDefault="00680C8D" w:rsidP="009366D7">
      <w:pPr>
        <w:rPr>
          <w:rFonts w:ascii="GHEA Grapalat" w:hAnsi="GHEA Grapalat" w:cs="Sylfaen"/>
          <w:b/>
          <w:bCs/>
          <w:i/>
          <w:iCs/>
          <w:color w:val="000000" w:themeColor="text1"/>
          <w:lang w:val="hy-AM"/>
        </w:rPr>
      </w:pPr>
    </w:p>
    <w:p w14:paraId="36C41C22" w14:textId="77777777" w:rsidR="00680C8D" w:rsidRDefault="00680C8D" w:rsidP="009366D7">
      <w:pPr>
        <w:rPr>
          <w:rFonts w:ascii="GHEA Grapalat" w:hAnsi="GHEA Grapalat" w:cs="Sylfaen"/>
          <w:b/>
          <w:bCs/>
          <w:i/>
          <w:iCs/>
          <w:color w:val="000000" w:themeColor="text1"/>
          <w:lang w:val="hy-AM"/>
        </w:rPr>
      </w:pPr>
    </w:p>
    <w:p w14:paraId="1C78234A" w14:textId="77777777" w:rsidR="00680C8D" w:rsidRDefault="00680C8D" w:rsidP="009366D7">
      <w:pPr>
        <w:rPr>
          <w:rFonts w:ascii="GHEA Grapalat" w:hAnsi="GHEA Grapalat" w:cs="Sylfaen"/>
          <w:b/>
          <w:bCs/>
          <w:i/>
          <w:iCs/>
          <w:color w:val="000000" w:themeColor="text1"/>
          <w:lang w:val="hy-AM"/>
        </w:rPr>
      </w:pPr>
    </w:p>
    <w:p w14:paraId="47EE86AE" w14:textId="77777777" w:rsidR="00680C8D" w:rsidRDefault="00680C8D" w:rsidP="009366D7">
      <w:pPr>
        <w:rPr>
          <w:rFonts w:ascii="GHEA Grapalat" w:hAnsi="GHEA Grapalat" w:cs="Sylfaen"/>
          <w:b/>
          <w:bCs/>
          <w:i/>
          <w:iCs/>
          <w:color w:val="000000" w:themeColor="text1"/>
          <w:lang w:val="hy-AM"/>
        </w:rPr>
      </w:pPr>
    </w:p>
    <w:p w14:paraId="24B18EEA" w14:textId="77777777" w:rsidR="00680C8D" w:rsidRDefault="00680C8D" w:rsidP="009366D7">
      <w:pPr>
        <w:rPr>
          <w:rFonts w:ascii="GHEA Grapalat" w:hAnsi="GHEA Grapalat" w:cs="Sylfaen"/>
          <w:b/>
          <w:bCs/>
          <w:i/>
          <w:iCs/>
          <w:color w:val="000000" w:themeColor="text1"/>
          <w:lang w:val="hy-AM"/>
        </w:rPr>
      </w:pPr>
    </w:p>
    <w:p w14:paraId="4AC46858" w14:textId="77777777" w:rsidR="00680C8D" w:rsidRDefault="00680C8D" w:rsidP="009366D7">
      <w:pPr>
        <w:rPr>
          <w:rFonts w:ascii="GHEA Grapalat" w:hAnsi="GHEA Grapalat" w:cs="Sylfaen"/>
          <w:b/>
          <w:bCs/>
          <w:i/>
          <w:iCs/>
          <w:color w:val="000000" w:themeColor="text1"/>
          <w:lang w:val="hy-AM"/>
        </w:rPr>
      </w:pPr>
    </w:p>
    <w:p w14:paraId="6BE3E0CB" w14:textId="77777777" w:rsidR="00680C8D" w:rsidRDefault="00680C8D" w:rsidP="009366D7">
      <w:pPr>
        <w:rPr>
          <w:rFonts w:ascii="GHEA Grapalat" w:hAnsi="GHEA Grapalat" w:cs="Sylfaen"/>
          <w:b/>
          <w:bCs/>
          <w:i/>
          <w:iCs/>
          <w:color w:val="000000" w:themeColor="text1"/>
          <w:lang w:val="hy-AM"/>
        </w:rPr>
      </w:pPr>
    </w:p>
    <w:p w14:paraId="2033AA02" w14:textId="77777777" w:rsidR="00680C8D" w:rsidRDefault="00680C8D" w:rsidP="009366D7">
      <w:pPr>
        <w:rPr>
          <w:rFonts w:ascii="GHEA Grapalat" w:hAnsi="GHEA Grapalat" w:cs="Sylfaen"/>
          <w:b/>
          <w:bCs/>
          <w:i/>
          <w:iCs/>
          <w:color w:val="000000" w:themeColor="text1"/>
          <w:lang w:val="hy-AM"/>
        </w:rPr>
      </w:pPr>
    </w:p>
    <w:p w14:paraId="790DD5AE" w14:textId="77777777" w:rsidR="00680C8D" w:rsidRDefault="00680C8D" w:rsidP="009366D7">
      <w:pPr>
        <w:rPr>
          <w:rFonts w:ascii="GHEA Grapalat" w:hAnsi="GHEA Grapalat" w:cs="Sylfaen"/>
          <w:b/>
          <w:bCs/>
          <w:i/>
          <w:iCs/>
          <w:color w:val="000000" w:themeColor="text1"/>
          <w:lang w:val="hy-AM"/>
        </w:rPr>
      </w:pPr>
    </w:p>
    <w:p w14:paraId="22CB74F1" w14:textId="77777777" w:rsidR="00680C8D" w:rsidRDefault="00680C8D" w:rsidP="009366D7">
      <w:pPr>
        <w:rPr>
          <w:rFonts w:ascii="GHEA Grapalat" w:hAnsi="GHEA Grapalat" w:cs="Sylfaen"/>
          <w:b/>
          <w:bCs/>
          <w:i/>
          <w:iCs/>
          <w:color w:val="000000" w:themeColor="text1"/>
          <w:lang w:val="hy-AM"/>
        </w:rPr>
      </w:pPr>
    </w:p>
    <w:p w14:paraId="7251F76C" w14:textId="77777777" w:rsidR="00680C8D" w:rsidRDefault="00680C8D" w:rsidP="009366D7">
      <w:pPr>
        <w:rPr>
          <w:rFonts w:ascii="GHEA Grapalat" w:hAnsi="GHEA Grapalat" w:cs="Sylfaen"/>
          <w:b/>
          <w:bCs/>
          <w:i/>
          <w:iCs/>
          <w:color w:val="000000" w:themeColor="text1"/>
          <w:lang w:val="hy-AM"/>
        </w:rPr>
      </w:pPr>
    </w:p>
    <w:p w14:paraId="4D8DDB13" w14:textId="77777777" w:rsidR="00680C8D" w:rsidRPr="00680C8D" w:rsidRDefault="00680C8D" w:rsidP="009366D7">
      <w:pPr>
        <w:rPr>
          <w:rFonts w:ascii="GHEA Grapalat" w:hAnsi="GHEA Grapalat" w:cs="Sylfaen"/>
          <w:b/>
          <w:bCs/>
          <w:i/>
          <w:iCs/>
          <w:color w:val="000000" w:themeColor="text1"/>
          <w:lang w:val="hy-AM"/>
        </w:rPr>
        <w:sectPr w:rsidR="00680C8D" w:rsidRPr="00680C8D" w:rsidSect="00680C8D">
          <w:footnotePr>
            <w:pos w:val="beneathText"/>
          </w:footnotePr>
          <w:pgSz w:w="16840" w:h="11907" w:orient="landscape" w:code="9"/>
          <w:pgMar w:top="662" w:right="994" w:bottom="907" w:left="634" w:header="562" w:footer="562" w:gutter="0"/>
          <w:cols w:space="720"/>
          <w:titlePg/>
          <w:docGrid w:linePitch="326"/>
        </w:sectPr>
      </w:pPr>
    </w:p>
    <w:p w14:paraId="561A5705" w14:textId="77777777" w:rsidR="00BB28C8" w:rsidRPr="009F3DC7" w:rsidRDefault="00BB28C8" w:rsidP="009366D7">
      <w:pPr>
        <w:widowControl w:val="0"/>
        <w:jc w:val="right"/>
        <w:rPr>
          <w:rFonts w:ascii="GHEA Grapalat" w:hAnsi="GHEA Grapalat"/>
          <w:i/>
        </w:rPr>
      </w:pPr>
      <w:r w:rsidRPr="009F3DC7">
        <w:rPr>
          <w:rFonts w:ascii="GHEA Grapalat" w:hAnsi="GHEA Grapalat"/>
          <w:i/>
        </w:rPr>
        <w:lastRenderedPageBreak/>
        <w:t>Приложение № 2</w:t>
      </w:r>
    </w:p>
    <w:p w14:paraId="4B8942F7" w14:textId="77777777" w:rsidR="00BB28C8" w:rsidRPr="009F3DC7" w:rsidRDefault="00BB28C8" w:rsidP="009366D7">
      <w:pPr>
        <w:widowControl w:val="0"/>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6BDAEA00" w14:textId="77777777" w:rsidR="00BB28C8" w:rsidRPr="009F3DC7" w:rsidRDefault="00BB28C8" w:rsidP="009366D7">
      <w:pPr>
        <w:widowControl w:val="0"/>
        <w:tabs>
          <w:tab w:val="left" w:pos="9540"/>
        </w:tabs>
        <w:ind w:firstLine="567"/>
        <w:jc w:val="center"/>
        <w:rPr>
          <w:rFonts w:ascii="GHEA Grapalat" w:hAnsi="GHEA Grapalat"/>
        </w:rPr>
      </w:pPr>
    </w:p>
    <w:p w14:paraId="484FEDE6" w14:textId="77777777" w:rsidR="00BB28C8" w:rsidRPr="00562671" w:rsidRDefault="00BB28C8" w:rsidP="009366D7">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3"/>
        <w:t>*</w:t>
      </w:r>
    </w:p>
    <w:p w14:paraId="3D66599C" w14:textId="77777777" w:rsidR="00BB28C8" w:rsidRPr="009F3DC7" w:rsidRDefault="00BB28C8" w:rsidP="009366D7">
      <w:pPr>
        <w:widowControl w:val="0"/>
        <w:ind w:firstLine="567"/>
        <w:jc w:val="right"/>
        <w:rPr>
          <w:rFonts w:ascii="GHEA Grapalat" w:hAnsi="GHEA Grapalat"/>
        </w:rPr>
      </w:pPr>
      <w:r w:rsidRPr="009F3DC7">
        <w:rPr>
          <w:rFonts w:ascii="GHEA Grapalat" w:hAnsi="GHEA Grapalat"/>
        </w:rPr>
        <w:t>драмов РА</w:t>
      </w:r>
    </w:p>
    <w:tbl>
      <w:tblPr>
        <w:tblW w:w="11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466"/>
        <w:gridCol w:w="1651"/>
        <w:gridCol w:w="633"/>
        <w:gridCol w:w="467"/>
        <w:gridCol w:w="540"/>
        <w:gridCol w:w="630"/>
        <w:gridCol w:w="630"/>
        <w:gridCol w:w="630"/>
        <w:gridCol w:w="567"/>
        <w:gridCol w:w="567"/>
        <w:gridCol w:w="576"/>
        <w:gridCol w:w="630"/>
        <w:gridCol w:w="630"/>
        <w:gridCol w:w="550"/>
        <w:gridCol w:w="424"/>
      </w:tblGrid>
      <w:tr w:rsidR="00BB28C8" w:rsidRPr="00D25446" w14:paraId="0488FFAC" w14:textId="77777777" w:rsidTr="003D607A">
        <w:trPr>
          <w:trHeight w:val="326"/>
          <w:jc w:val="center"/>
        </w:trPr>
        <w:tc>
          <w:tcPr>
            <w:tcW w:w="11229" w:type="dxa"/>
            <w:gridSpan w:val="16"/>
            <w:vAlign w:val="center"/>
          </w:tcPr>
          <w:p w14:paraId="1A889356" w14:textId="77777777" w:rsidR="00BB28C8" w:rsidRPr="00D25446" w:rsidRDefault="00BB28C8" w:rsidP="009366D7">
            <w:pPr>
              <w:widowControl w:val="0"/>
              <w:jc w:val="center"/>
              <w:rPr>
                <w:rFonts w:ascii="GHEA Grapalat" w:hAnsi="GHEA Grapalat"/>
                <w:sz w:val="16"/>
                <w:szCs w:val="16"/>
              </w:rPr>
            </w:pPr>
            <w:r w:rsidRPr="00D25446">
              <w:rPr>
                <w:rFonts w:ascii="GHEA Grapalat" w:hAnsi="GHEA Grapalat"/>
                <w:sz w:val="16"/>
                <w:szCs w:val="16"/>
              </w:rPr>
              <w:t>Работа</w:t>
            </w:r>
          </w:p>
        </w:tc>
      </w:tr>
      <w:tr w:rsidR="00BB28C8" w:rsidRPr="00D25446" w14:paraId="2FF4C3EB" w14:textId="77777777" w:rsidTr="003D607A">
        <w:trPr>
          <w:trHeight w:val="1767"/>
          <w:jc w:val="center"/>
        </w:trPr>
        <w:tc>
          <w:tcPr>
            <w:tcW w:w="638" w:type="dxa"/>
            <w:vAlign w:val="center"/>
          </w:tcPr>
          <w:p w14:paraId="16C50A28" w14:textId="77777777" w:rsidR="00BB28C8" w:rsidRPr="00D25446" w:rsidRDefault="00BB28C8" w:rsidP="009366D7">
            <w:pPr>
              <w:widowControl w:val="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66" w:type="dxa"/>
            <w:vAlign w:val="center"/>
          </w:tcPr>
          <w:p w14:paraId="20235B81" w14:textId="77777777" w:rsidR="00BB28C8" w:rsidRPr="00D25446" w:rsidRDefault="00BB28C8" w:rsidP="009366D7">
            <w:pPr>
              <w:widowControl w:val="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651" w:type="dxa"/>
            <w:vAlign w:val="center"/>
          </w:tcPr>
          <w:p w14:paraId="077A1578" w14:textId="77777777" w:rsidR="00BB28C8" w:rsidRPr="00D25446" w:rsidRDefault="00BB28C8" w:rsidP="009366D7">
            <w:pPr>
              <w:widowControl w:val="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474" w:type="dxa"/>
            <w:gridSpan w:val="13"/>
            <w:vAlign w:val="center"/>
          </w:tcPr>
          <w:p w14:paraId="71965982" w14:textId="77777777" w:rsidR="00BB28C8" w:rsidRPr="00562671" w:rsidRDefault="00BB28C8" w:rsidP="009366D7">
            <w:pPr>
              <w:widowControl w:val="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24"/>
              <w:t>**</w:t>
            </w:r>
          </w:p>
        </w:tc>
      </w:tr>
      <w:tr w:rsidR="00BB28C8" w:rsidRPr="00D25446" w14:paraId="78CA4EB1" w14:textId="77777777" w:rsidTr="003D607A">
        <w:trPr>
          <w:cantSplit/>
          <w:trHeight w:val="1134"/>
          <w:jc w:val="center"/>
        </w:trPr>
        <w:tc>
          <w:tcPr>
            <w:tcW w:w="638" w:type="dxa"/>
            <w:vAlign w:val="center"/>
          </w:tcPr>
          <w:p w14:paraId="5C0CD33B" w14:textId="77777777" w:rsidR="00BB28C8" w:rsidRPr="000758FA" w:rsidRDefault="00BB28C8" w:rsidP="009366D7">
            <w:pPr>
              <w:widowControl w:val="0"/>
              <w:ind w:left="-43"/>
              <w:jc w:val="center"/>
              <w:rPr>
                <w:rFonts w:ascii="GHEA Grapalat" w:hAnsi="GHEA Grapalat"/>
                <w:sz w:val="16"/>
                <w:szCs w:val="16"/>
                <w:lang w:val="hy-AM"/>
              </w:rPr>
            </w:pPr>
          </w:p>
        </w:tc>
        <w:tc>
          <w:tcPr>
            <w:tcW w:w="1466" w:type="dxa"/>
            <w:vAlign w:val="center"/>
          </w:tcPr>
          <w:p w14:paraId="7310557F" w14:textId="77777777" w:rsidR="00BB28C8" w:rsidRPr="00D25446" w:rsidRDefault="00BB28C8" w:rsidP="009366D7">
            <w:pPr>
              <w:widowControl w:val="0"/>
              <w:ind w:left="-43"/>
              <w:jc w:val="center"/>
              <w:rPr>
                <w:rFonts w:ascii="GHEA Grapalat" w:hAnsi="GHEA Grapalat"/>
                <w:sz w:val="16"/>
                <w:szCs w:val="16"/>
              </w:rPr>
            </w:pPr>
          </w:p>
        </w:tc>
        <w:tc>
          <w:tcPr>
            <w:tcW w:w="1651" w:type="dxa"/>
            <w:vAlign w:val="center"/>
          </w:tcPr>
          <w:p w14:paraId="54ACEBE3" w14:textId="77777777" w:rsidR="00BB28C8" w:rsidRPr="00D25446" w:rsidRDefault="00BB28C8" w:rsidP="009366D7">
            <w:pPr>
              <w:widowControl w:val="0"/>
              <w:ind w:left="-43"/>
              <w:jc w:val="center"/>
              <w:rPr>
                <w:rFonts w:ascii="GHEA Grapalat" w:hAnsi="GHEA Grapalat"/>
                <w:sz w:val="16"/>
                <w:szCs w:val="16"/>
              </w:rPr>
            </w:pPr>
          </w:p>
        </w:tc>
        <w:tc>
          <w:tcPr>
            <w:tcW w:w="633" w:type="dxa"/>
            <w:textDirection w:val="btLr"/>
            <w:vAlign w:val="center"/>
          </w:tcPr>
          <w:p w14:paraId="08E23BF5" w14:textId="77777777" w:rsidR="00BB28C8" w:rsidRPr="00D25446" w:rsidRDefault="00BB28C8" w:rsidP="009366D7">
            <w:pPr>
              <w:widowControl w:val="0"/>
              <w:ind w:left="-108" w:right="-136"/>
              <w:jc w:val="center"/>
              <w:rPr>
                <w:rFonts w:ascii="GHEA Grapalat" w:hAnsi="GHEA Grapalat"/>
                <w:sz w:val="16"/>
                <w:szCs w:val="16"/>
              </w:rPr>
            </w:pPr>
            <w:r w:rsidRPr="00D25446">
              <w:rPr>
                <w:rFonts w:ascii="GHEA Grapalat" w:hAnsi="GHEA Grapalat"/>
                <w:sz w:val="16"/>
                <w:szCs w:val="16"/>
              </w:rPr>
              <w:t>январь</w:t>
            </w:r>
          </w:p>
        </w:tc>
        <w:tc>
          <w:tcPr>
            <w:tcW w:w="467" w:type="dxa"/>
            <w:textDirection w:val="btLr"/>
            <w:vAlign w:val="center"/>
          </w:tcPr>
          <w:p w14:paraId="6A22ED55" w14:textId="77777777" w:rsidR="00BB28C8" w:rsidRPr="00D25446" w:rsidRDefault="00BB28C8" w:rsidP="009366D7">
            <w:pPr>
              <w:widowControl w:val="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40" w:type="dxa"/>
            <w:textDirection w:val="btLr"/>
            <w:vAlign w:val="center"/>
          </w:tcPr>
          <w:p w14:paraId="58F7D315" w14:textId="77777777" w:rsidR="00BB28C8" w:rsidRPr="00D25446" w:rsidRDefault="00BB28C8" w:rsidP="009366D7">
            <w:pPr>
              <w:widowControl w:val="0"/>
              <w:ind w:left="-108" w:right="-136"/>
              <w:jc w:val="center"/>
              <w:rPr>
                <w:rFonts w:ascii="GHEA Grapalat" w:hAnsi="GHEA Grapalat"/>
                <w:sz w:val="16"/>
                <w:szCs w:val="16"/>
              </w:rPr>
            </w:pPr>
            <w:r w:rsidRPr="00D25446">
              <w:rPr>
                <w:rFonts w:ascii="GHEA Grapalat" w:hAnsi="GHEA Grapalat"/>
                <w:sz w:val="16"/>
                <w:szCs w:val="16"/>
              </w:rPr>
              <w:t>март</w:t>
            </w:r>
          </w:p>
        </w:tc>
        <w:tc>
          <w:tcPr>
            <w:tcW w:w="630" w:type="dxa"/>
            <w:textDirection w:val="btLr"/>
            <w:vAlign w:val="center"/>
          </w:tcPr>
          <w:p w14:paraId="3669BA7A" w14:textId="77777777" w:rsidR="00BB28C8" w:rsidRPr="00D25446" w:rsidRDefault="00BB28C8" w:rsidP="009366D7">
            <w:pPr>
              <w:widowControl w:val="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630" w:type="dxa"/>
            <w:textDirection w:val="btLr"/>
            <w:vAlign w:val="center"/>
          </w:tcPr>
          <w:p w14:paraId="112398BD" w14:textId="77777777" w:rsidR="00BB28C8" w:rsidRPr="00D25446" w:rsidRDefault="00BB28C8" w:rsidP="009366D7">
            <w:pPr>
              <w:widowControl w:val="0"/>
              <w:ind w:left="-108" w:right="-136"/>
              <w:jc w:val="center"/>
              <w:rPr>
                <w:rFonts w:ascii="GHEA Grapalat" w:hAnsi="GHEA Grapalat"/>
                <w:sz w:val="16"/>
                <w:szCs w:val="16"/>
              </w:rPr>
            </w:pPr>
            <w:r w:rsidRPr="00D25446">
              <w:rPr>
                <w:rFonts w:ascii="GHEA Grapalat" w:hAnsi="GHEA Grapalat"/>
                <w:sz w:val="16"/>
                <w:szCs w:val="16"/>
              </w:rPr>
              <w:t>май</w:t>
            </w:r>
          </w:p>
        </w:tc>
        <w:tc>
          <w:tcPr>
            <w:tcW w:w="630" w:type="dxa"/>
            <w:textDirection w:val="btLr"/>
            <w:vAlign w:val="center"/>
          </w:tcPr>
          <w:p w14:paraId="1DA749E7" w14:textId="77777777" w:rsidR="00BB28C8" w:rsidRPr="00D25446" w:rsidRDefault="00BB28C8" w:rsidP="009366D7">
            <w:pPr>
              <w:widowControl w:val="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textDirection w:val="btLr"/>
            <w:vAlign w:val="center"/>
          </w:tcPr>
          <w:p w14:paraId="35CAE215" w14:textId="77777777" w:rsidR="00BB28C8" w:rsidRPr="00D25446" w:rsidRDefault="00BB28C8" w:rsidP="009366D7">
            <w:pPr>
              <w:widowControl w:val="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textDirection w:val="btLr"/>
            <w:vAlign w:val="center"/>
          </w:tcPr>
          <w:p w14:paraId="43501E30" w14:textId="77777777" w:rsidR="00BB28C8" w:rsidRPr="00D25446" w:rsidRDefault="00BB28C8" w:rsidP="009366D7">
            <w:pPr>
              <w:widowControl w:val="0"/>
              <w:ind w:left="-108" w:right="-136"/>
              <w:jc w:val="center"/>
              <w:rPr>
                <w:rFonts w:ascii="GHEA Grapalat" w:hAnsi="GHEA Grapalat"/>
                <w:sz w:val="16"/>
                <w:szCs w:val="16"/>
              </w:rPr>
            </w:pPr>
            <w:r w:rsidRPr="00D25446">
              <w:rPr>
                <w:rFonts w:ascii="GHEA Grapalat" w:hAnsi="GHEA Grapalat"/>
                <w:sz w:val="16"/>
                <w:szCs w:val="16"/>
              </w:rPr>
              <w:t>август</w:t>
            </w:r>
          </w:p>
        </w:tc>
        <w:tc>
          <w:tcPr>
            <w:tcW w:w="576" w:type="dxa"/>
            <w:textDirection w:val="btLr"/>
            <w:vAlign w:val="center"/>
          </w:tcPr>
          <w:p w14:paraId="73A2FA1D" w14:textId="77777777" w:rsidR="00BB28C8" w:rsidRPr="00D25446" w:rsidRDefault="00BB28C8" w:rsidP="009366D7">
            <w:pPr>
              <w:widowControl w:val="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30" w:type="dxa"/>
            <w:textDirection w:val="btLr"/>
            <w:vAlign w:val="center"/>
          </w:tcPr>
          <w:p w14:paraId="4E623334" w14:textId="77777777" w:rsidR="00BB28C8" w:rsidRPr="00D25446" w:rsidRDefault="00BB28C8" w:rsidP="009366D7">
            <w:pPr>
              <w:widowControl w:val="0"/>
              <w:ind w:left="-108" w:right="-136"/>
              <w:jc w:val="center"/>
              <w:rPr>
                <w:rFonts w:ascii="GHEA Grapalat" w:hAnsi="GHEA Grapalat"/>
                <w:sz w:val="16"/>
                <w:szCs w:val="16"/>
              </w:rPr>
            </w:pPr>
            <w:r w:rsidRPr="00D25446">
              <w:rPr>
                <w:rFonts w:ascii="GHEA Grapalat" w:hAnsi="GHEA Grapalat"/>
                <w:sz w:val="16"/>
                <w:szCs w:val="16"/>
              </w:rPr>
              <w:t>октябрь</w:t>
            </w:r>
          </w:p>
        </w:tc>
        <w:tc>
          <w:tcPr>
            <w:tcW w:w="630" w:type="dxa"/>
            <w:textDirection w:val="btLr"/>
            <w:vAlign w:val="center"/>
          </w:tcPr>
          <w:p w14:paraId="285337B8" w14:textId="77777777" w:rsidR="00BB28C8" w:rsidRPr="00D25446" w:rsidRDefault="00BB28C8" w:rsidP="009366D7">
            <w:pPr>
              <w:widowControl w:val="0"/>
              <w:ind w:left="-108" w:right="-136"/>
              <w:jc w:val="center"/>
              <w:rPr>
                <w:rFonts w:ascii="GHEA Grapalat" w:hAnsi="GHEA Grapalat"/>
                <w:sz w:val="16"/>
                <w:szCs w:val="16"/>
              </w:rPr>
            </w:pPr>
            <w:r w:rsidRPr="00D25446">
              <w:rPr>
                <w:rFonts w:ascii="GHEA Grapalat" w:hAnsi="GHEA Grapalat"/>
                <w:sz w:val="16"/>
                <w:szCs w:val="16"/>
              </w:rPr>
              <w:t>ноябрь</w:t>
            </w:r>
          </w:p>
        </w:tc>
        <w:tc>
          <w:tcPr>
            <w:tcW w:w="550" w:type="dxa"/>
            <w:textDirection w:val="btLr"/>
            <w:vAlign w:val="center"/>
          </w:tcPr>
          <w:p w14:paraId="1B8D61EA" w14:textId="77777777" w:rsidR="00BB28C8" w:rsidRPr="00D25446" w:rsidRDefault="00BB28C8" w:rsidP="009366D7">
            <w:pPr>
              <w:widowControl w:val="0"/>
              <w:ind w:left="-108" w:right="-136"/>
              <w:jc w:val="center"/>
              <w:rPr>
                <w:rFonts w:ascii="GHEA Grapalat" w:hAnsi="GHEA Grapalat"/>
                <w:sz w:val="16"/>
                <w:szCs w:val="16"/>
              </w:rPr>
            </w:pPr>
            <w:r w:rsidRPr="00D25446">
              <w:rPr>
                <w:rFonts w:ascii="GHEA Grapalat" w:hAnsi="GHEA Grapalat"/>
                <w:sz w:val="16"/>
                <w:szCs w:val="16"/>
              </w:rPr>
              <w:t>декабрь</w:t>
            </w:r>
          </w:p>
        </w:tc>
        <w:tc>
          <w:tcPr>
            <w:tcW w:w="424" w:type="dxa"/>
            <w:textDirection w:val="btLr"/>
            <w:vAlign w:val="center"/>
          </w:tcPr>
          <w:p w14:paraId="19F22035" w14:textId="77777777" w:rsidR="00BB28C8" w:rsidRPr="00D25446" w:rsidRDefault="00BB28C8" w:rsidP="009366D7">
            <w:pPr>
              <w:widowControl w:val="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313A0C" w:rsidRPr="00D25446" w14:paraId="08745C3A" w14:textId="77777777" w:rsidTr="003D607A">
        <w:trPr>
          <w:cantSplit/>
          <w:trHeight w:val="1134"/>
          <w:jc w:val="center"/>
        </w:trPr>
        <w:tc>
          <w:tcPr>
            <w:tcW w:w="638" w:type="dxa"/>
          </w:tcPr>
          <w:p w14:paraId="0439DA69" w14:textId="77777777" w:rsidR="00313A0C" w:rsidRDefault="00313A0C" w:rsidP="009366D7">
            <w:pPr>
              <w:jc w:val="center"/>
              <w:rPr>
                <w:rFonts w:ascii="GHEA Grapalat" w:hAnsi="GHEA Grapalat"/>
                <w:sz w:val="20"/>
                <w:lang w:val="es-ES"/>
              </w:rPr>
            </w:pPr>
          </w:p>
          <w:p w14:paraId="3A7C963B" w14:textId="77777777" w:rsidR="00313A0C" w:rsidRDefault="00313A0C" w:rsidP="009366D7">
            <w:pPr>
              <w:jc w:val="center"/>
              <w:rPr>
                <w:rFonts w:ascii="GHEA Grapalat" w:hAnsi="GHEA Grapalat"/>
                <w:sz w:val="20"/>
                <w:lang w:val="es-ES"/>
              </w:rPr>
            </w:pPr>
          </w:p>
          <w:p w14:paraId="589C3617" w14:textId="77777777" w:rsidR="00313A0C" w:rsidRDefault="00313A0C" w:rsidP="009366D7">
            <w:pPr>
              <w:rPr>
                <w:rFonts w:ascii="GHEA Grapalat" w:hAnsi="GHEA Grapalat"/>
                <w:sz w:val="20"/>
                <w:lang w:val="es-ES"/>
              </w:rPr>
            </w:pPr>
          </w:p>
          <w:p w14:paraId="7BD3F654" w14:textId="77777777" w:rsidR="00313A0C" w:rsidRPr="0093002B" w:rsidRDefault="00313A0C" w:rsidP="009366D7">
            <w:pPr>
              <w:jc w:val="center"/>
              <w:rPr>
                <w:rFonts w:ascii="GHEA Grapalat" w:hAnsi="GHEA Grapalat"/>
                <w:sz w:val="20"/>
                <w:lang w:val="es-ES"/>
              </w:rPr>
            </w:pPr>
            <w:r>
              <w:rPr>
                <w:rFonts w:ascii="GHEA Grapalat" w:hAnsi="GHEA Grapalat"/>
                <w:sz w:val="20"/>
                <w:lang w:val="es-ES"/>
              </w:rPr>
              <w:t>1</w:t>
            </w:r>
          </w:p>
        </w:tc>
        <w:tc>
          <w:tcPr>
            <w:tcW w:w="1466" w:type="dxa"/>
            <w:vAlign w:val="center"/>
          </w:tcPr>
          <w:p w14:paraId="0D9DFCE3" w14:textId="7F901A23" w:rsidR="00313A0C" w:rsidRPr="00BA1A25" w:rsidRDefault="003D607A" w:rsidP="009366D7">
            <w:pPr>
              <w:jc w:val="center"/>
              <w:rPr>
                <w:rFonts w:ascii="GHEA Grapalat" w:hAnsi="GHEA Grapalat"/>
                <w:sz w:val="20"/>
                <w:lang w:val="es-ES"/>
              </w:rPr>
            </w:pPr>
            <w:r w:rsidRPr="007D2F1C">
              <w:rPr>
                <w:rFonts w:cstheme="minorHAnsi"/>
              </w:rPr>
              <w:t>71241200</w:t>
            </w:r>
            <w:r w:rsidRPr="007D2F1C">
              <w:rPr>
                <w:rFonts w:cstheme="minorHAnsi"/>
                <w:lang w:val="hy-AM"/>
              </w:rPr>
              <w:t>/</w:t>
            </w:r>
            <w:r>
              <w:rPr>
                <w:rFonts w:cstheme="minorHAnsi"/>
                <w:lang w:val="hy-AM"/>
              </w:rPr>
              <w:t>825</w:t>
            </w:r>
          </w:p>
        </w:tc>
        <w:tc>
          <w:tcPr>
            <w:tcW w:w="1651" w:type="dxa"/>
            <w:vAlign w:val="center"/>
          </w:tcPr>
          <w:p w14:paraId="0CA5C523" w14:textId="77777777" w:rsidR="003D607A" w:rsidRPr="003D607A" w:rsidRDefault="003D607A" w:rsidP="003D607A">
            <w:pPr>
              <w:jc w:val="center"/>
              <w:rPr>
                <w:rFonts w:ascii="GHEA Grapalat" w:hAnsi="GHEA Grapalat"/>
                <w:b/>
                <w:sz w:val="18"/>
                <w:szCs w:val="18"/>
                <w:lang w:eastAsia="en-AU"/>
              </w:rPr>
            </w:pPr>
            <w:r w:rsidRPr="003D607A">
              <w:rPr>
                <w:rFonts w:ascii="GHEA Grapalat" w:hAnsi="GHEA Grapalat"/>
                <w:sz w:val="18"/>
                <w:szCs w:val="18"/>
              </w:rPr>
              <w:t>выполнению консультационных работ по составлению проектно-сметной документации строительства канатной дороги из административного района центр города Еревана в административный район Нор Норк в соответствии с международными стандартами и лучшим опытом работ</w:t>
            </w:r>
          </w:p>
          <w:p w14:paraId="00FB5A6C" w14:textId="77777777" w:rsidR="00313A0C" w:rsidRPr="003D607A" w:rsidRDefault="00313A0C" w:rsidP="009366D7">
            <w:pPr>
              <w:rPr>
                <w:rFonts w:ascii="GHEA Grapalat" w:hAnsi="GHEA Grapalat"/>
                <w:sz w:val="18"/>
                <w:szCs w:val="18"/>
              </w:rPr>
            </w:pPr>
          </w:p>
        </w:tc>
        <w:tc>
          <w:tcPr>
            <w:tcW w:w="633" w:type="dxa"/>
            <w:textDirection w:val="btLr"/>
          </w:tcPr>
          <w:p w14:paraId="513ADF9A" w14:textId="497FCE8D" w:rsidR="00313A0C" w:rsidRPr="003D607A" w:rsidRDefault="003D607A" w:rsidP="003D607A">
            <w:pPr>
              <w:ind w:left="113" w:right="113"/>
              <w:jc w:val="center"/>
              <w:rPr>
                <w:rFonts w:ascii="GHEA Grapalat" w:hAnsi="GHEA Grapalat"/>
                <w:sz w:val="20"/>
              </w:rPr>
            </w:pPr>
            <w:r>
              <w:rPr>
                <w:rFonts w:ascii="GHEA Grapalat" w:hAnsi="GHEA Grapalat"/>
                <w:sz w:val="20"/>
              </w:rPr>
              <w:t>----------------</w:t>
            </w:r>
          </w:p>
        </w:tc>
        <w:tc>
          <w:tcPr>
            <w:tcW w:w="467" w:type="dxa"/>
            <w:textDirection w:val="btLr"/>
          </w:tcPr>
          <w:p w14:paraId="78B29823" w14:textId="468AC84B"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c>
          <w:tcPr>
            <w:tcW w:w="540" w:type="dxa"/>
            <w:textDirection w:val="btLr"/>
          </w:tcPr>
          <w:p w14:paraId="773DEF8D" w14:textId="5532AE9A"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c>
          <w:tcPr>
            <w:tcW w:w="630" w:type="dxa"/>
            <w:textDirection w:val="btLr"/>
          </w:tcPr>
          <w:p w14:paraId="31D0FC56" w14:textId="14611D1E"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c>
          <w:tcPr>
            <w:tcW w:w="630" w:type="dxa"/>
            <w:textDirection w:val="btLr"/>
          </w:tcPr>
          <w:p w14:paraId="5C65EAC2" w14:textId="6CA6D333"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c>
          <w:tcPr>
            <w:tcW w:w="630" w:type="dxa"/>
            <w:textDirection w:val="btLr"/>
          </w:tcPr>
          <w:p w14:paraId="44FE1B78" w14:textId="57013A6C"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c>
          <w:tcPr>
            <w:tcW w:w="567" w:type="dxa"/>
            <w:textDirection w:val="btLr"/>
          </w:tcPr>
          <w:p w14:paraId="571459E5" w14:textId="652B147A"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c>
          <w:tcPr>
            <w:tcW w:w="567" w:type="dxa"/>
            <w:textDirection w:val="btLr"/>
          </w:tcPr>
          <w:p w14:paraId="0FCA9262" w14:textId="40BD84F5"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c>
          <w:tcPr>
            <w:tcW w:w="576" w:type="dxa"/>
            <w:textDirection w:val="btLr"/>
          </w:tcPr>
          <w:p w14:paraId="754304A2" w14:textId="41A26F6A"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c>
          <w:tcPr>
            <w:tcW w:w="630" w:type="dxa"/>
            <w:textDirection w:val="btLr"/>
          </w:tcPr>
          <w:p w14:paraId="028876EB" w14:textId="0F990922"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c>
          <w:tcPr>
            <w:tcW w:w="630" w:type="dxa"/>
            <w:textDirection w:val="btLr"/>
          </w:tcPr>
          <w:p w14:paraId="2BBD3529" w14:textId="7D0005BC"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c>
          <w:tcPr>
            <w:tcW w:w="550" w:type="dxa"/>
            <w:textDirection w:val="btLr"/>
          </w:tcPr>
          <w:p w14:paraId="0DD35334" w14:textId="04E8F9D5"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c>
          <w:tcPr>
            <w:tcW w:w="424" w:type="dxa"/>
            <w:textDirection w:val="btLr"/>
          </w:tcPr>
          <w:p w14:paraId="2CC1234F" w14:textId="78C50FA8" w:rsidR="00313A0C" w:rsidRPr="00BA1A25" w:rsidRDefault="003D607A" w:rsidP="003D607A">
            <w:pPr>
              <w:ind w:left="113" w:right="113"/>
              <w:jc w:val="center"/>
              <w:rPr>
                <w:rFonts w:ascii="GHEA Grapalat" w:hAnsi="GHEA Grapalat"/>
                <w:sz w:val="20"/>
                <w:lang w:val="es-ES"/>
              </w:rPr>
            </w:pPr>
            <w:r>
              <w:rPr>
                <w:rFonts w:ascii="GHEA Grapalat" w:hAnsi="GHEA Grapalat"/>
                <w:sz w:val="20"/>
              </w:rPr>
              <w:t>----------------</w:t>
            </w:r>
          </w:p>
        </w:tc>
      </w:tr>
    </w:tbl>
    <w:p w14:paraId="2953F619" w14:textId="77777777" w:rsidR="00BB28C8" w:rsidRPr="000758FA" w:rsidRDefault="00BB28C8" w:rsidP="009366D7">
      <w:pPr>
        <w:widowControl w:val="0"/>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73C05595" w14:textId="77777777" w:rsidTr="003D2146">
        <w:trPr>
          <w:jc w:val="center"/>
        </w:trPr>
        <w:tc>
          <w:tcPr>
            <w:tcW w:w="4536" w:type="dxa"/>
          </w:tcPr>
          <w:p w14:paraId="1514E491" w14:textId="77777777" w:rsidR="00BB28C8" w:rsidRPr="009F3DC7" w:rsidRDefault="00BB28C8" w:rsidP="009366D7">
            <w:pPr>
              <w:widowControl w:val="0"/>
              <w:jc w:val="center"/>
              <w:rPr>
                <w:rFonts w:ascii="GHEA Grapalat" w:hAnsi="GHEA Grapalat" w:cs="Sylfaen"/>
                <w:b/>
                <w:bCs/>
              </w:rPr>
            </w:pPr>
            <w:r w:rsidRPr="009F3DC7">
              <w:rPr>
                <w:rFonts w:ascii="GHEA Grapalat" w:hAnsi="GHEA Grapalat"/>
                <w:b/>
              </w:rPr>
              <w:t>ЗАКАЗЧИК</w:t>
            </w:r>
          </w:p>
          <w:p w14:paraId="5D914D17" w14:textId="77777777" w:rsidR="00BB28C8" w:rsidRPr="00562671" w:rsidRDefault="00BB28C8" w:rsidP="009366D7">
            <w:pPr>
              <w:widowControl w:val="0"/>
              <w:jc w:val="center"/>
              <w:rPr>
                <w:rFonts w:ascii="GHEA Grapalat" w:hAnsi="GHEA Grapalat"/>
                <w:lang w:val="en-US"/>
              </w:rPr>
            </w:pPr>
            <w:r>
              <w:rPr>
                <w:rFonts w:ascii="GHEA Grapalat" w:hAnsi="GHEA Grapalat"/>
                <w:lang w:val="en-US"/>
              </w:rPr>
              <w:t>______________________</w:t>
            </w:r>
          </w:p>
          <w:p w14:paraId="2A4750F6" w14:textId="77777777" w:rsidR="00BB28C8" w:rsidRPr="00562671" w:rsidRDefault="00BB28C8" w:rsidP="009366D7">
            <w:pPr>
              <w:widowControl w:val="0"/>
              <w:jc w:val="center"/>
              <w:rPr>
                <w:rFonts w:ascii="GHEA Grapalat" w:hAnsi="GHEA Grapalat"/>
                <w:vertAlign w:val="superscript"/>
              </w:rPr>
            </w:pPr>
            <w:r w:rsidRPr="00562671">
              <w:rPr>
                <w:rFonts w:ascii="GHEA Grapalat" w:hAnsi="GHEA Grapalat"/>
                <w:vertAlign w:val="superscript"/>
              </w:rPr>
              <w:t>/подпись/</w:t>
            </w:r>
          </w:p>
          <w:p w14:paraId="0CF9AC89" w14:textId="77777777" w:rsidR="00BB28C8" w:rsidRPr="009F3DC7" w:rsidRDefault="00BB28C8" w:rsidP="009366D7">
            <w:pPr>
              <w:widowControl w:val="0"/>
              <w:jc w:val="center"/>
              <w:rPr>
                <w:rFonts w:ascii="GHEA Grapalat" w:hAnsi="GHEA Grapalat"/>
              </w:rPr>
            </w:pPr>
            <w:r w:rsidRPr="009F3DC7">
              <w:rPr>
                <w:rFonts w:ascii="GHEA Grapalat" w:hAnsi="GHEA Grapalat"/>
              </w:rPr>
              <w:t>М. П.</w:t>
            </w:r>
          </w:p>
        </w:tc>
        <w:tc>
          <w:tcPr>
            <w:tcW w:w="760" w:type="dxa"/>
          </w:tcPr>
          <w:p w14:paraId="615CBBF7" w14:textId="77777777" w:rsidR="00BB28C8" w:rsidRPr="009F3DC7" w:rsidRDefault="00BB28C8" w:rsidP="009366D7">
            <w:pPr>
              <w:widowControl w:val="0"/>
              <w:jc w:val="center"/>
              <w:rPr>
                <w:rFonts w:ascii="GHEA Grapalat" w:hAnsi="GHEA Grapalat"/>
              </w:rPr>
            </w:pPr>
          </w:p>
        </w:tc>
        <w:tc>
          <w:tcPr>
            <w:tcW w:w="4343" w:type="dxa"/>
          </w:tcPr>
          <w:p w14:paraId="3DA3D569" w14:textId="77777777" w:rsidR="00BB28C8" w:rsidRPr="009F3DC7" w:rsidRDefault="00BB28C8" w:rsidP="009366D7">
            <w:pPr>
              <w:widowControl w:val="0"/>
              <w:jc w:val="center"/>
              <w:rPr>
                <w:rFonts w:ascii="GHEA Grapalat" w:hAnsi="GHEA Grapalat" w:cs="Sylfaen"/>
                <w:b/>
                <w:bCs/>
              </w:rPr>
            </w:pPr>
            <w:r w:rsidRPr="009F3DC7">
              <w:rPr>
                <w:rFonts w:ascii="GHEA Grapalat" w:hAnsi="GHEA Grapalat"/>
                <w:b/>
              </w:rPr>
              <w:t>ИСПОЛНИТЕЛЬ</w:t>
            </w:r>
          </w:p>
          <w:p w14:paraId="513EFF73" w14:textId="77777777" w:rsidR="00BB28C8" w:rsidRPr="00562671" w:rsidRDefault="00BB28C8" w:rsidP="009366D7">
            <w:pPr>
              <w:widowControl w:val="0"/>
              <w:jc w:val="center"/>
              <w:rPr>
                <w:rFonts w:ascii="GHEA Grapalat" w:hAnsi="GHEA Grapalat"/>
                <w:lang w:val="en-US"/>
              </w:rPr>
            </w:pPr>
            <w:r>
              <w:rPr>
                <w:rFonts w:ascii="GHEA Grapalat" w:hAnsi="GHEA Grapalat"/>
                <w:lang w:val="en-US"/>
              </w:rPr>
              <w:t>_______________________</w:t>
            </w:r>
          </w:p>
          <w:p w14:paraId="78DAC49A" w14:textId="77777777" w:rsidR="00BB28C8" w:rsidRPr="00562671" w:rsidRDefault="00BB28C8" w:rsidP="009366D7">
            <w:pPr>
              <w:widowControl w:val="0"/>
              <w:jc w:val="center"/>
              <w:rPr>
                <w:rFonts w:ascii="GHEA Grapalat" w:hAnsi="GHEA Grapalat"/>
                <w:vertAlign w:val="superscript"/>
              </w:rPr>
            </w:pPr>
            <w:r w:rsidRPr="00562671">
              <w:rPr>
                <w:rFonts w:ascii="GHEA Grapalat" w:hAnsi="GHEA Grapalat"/>
                <w:vertAlign w:val="superscript"/>
              </w:rPr>
              <w:t>/подпись/</w:t>
            </w:r>
          </w:p>
          <w:p w14:paraId="7BB54260" w14:textId="77777777" w:rsidR="00BB28C8" w:rsidRPr="009F3DC7" w:rsidRDefault="00BB28C8" w:rsidP="009366D7">
            <w:pPr>
              <w:widowControl w:val="0"/>
              <w:jc w:val="center"/>
              <w:rPr>
                <w:rFonts w:ascii="GHEA Grapalat" w:hAnsi="GHEA Grapalat"/>
              </w:rPr>
            </w:pPr>
            <w:r w:rsidRPr="009F3DC7">
              <w:rPr>
                <w:rFonts w:ascii="GHEA Grapalat" w:hAnsi="GHEA Grapalat"/>
              </w:rPr>
              <w:t>М. П.</w:t>
            </w:r>
          </w:p>
        </w:tc>
      </w:tr>
    </w:tbl>
    <w:p w14:paraId="34A026F2" w14:textId="77777777" w:rsidR="00BB28C8" w:rsidRPr="009F3DC7" w:rsidRDefault="00BB28C8" w:rsidP="009366D7">
      <w:pPr>
        <w:widowControl w:val="0"/>
        <w:ind w:firstLine="567"/>
        <w:rPr>
          <w:rFonts w:ascii="GHEA Grapalat" w:hAnsi="GHEA Grapalat"/>
        </w:rPr>
        <w:sectPr w:rsidR="00BB28C8" w:rsidRPr="009F3DC7" w:rsidSect="006013EE">
          <w:footnotePr>
            <w:pos w:val="beneathText"/>
          </w:footnotePr>
          <w:pgSz w:w="11907" w:h="16840" w:code="9"/>
          <w:pgMar w:top="630" w:right="657" w:bottom="993" w:left="900" w:header="561" w:footer="561" w:gutter="0"/>
          <w:cols w:space="720"/>
          <w:titlePg/>
          <w:docGrid w:linePitch="326"/>
        </w:sectPr>
      </w:pPr>
    </w:p>
    <w:p w14:paraId="7F02E874" w14:textId="77777777" w:rsidR="00BB28C8" w:rsidRPr="009F3DC7" w:rsidRDefault="00BB28C8" w:rsidP="009366D7">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lastRenderedPageBreak/>
        <w:t>Приложение № 3</w:t>
      </w:r>
    </w:p>
    <w:p w14:paraId="2D9CA27A" w14:textId="77777777" w:rsidR="00BB28C8" w:rsidRPr="009F3DC7" w:rsidRDefault="00BB28C8" w:rsidP="009366D7">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6D11F15E" w14:textId="77777777" w:rsidR="00BB28C8" w:rsidRPr="009F3DC7" w:rsidRDefault="00BB28C8" w:rsidP="009366D7">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14:paraId="29AF9849" w14:textId="77777777" w:rsidTr="003D2146">
        <w:trPr>
          <w:tblCellSpacing w:w="7" w:type="dxa"/>
          <w:jc w:val="center"/>
        </w:trPr>
        <w:tc>
          <w:tcPr>
            <w:tcW w:w="0" w:type="auto"/>
            <w:vAlign w:val="center"/>
          </w:tcPr>
          <w:p w14:paraId="64659530" w14:textId="77777777" w:rsidR="00BB28C8" w:rsidRPr="00EF1C40" w:rsidRDefault="00BB28C8" w:rsidP="009366D7">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28193DF6" w14:textId="77777777" w:rsidR="00BB28C8" w:rsidRPr="00EF1C40" w:rsidRDefault="00BB28C8" w:rsidP="009366D7">
            <w:pPr>
              <w:widowControl w:val="0"/>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14:paraId="6B6AD2F1" w14:textId="77777777" w:rsidR="00BB28C8" w:rsidRPr="009F3DC7" w:rsidRDefault="00BB28C8" w:rsidP="009366D7">
            <w:pPr>
              <w:widowControl w:val="0"/>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14:paraId="7C2B59D0" w14:textId="77777777" w:rsidR="00BB28C8" w:rsidRPr="009F3DC7" w:rsidRDefault="00BB28C8" w:rsidP="009366D7">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262180EB" w14:textId="77777777" w:rsidR="00BB28C8" w:rsidRPr="00EF1C40" w:rsidRDefault="00BB28C8" w:rsidP="009366D7">
            <w:pPr>
              <w:widowControl w:val="0"/>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14:paraId="6E5B70B0" w14:textId="77777777" w:rsidR="00BB28C8" w:rsidRPr="00EF1C40" w:rsidRDefault="00BB28C8" w:rsidP="009366D7">
            <w:pPr>
              <w:widowControl w:val="0"/>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14:paraId="44FF0E6B" w14:textId="77777777" w:rsidR="00BB28C8" w:rsidRPr="00EF1C40" w:rsidRDefault="00BB28C8" w:rsidP="009366D7">
            <w:pPr>
              <w:widowControl w:val="0"/>
              <w:jc w:val="center"/>
              <w:rPr>
                <w:rFonts w:ascii="GHEA Grapalat" w:hAnsi="GHEA Grapalat"/>
                <w:iCs/>
                <w:color w:val="000000"/>
              </w:rPr>
            </w:pPr>
            <w:r>
              <w:rPr>
                <w:rFonts w:ascii="GHEA Grapalat" w:hAnsi="GHEA Grapalat"/>
                <w:color w:val="000000"/>
              </w:rPr>
              <w:t xml:space="preserve">Заказчик </w:t>
            </w:r>
          </w:p>
          <w:p w14:paraId="07D8E9BA" w14:textId="77777777" w:rsidR="00BB28C8" w:rsidRPr="00EF1C40" w:rsidRDefault="00BB28C8" w:rsidP="009366D7">
            <w:pPr>
              <w:widowControl w:val="0"/>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14:paraId="278B49A8" w14:textId="77777777" w:rsidR="00BB28C8" w:rsidRPr="009F3DC7" w:rsidRDefault="00BB28C8" w:rsidP="009366D7">
            <w:pPr>
              <w:widowControl w:val="0"/>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14:paraId="259577A4" w14:textId="77777777" w:rsidR="00BB28C8" w:rsidRPr="009F3DC7" w:rsidRDefault="00BB28C8" w:rsidP="009366D7">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14:paraId="721B9E99" w14:textId="77777777" w:rsidR="00BB28C8" w:rsidRPr="009F3DC7" w:rsidRDefault="00BB28C8" w:rsidP="009366D7">
            <w:pPr>
              <w:widowControl w:val="0"/>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14:paraId="28A0537D" w14:textId="77777777" w:rsidR="00BB28C8" w:rsidRPr="009F3DC7" w:rsidRDefault="00BB28C8" w:rsidP="009366D7">
            <w:pPr>
              <w:widowControl w:val="0"/>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14:paraId="5071F2FF" w14:textId="77777777" w:rsidR="00BB28C8" w:rsidRPr="009F3DC7" w:rsidRDefault="00BB28C8" w:rsidP="009366D7">
      <w:pPr>
        <w:widowControl w:val="0"/>
        <w:ind w:firstLine="567"/>
        <w:rPr>
          <w:rFonts w:ascii="GHEA Grapalat" w:hAnsi="GHEA Grapalat"/>
          <w:iCs/>
          <w:color w:val="000000"/>
        </w:rPr>
      </w:pPr>
    </w:p>
    <w:p w14:paraId="3E840F9B" w14:textId="77777777" w:rsidR="00BB28C8" w:rsidRPr="009F3DC7" w:rsidRDefault="00BB28C8" w:rsidP="009366D7">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6B578785" w14:textId="77777777" w:rsidR="00BB28C8" w:rsidRPr="009F3DC7" w:rsidRDefault="00BB28C8" w:rsidP="009366D7">
      <w:pPr>
        <w:widowControl w:val="0"/>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14:paraId="17F6EDD5" w14:textId="77777777" w:rsidR="00BB28C8" w:rsidRPr="009F3DC7" w:rsidRDefault="00BB28C8" w:rsidP="009366D7">
      <w:pPr>
        <w:pStyle w:val="BodyTextIndent"/>
        <w:widowControl w:val="0"/>
        <w:spacing w:line="240" w:lineRule="auto"/>
        <w:ind w:firstLine="567"/>
        <w:jc w:val="center"/>
        <w:rPr>
          <w:rFonts w:ascii="GHEA Grapalat" w:hAnsi="GHEA Grapalat"/>
          <w:b/>
          <w:bCs/>
          <w:iCs/>
          <w:sz w:val="24"/>
          <w:szCs w:val="24"/>
        </w:rPr>
      </w:pPr>
    </w:p>
    <w:p w14:paraId="770EC93C" w14:textId="77777777" w:rsidR="00BB28C8" w:rsidRPr="00EF1C40" w:rsidRDefault="00BB28C8" w:rsidP="009366D7">
      <w:pPr>
        <w:pStyle w:val="BodyTextIndent"/>
        <w:widowControl w:val="0"/>
        <w:spacing w:line="240" w:lineRule="auto"/>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14:paraId="0D4B003B" w14:textId="77777777" w:rsidR="00BB28C8" w:rsidRPr="009F3DC7" w:rsidRDefault="00BB28C8" w:rsidP="009366D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14:paraId="11548D9C" w14:textId="77777777" w:rsidR="00BB28C8" w:rsidRPr="009F3DC7" w:rsidRDefault="00BB28C8" w:rsidP="009366D7">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14:paraId="73C959A8" w14:textId="77777777" w:rsidR="00BB28C8" w:rsidRPr="009F3DC7" w:rsidRDefault="00BB28C8" w:rsidP="009366D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14:paraId="0E8186E2" w14:textId="77777777" w:rsidR="00BB28C8" w:rsidRPr="00EF1C40" w:rsidRDefault="00BB28C8" w:rsidP="009366D7">
      <w:pPr>
        <w:widowControl w:val="0"/>
        <w:tabs>
          <w:tab w:val="left" w:pos="6804"/>
          <w:tab w:val="left" w:pos="779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14:paraId="1A204187" w14:textId="77777777" w:rsidR="00BB28C8" w:rsidRPr="00EF1C40" w:rsidRDefault="00BB28C8" w:rsidP="009366D7">
      <w:pPr>
        <w:widowControl w:val="0"/>
        <w:tabs>
          <w:tab w:val="left" w:pos="6804"/>
          <w:tab w:val="left" w:pos="7797"/>
          <w:tab w:val="left" w:pos="8789"/>
        </w:tabs>
        <w:ind w:firstLine="567"/>
        <w:jc w:val="both"/>
        <w:rPr>
          <w:rFonts w:ascii="GHEA Grapalat" w:hAnsi="GHEA Grapalat" w:cs="Sylfaen"/>
          <w:iCs/>
        </w:rPr>
      </w:pPr>
    </w:p>
    <w:p w14:paraId="627E9F13" w14:textId="77777777" w:rsidR="00BB28C8" w:rsidRPr="009F3DC7" w:rsidRDefault="00BB28C8" w:rsidP="009366D7">
      <w:pPr>
        <w:widowControl w:val="0"/>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14:paraId="3712A21F" w14:textId="77777777" w:rsidTr="003D2146">
        <w:trPr>
          <w:jc w:val="center"/>
        </w:trPr>
        <w:tc>
          <w:tcPr>
            <w:tcW w:w="357" w:type="dxa"/>
            <w:vMerge w:val="restart"/>
            <w:vAlign w:val="center"/>
          </w:tcPr>
          <w:p w14:paraId="2EA97D3C" w14:textId="77777777" w:rsidR="00BB28C8" w:rsidRPr="00EF1C40" w:rsidRDefault="00BB28C8" w:rsidP="009366D7">
            <w:pPr>
              <w:pStyle w:val="NormalWeb"/>
              <w:widowControl w:val="0"/>
              <w:spacing w:before="0" w:beforeAutospacing="0" w:after="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vAlign w:val="center"/>
          </w:tcPr>
          <w:p w14:paraId="37363EC3" w14:textId="77777777" w:rsidR="00BB28C8" w:rsidRPr="00EF1C40" w:rsidRDefault="00BB28C8" w:rsidP="009366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14:paraId="65C6B461" w14:textId="77777777" w:rsidTr="003D2146">
        <w:trPr>
          <w:jc w:val="center"/>
        </w:trPr>
        <w:tc>
          <w:tcPr>
            <w:tcW w:w="357" w:type="dxa"/>
            <w:vMerge/>
          </w:tcPr>
          <w:p w14:paraId="60E24C96" w14:textId="77777777" w:rsidR="00BB28C8" w:rsidRPr="00EF1C40" w:rsidRDefault="00BB28C8" w:rsidP="009366D7">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val="restart"/>
            <w:vAlign w:val="center"/>
          </w:tcPr>
          <w:p w14:paraId="64A101B6" w14:textId="77777777" w:rsidR="00BB28C8" w:rsidRPr="00EF1C40" w:rsidRDefault="00BB28C8" w:rsidP="009366D7">
            <w:pPr>
              <w:pStyle w:val="NormalWeb"/>
              <w:widowControl w:val="0"/>
              <w:spacing w:before="0" w:beforeAutospacing="0" w:after="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vAlign w:val="center"/>
          </w:tcPr>
          <w:p w14:paraId="0FCBA08D"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vAlign w:val="center"/>
          </w:tcPr>
          <w:p w14:paraId="11DAF740"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vAlign w:val="center"/>
          </w:tcPr>
          <w:p w14:paraId="184C044E"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vAlign w:val="center"/>
          </w:tcPr>
          <w:p w14:paraId="374DE4B3"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vAlign w:val="center"/>
          </w:tcPr>
          <w:p w14:paraId="424B81FE"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14:paraId="6C6AF15F" w14:textId="77777777" w:rsidTr="003D2146">
        <w:trPr>
          <w:trHeight w:val="1105"/>
          <w:jc w:val="center"/>
        </w:trPr>
        <w:tc>
          <w:tcPr>
            <w:tcW w:w="357" w:type="dxa"/>
            <w:vMerge/>
            <w:tcBorders>
              <w:bottom w:val="single" w:sz="4" w:space="0" w:color="auto"/>
            </w:tcBorders>
          </w:tcPr>
          <w:p w14:paraId="1302D58B" w14:textId="77777777" w:rsidR="00BB28C8" w:rsidRPr="00EF1C40" w:rsidRDefault="00BB28C8" w:rsidP="009366D7">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tcBorders>
              <w:bottom w:val="single" w:sz="4" w:space="0" w:color="auto"/>
            </w:tcBorders>
            <w:vAlign w:val="center"/>
          </w:tcPr>
          <w:p w14:paraId="6EC6E2FA"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438" w:type="dxa"/>
            <w:vMerge/>
            <w:tcBorders>
              <w:bottom w:val="single" w:sz="4" w:space="0" w:color="auto"/>
            </w:tcBorders>
            <w:vAlign w:val="center"/>
          </w:tcPr>
          <w:p w14:paraId="5EFE7479"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802" w:type="dxa"/>
            <w:tcBorders>
              <w:bottom w:val="single" w:sz="4" w:space="0" w:color="auto"/>
            </w:tcBorders>
            <w:vAlign w:val="center"/>
          </w:tcPr>
          <w:p w14:paraId="62C73646"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vAlign w:val="center"/>
          </w:tcPr>
          <w:p w14:paraId="0F79FFFD"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vAlign w:val="center"/>
          </w:tcPr>
          <w:p w14:paraId="565E373E"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vAlign w:val="center"/>
          </w:tcPr>
          <w:p w14:paraId="777A3769" w14:textId="77777777" w:rsidR="00BB28C8" w:rsidRPr="00EF1C40" w:rsidRDefault="00C23C8E" w:rsidP="009366D7">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w:t>
            </w:r>
            <w:r w:rsidR="00BB28C8" w:rsidRPr="00EF1C40">
              <w:rPr>
                <w:rFonts w:ascii="GHEA Grapalat" w:hAnsi="GHEA Grapalat"/>
                <w:sz w:val="16"/>
                <w:szCs w:val="16"/>
              </w:rPr>
              <w:t>актический</w:t>
            </w:r>
          </w:p>
        </w:tc>
        <w:tc>
          <w:tcPr>
            <w:tcW w:w="1271" w:type="dxa"/>
            <w:vMerge/>
            <w:tcBorders>
              <w:bottom w:val="single" w:sz="4" w:space="0" w:color="auto"/>
            </w:tcBorders>
            <w:vAlign w:val="center"/>
          </w:tcPr>
          <w:p w14:paraId="26ACBAF2"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175" w:type="dxa"/>
            <w:vMerge/>
            <w:tcBorders>
              <w:bottom w:val="single" w:sz="4" w:space="0" w:color="auto"/>
            </w:tcBorders>
            <w:vAlign w:val="center"/>
          </w:tcPr>
          <w:p w14:paraId="4B8C9CDF"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r>
      <w:tr w:rsidR="00BB28C8" w:rsidRPr="00EF1C40" w14:paraId="595636F6" w14:textId="77777777" w:rsidTr="003D2146">
        <w:trPr>
          <w:jc w:val="center"/>
        </w:trPr>
        <w:tc>
          <w:tcPr>
            <w:tcW w:w="357" w:type="dxa"/>
            <w:vAlign w:val="center"/>
          </w:tcPr>
          <w:p w14:paraId="5DBACBF6" w14:textId="77777777" w:rsidR="00BB28C8" w:rsidRPr="00EF1C40" w:rsidRDefault="00BB28C8" w:rsidP="009366D7">
            <w:pPr>
              <w:pStyle w:val="NormalWeb"/>
              <w:widowControl w:val="0"/>
              <w:spacing w:before="0" w:beforeAutospacing="0" w:after="0" w:afterAutospacing="0"/>
              <w:ind w:firstLine="567"/>
              <w:jc w:val="center"/>
              <w:rPr>
                <w:rFonts w:ascii="GHEA Grapalat" w:hAnsi="GHEA Grapalat"/>
                <w:sz w:val="16"/>
                <w:szCs w:val="16"/>
              </w:rPr>
            </w:pPr>
          </w:p>
        </w:tc>
        <w:tc>
          <w:tcPr>
            <w:tcW w:w="1173" w:type="dxa"/>
            <w:vAlign w:val="center"/>
          </w:tcPr>
          <w:p w14:paraId="622F7F58"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438" w:type="dxa"/>
            <w:vAlign w:val="center"/>
          </w:tcPr>
          <w:p w14:paraId="53355126"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802" w:type="dxa"/>
            <w:vAlign w:val="center"/>
          </w:tcPr>
          <w:p w14:paraId="3F76F426"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215" w:type="dxa"/>
            <w:vAlign w:val="center"/>
          </w:tcPr>
          <w:p w14:paraId="51812B5F"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743" w:type="dxa"/>
            <w:vAlign w:val="center"/>
          </w:tcPr>
          <w:p w14:paraId="6369C5FC"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234" w:type="dxa"/>
            <w:vAlign w:val="center"/>
          </w:tcPr>
          <w:p w14:paraId="6BDD32A8"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271" w:type="dxa"/>
            <w:vAlign w:val="center"/>
          </w:tcPr>
          <w:p w14:paraId="1FED3644"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175" w:type="dxa"/>
            <w:vAlign w:val="center"/>
          </w:tcPr>
          <w:p w14:paraId="6A47A372"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r>
      <w:tr w:rsidR="00BB28C8" w:rsidRPr="00EF1C40" w14:paraId="22F1A5C3" w14:textId="77777777" w:rsidTr="003D2146">
        <w:trPr>
          <w:jc w:val="center"/>
        </w:trPr>
        <w:tc>
          <w:tcPr>
            <w:tcW w:w="357" w:type="dxa"/>
          </w:tcPr>
          <w:p w14:paraId="5B876072" w14:textId="77777777" w:rsidR="00BB28C8" w:rsidRPr="00EF1C40" w:rsidRDefault="00BB28C8" w:rsidP="009366D7">
            <w:pPr>
              <w:pStyle w:val="NormalWeb"/>
              <w:widowControl w:val="0"/>
              <w:spacing w:before="0" w:beforeAutospacing="0" w:after="0" w:afterAutospacing="0"/>
              <w:ind w:firstLine="567"/>
              <w:jc w:val="center"/>
              <w:rPr>
                <w:rFonts w:ascii="GHEA Grapalat" w:hAnsi="GHEA Grapalat"/>
                <w:sz w:val="16"/>
                <w:szCs w:val="16"/>
              </w:rPr>
            </w:pPr>
          </w:p>
        </w:tc>
        <w:tc>
          <w:tcPr>
            <w:tcW w:w="1173" w:type="dxa"/>
          </w:tcPr>
          <w:p w14:paraId="738BD086"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438" w:type="dxa"/>
          </w:tcPr>
          <w:p w14:paraId="55CBA016"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802" w:type="dxa"/>
          </w:tcPr>
          <w:p w14:paraId="7FC94C1F"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215" w:type="dxa"/>
          </w:tcPr>
          <w:p w14:paraId="687A432F"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743" w:type="dxa"/>
          </w:tcPr>
          <w:p w14:paraId="35706114"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234" w:type="dxa"/>
          </w:tcPr>
          <w:p w14:paraId="33491189"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271" w:type="dxa"/>
          </w:tcPr>
          <w:p w14:paraId="1532835F"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c>
          <w:tcPr>
            <w:tcW w:w="1175" w:type="dxa"/>
          </w:tcPr>
          <w:p w14:paraId="4DE69BBE" w14:textId="77777777" w:rsidR="00BB28C8" w:rsidRPr="00EF1C40" w:rsidRDefault="00BB28C8" w:rsidP="009366D7">
            <w:pPr>
              <w:pStyle w:val="NormalWeb"/>
              <w:widowControl w:val="0"/>
              <w:spacing w:before="0" w:beforeAutospacing="0" w:after="0" w:afterAutospacing="0"/>
              <w:jc w:val="center"/>
              <w:rPr>
                <w:rFonts w:ascii="GHEA Grapalat" w:hAnsi="GHEA Grapalat"/>
                <w:sz w:val="16"/>
                <w:szCs w:val="16"/>
              </w:rPr>
            </w:pPr>
          </w:p>
        </w:tc>
      </w:tr>
    </w:tbl>
    <w:p w14:paraId="2B70E63C" w14:textId="77777777" w:rsidR="00BB28C8" w:rsidRPr="00EF1C40" w:rsidRDefault="00BB28C8" w:rsidP="009366D7">
      <w:pPr>
        <w:widowControl w:val="0"/>
        <w:ind w:firstLine="567"/>
        <w:jc w:val="both"/>
        <w:rPr>
          <w:rFonts w:ascii="GHEA Grapalat" w:hAnsi="GHEA Grapalat" w:cs="Arial"/>
          <w:iCs/>
          <w:color w:val="000000"/>
          <w:lang w:val="en-US"/>
        </w:rPr>
      </w:pPr>
    </w:p>
    <w:p w14:paraId="253D4EB6" w14:textId="77777777" w:rsidR="00BB28C8" w:rsidRPr="009F3DC7" w:rsidRDefault="00BB28C8" w:rsidP="009366D7">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3C015776" w14:textId="77777777" w:rsidR="00BB28C8" w:rsidRPr="00744E7F" w:rsidRDefault="00BB28C8" w:rsidP="009366D7">
      <w:pPr>
        <w:widowControl w:val="0"/>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14:paraId="1CF76EDD" w14:textId="77777777" w:rsidTr="003D2146">
        <w:trPr>
          <w:trHeight w:val="266"/>
        </w:trPr>
        <w:tc>
          <w:tcPr>
            <w:tcW w:w="0" w:type="auto"/>
          </w:tcPr>
          <w:p w14:paraId="1A851E50" w14:textId="77777777" w:rsidR="00BB28C8" w:rsidRPr="009F3DC7" w:rsidRDefault="00BB28C8" w:rsidP="009366D7">
            <w:pPr>
              <w:widowControl w:val="0"/>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14:paraId="7FE8B1BC" w14:textId="77777777" w:rsidR="00BB28C8" w:rsidRPr="009F3DC7" w:rsidRDefault="00BB28C8" w:rsidP="009366D7">
            <w:pPr>
              <w:widowControl w:val="0"/>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5E992B4F" w14:textId="77777777" w:rsidTr="003D2146">
        <w:trPr>
          <w:trHeight w:val="473"/>
        </w:trPr>
        <w:tc>
          <w:tcPr>
            <w:tcW w:w="0" w:type="auto"/>
          </w:tcPr>
          <w:p w14:paraId="5B64C79C" w14:textId="77777777" w:rsidR="00BB28C8" w:rsidRPr="00EF1C40" w:rsidRDefault="00BB28C8" w:rsidP="009366D7">
            <w:pPr>
              <w:widowControl w:val="0"/>
              <w:ind w:firstLine="19"/>
              <w:jc w:val="center"/>
              <w:rPr>
                <w:rFonts w:ascii="GHEA Grapalat" w:hAnsi="GHEA Grapalat"/>
                <w:iCs/>
                <w:lang w:val="en-US"/>
              </w:rPr>
            </w:pPr>
            <w:r>
              <w:rPr>
                <w:rFonts w:ascii="GHEA Grapalat" w:hAnsi="GHEA Grapalat"/>
              </w:rPr>
              <w:t>___________________________</w:t>
            </w:r>
          </w:p>
          <w:p w14:paraId="444A95C5" w14:textId="77777777" w:rsidR="00BB28C8" w:rsidRPr="00E50D56" w:rsidRDefault="00BB28C8" w:rsidP="009366D7">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14:paraId="7C608832" w14:textId="77777777" w:rsidR="00BB28C8" w:rsidRPr="009F3DC7" w:rsidRDefault="00BB28C8" w:rsidP="009366D7">
            <w:pPr>
              <w:widowControl w:val="0"/>
              <w:ind w:firstLine="19"/>
              <w:jc w:val="center"/>
              <w:rPr>
                <w:rFonts w:ascii="GHEA Grapalat" w:hAnsi="GHEA Grapalat"/>
                <w:iCs/>
              </w:rPr>
            </w:pPr>
            <w:r w:rsidRPr="009F3DC7">
              <w:rPr>
                <w:rFonts w:ascii="GHEA Grapalat" w:hAnsi="GHEA Grapalat"/>
              </w:rPr>
              <w:t>___________________________</w:t>
            </w:r>
          </w:p>
          <w:p w14:paraId="1E55DA01" w14:textId="77777777" w:rsidR="00BB28C8" w:rsidRPr="00E50D56" w:rsidRDefault="00BB28C8" w:rsidP="009366D7">
            <w:pPr>
              <w:widowControl w:val="0"/>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14:paraId="40A593D4" w14:textId="77777777" w:rsidTr="003D2146">
        <w:trPr>
          <w:trHeight w:val="503"/>
        </w:trPr>
        <w:tc>
          <w:tcPr>
            <w:tcW w:w="0" w:type="auto"/>
          </w:tcPr>
          <w:p w14:paraId="351F5276" w14:textId="77777777" w:rsidR="00BB28C8" w:rsidRPr="009F3DC7" w:rsidRDefault="00BB28C8" w:rsidP="009366D7">
            <w:pPr>
              <w:widowControl w:val="0"/>
              <w:ind w:firstLine="19"/>
              <w:jc w:val="center"/>
              <w:rPr>
                <w:rFonts w:ascii="GHEA Grapalat" w:hAnsi="GHEA Grapalat"/>
                <w:iCs/>
              </w:rPr>
            </w:pPr>
            <w:r w:rsidRPr="009F3DC7">
              <w:rPr>
                <w:rFonts w:ascii="GHEA Grapalat" w:hAnsi="GHEA Grapalat"/>
              </w:rPr>
              <w:t xml:space="preserve">___________________________ </w:t>
            </w:r>
          </w:p>
          <w:p w14:paraId="0DAB4DC4" w14:textId="77777777" w:rsidR="00BB28C8" w:rsidRPr="00E50D56" w:rsidRDefault="00BB28C8" w:rsidP="009366D7">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14:paraId="7FD303F5" w14:textId="77777777" w:rsidR="00BB28C8" w:rsidRPr="009F3DC7" w:rsidRDefault="00BB28C8" w:rsidP="009366D7">
            <w:pPr>
              <w:widowControl w:val="0"/>
              <w:ind w:firstLine="19"/>
              <w:jc w:val="center"/>
              <w:rPr>
                <w:rFonts w:ascii="GHEA Grapalat" w:hAnsi="GHEA Grapalat"/>
                <w:iCs/>
              </w:rPr>
            </w:pPr>
            <w:r w:rsidRPr="009F3DC7">
              <w:rPr>
                <w:rFonts w:ascii="GHEA Grapalat" w:hAnsi="GHEA Grapalat"/>
              </w:rPr>
              <w:t>___________________________</w:t>
            </w:r>
          </w:p>
          <w:p w14:paraId="5D4BD134" w14:textId="77777777" w:rsidR="00BB28C8" w:rsidRPr="00E50D56" w:rsidRDefault="00BB28C8" w:rsidP="009366D7">
            <w:pPr>
              <w:widowControl w:val="0"/>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14:paraId="30BCF1EE" w14:textId="77777777" w:rsidTr="003D2146">
        <w:trPr>
          <w:trHeight w:val="281"/>
        </w:trPr>
        <w:tc>
          <w:tcPr>
            <w:tcW w:w="0" w:type="auto"/>
          </w:tcPr>
          <w:p w14:paraId="2B2500FC" w14:textId="77777777" w:rsidR="00BB28C8" w:rsidRPr="009F3DC7" w:rsidRDefault="00BB28C8" w:rsidP="009366D7">
            <w:pPr>
              <w:widowControl w:val="0"/>
              <w:ind w:firstLine="19"/>
              <w:jc w:val="center"/>
              <w:rPr>
                <w:rFonts w:ascii="GHEA Grapalat" w:hAnsi="GHEA Grapalat"/>
                <w:iCs/>
                <w:color w:val="000000"/>
              </w:rPr>
            </w:pPr>
            <w:r w:rsidRPr="009F3DC7">
              <w:rPr>
                <w:rFonts w:ascii="GHEA Grapalat" w:hAnsi="GHEA Grapalat"/>
                <w:color w:val="000000"/>
              </w:rPr>
              <w:t>М. П.</w:t>
            </w:r>
          </w:p>
        </w:tc>
        <w:tc>
          <w:tcPr>
            <w:tcW w:w="0" w:type="auto"/>
          </w:tcPr>
          <w:p w14:paraId="45A39CA3" w14:textId="77777777" w:rsidR="00BB28C8" w:rsidRPr="009F3DC7" w:rsidRDefault="00BB28C8" w:rsidP="009366D7">
            <w:pPr>
              <w:widowControl w:val="0"/>
              <w:ind w:firstLine="19"/>
              <w:jc w:val="center"/>
              <w:rPr>
                <w:rFonts w:ascii="GHEA Grapalat" w:hAnsi="GHEA Grapalat"/>
                <w:iCs/>
                <w:color w:val="000000"/>
              </w:rPr>
            </w:pPr>
            <w:r w:rsidRPr="009F3DC7">
              <w:rPr>
                <w:rFonts w:ascii="GHEA Grapalat" w:hAnsi="GHEA Grapalat"/>
                <w:color w:val="000000"/>
              </w:rPr>
              <w:t>М. П.</w:t>
            </w:r>
          </w:p>
        </w:tc>
      </w:tr>
    </w:tbl>
    <w:p w14:paraId="5B9A13B2" w14:textId="77777777" w:rsidR="00BB28C8" w:rsidRDefault="00BB28C8" w:rsidP="009366D7">
      <w:pPr>
        <w:widowControl w:val="0"/>
        <w:ind w:firstLine="567"/>
        <w:jc w:val="right"/>
        <w:rPr>
          <w:rFonts w:ascii="GHEA Grapalat" w:hAnsi="GHEA Grapalat" w:cs="Sylfaen"/>
          <w:b/>
        </w:rPr>
      </w:pPr>
    </w:p>
    <w:p w14:paraId="40F28482" w14:textId="77777777" w:rsidR="00BB28C8" w:rsidRDefault="00BB28C8" w:rsidP="009366D7">
      <w:pPr>
        <w:rPr>
          <w:rFonts w:ascii="GHEA Grapalat" w:hAnsi="GHEA Grapalat" w:cs="Sylfaen"/>
          <w:b/>
        </w:rPr>
      </w:pPr>
      <w:r>
        <w:rPr>
          <w:rFonts w:ascii="GHEA Grapalat" w:hAnsi="GHEA Grapalat" w:cs="Sylfaen"/>
          <w:b/>
        </w:rPr>
        <w:br w:type="page"/>
      </w:r>
    </w:p>
    <w:p w14:paraId="32D237D5" w14:textId="77777777" w:rsidR="00BB28C8" w:rsidRPr="009F3DC7" w:rsidRDefault="00BB28C8" w:rsidP="009366D7">
      <w:pPr>
        <w:widowControl w:val="0"/>
        <w:ind w:firstLine="567"/>
        <w:jc w:val="right"/>
        <w:rPr>
          <w:rFonts w:ascii="GHEA Grapalat" w:hAnsi="GHEA Grapalat" w:cs="Sylfaen"/>
          <w:i/>
        </w:rPr>
      </w:pPr>
      <w:r w:rsidRPr="009F3DC7">
        <w:rPr>
          <w:rFonts w:ascii="GHEA Grapalat" w:hAnsi="GHEA Grapalat"/>
          <w:i/>
        </w:rPr>
        <w:lastRenderedPageBreak/>
        <w:t>Приложение № 3.1</w:t>
      </w:r>
    </w:p>
    <w:p w14:paraId="45B4C098" w14:textId="77777777" w:rsidR="00BB28C8" w:rsidRPr="009F3DC7" w:rsidRDefault="00BB28C8" w:rsidP="009366D7">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14:paraId="424D555F" w14:textId="77777777" w:rsidR="00BB28C8" w:rsidRPr="009F3DC7" w:rsidRDefault="00BB28C8" w:rsidP="009366D7">
      <w:pPr>
        <w:widowControl w:val="0"/>
        <w:tabs>
          <w:tab w:val="left" w:pos="360"/>
          <w:tab w:val="left" w:pos="540"/>
        </w:tabs>
        <w:ind w:firstLine="567"/>
        <w:jc w:val="center"/>
        <w:rPr>
          <w:rFonts w:ascii="GHEA Grapalat" w:hAnsi="GHEA Grapalat" w:cs="Sylfaen"/>
          <w:b/>
          <w:bCs/>
        </w:rPr>
      </w:pPr>
    </w:p>
    <w:p w14:paraId="2BD0E24C" w14:textId="77777777" w:rsidR="00BB28C8" w:rsidRPr="008A435E" w:rsidRDefault="00BB28C8" w:rsidP="009366D7">
      <w:pPr>
        <w:widowControl w:val="0"/>
        <w:tabs>
          <w:tab w:val="left" w:pos="2250"/>
        </w:tabs>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14:paraId="07864DB6" w14:textId="77777777" w:rsidR="00BB28C8" w:rsidRPr="009F3DC7" w:rsidRDefault="00BB28C8" w:rsidP="009366D7">
      <w:pPr>
        <w:widowControl w:val="0"/>
        <w:tabs>
          <w:tab w:val="left" w:pos="360"/>
          <w:tab w:val="left" w:pos="540"/>
          <w:tab w:val="left" w:pos="2250"/>
        </w:tabs>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65FF943" w14:textId="77777777" w:rsidR="00BB28C8" w:rsidRPr="009F3DC7" w:rsidRDefault="00BB28C8" w:rsidP="009366D7">
      <w:pPr>
        <w:widowControl w:val="0"/>
        <w:tabs>
          <w:tab w:val="left" w:pos="360"/>
          <w:tab w:val="left" w:pos="540"/>
        </w:tabs>
        <w:ind w:firstLine="567"/>
        <w:rPr>
          <w:rFonts w:ascii="GHEA Grapalat" w:hAnsi="GHEA Grapalat" w:cs="Sylfaen"/>
        </w:rPr>
      </w:pPr>
    </w:p>
    <w:p w14:paraId="6AEA5761" w14:textId="77777777" w:rsidR="00BB28C8" w:rsidRPr="0086243C" w:rsidRDefault="00BB28C8" w:rsidP="009366D7">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B270E7D" w14:textId="77777777" w:rsidR="00BB28C8" w:rsidRPr="0086243C" w:rsidRDefault="00BB28C8" w:rsidP="009366D7">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64639AC3" w14:textId="77777777" w:rsidR="00BB28C8" w:rsidRPr="0086243C" w:rsidRDefault="00BB28C8" w:rsidP="009366D7">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5C35245F" w14:textId="77777777" w:rsidR="00BB28C8" w:rsidRPr="0086243C" w:rsidRDefault="00BB28C8" w:rsidP="009366D7">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7DC1422D" w14:textId="77777777" w:rsidR="00BB28C8" w:rsidRPr="0086243C" w:rsidRDefault="00BB28C8" w:rsidP="009366D7">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7A14A73D" w14:textId="77777777" w:rsidR="00BB28C8" w:rsidRPr="0086243C" w:rsidRDefault="00BB28C8" w:rsidP="009366D7">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0560C8C6" w14:textId="77777777" w:rsidR="00BB28C8" w:rsidRPr="009F3DC7" w:rsidRDefault="00BB28C8" w:rsidP="009366D7">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14:paraId="27207F63"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D02FFE9" w14:textId="77777777" w:rsidR="00BB28C8" w:rsidRPr="009F3DC7" w:rsidRDefault="00BB28C8" w:rsidP="009366D7">
            <w:pPr>
              <w:widowControl w:val="0"/>
              <w:jc w:val="center"/>
              <w:rPr>
                <w:rFonts w:ascii="GHEA Grapalat" w:hAnsi="GHEA Grapalat" w:cs="Sylfaen"/>
                <w:bCs/>
              </w:rPr>
            </w:pPr>
            <w:r w:rsidRPr="009F3DC7">
              <w:rPr>
                <w:rFonts w:ascii="GHEA Grapalat" w:hAnsi="GHEA Grapalat"/>
              </w:rPr>
              <w:t>Работа</w:t>
            </w:r>
          </w:p>
        </w:tc>
      </w:tr>
      <w:tr w:rsidR="00BB28C8" w:rsidRPr="009F3DC7" w14:paraId="31F0AE0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4C3C89E" w14:textId="77777777" w:rsidR="00BB28C8" w:rsidRPr="009F3DC7" w:rsidRDefault="00BB28C8" w:rsidP="009366D7">
            <w:pPr>
              <w:widowControl w:val="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5F40C1A" w14:textId="77777777" w:rsidR="00BB28C8" w:rsidRPr="009F3DC7" w:rsidRDefault="00BB28C8" w:rsidP="009366D7">
            <w:pPr>
              <w:widowControl w:val="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E80E57B" w14:textId="77777777" w:rsidR="00BB28C8" w:rsidRPr="009F3DC7" w:rsidRDefault="00BB28C8" w:rsidP="009366D7">
            <w:pPr>
              <w:widowControl w:val="0"/>
              <w:jc w:val="center"/>
              <w:rPr>
                <w:rFonts w:ascii="GHEA Grapalat" w:hAnsi="GHEA Grapalat"/>
              </w:rPr>
            </w:pPr>
            <w:r w:rsidRPr="009F3DC7">
              <w:rPr>
                <w:rFonts w:ascii="GHEA Grapalat" w:hAnsi="GHEA Grapalat"/>
              </w:rPr>
              <w:t>объем (фактический)</w:t>
            </w:r>
          </w:p>
        </w:tc>
      </w:tr>
      <w:tr w:rsidR="00BB28C8" w:rsidRPr="009F3DC7" w14:paraId="50BFEC81"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951E0B1" w14:textId="77777777" w:rsidR="00BB28C8" w:rsidRPr="009F3DC7" w:rsidRDefault="00BB28C8" w:rsidP="009366D7">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525DA70" w14:textId="77777777" w:rsidR="00BB28C8" w:rsidRPr="009F3DC7" w:rsidRDefault="00BB28C8" w:rsidP="009366D7">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839E982" w14:textId="77777777" w:rsidR="00BB28C8" w:rsidRPr="009F3DC7" w:rsidRDefault="00BB28C8" w:rsidP="009366D7">
            <w:pPr>
              <w:widowControl w:val="0"/>
              <w:ind w:firstLine="567"/>
              <w:rPr>
                <w:rFonts w:ascii="GHEA Grapalat" w:hAnsi="GHEA Grapalat" w:cs="Sylfaen"/>
              </w:rPr>
            </w:pPr>
          </w:p>
        </w:tc>
      </w:tr>
      <w:tr w:rsidR="00BB28C8" w:rsidRPr="009F3DC7" w14:paraId="7D9407C9"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DE0E741" w14:textId="77777777" w:rsidR="00BB28C8" w:rsidRPr="009F3DC7" w:rsidRDefault="00BB28C8" w:rsidP="009366D7">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8149302" w14:textId="77777777" w:rsidR="00BB28C8" w:rsidRPr="009F3DC7" w:rsidRDefault="00BB28C8" w:rsidP="009366D7">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858B13A" w14:textId="77777777" w:rsidR="00BB28C8" w:rsidRPr="009F3DC7" w:rsidRDefault="00BB28C8" w:rsidP="009366D7">
            <w:pPr>
              <w:widowControl w:val="0"/>
              <w:ind w:firstLine="567"/>
              <w:rPr>
                <w:rFonts w:ascii="GHEA Grapalat" w:hAnsi="GHEA Grapalat" w:cs="Sylfaen"/>
              </w:rPr>
            </w:pPr>
          </w:p>
        </w:tc>
      </w:tr>
    </w:tbl>
    <w:p w14:paraId="32FBA4D4" w14:textId="77777777" w:rsidR="00BB28C8" w:rsidRDefault="00BB28C8" w:rsidP="009366D7">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14:paraId="7AEF27C3" w14:textId="77777777" w:rsidR="00BB28C8" w:rsidRPr="009F3DC7" w:rsidRDefault="00BB28C8" w:rsidP="009366D7">
      <w:pPr>
        <w:widowControl w:val="0"/>
        <w:jc w:val="center"/>
        <w:rPr>
          <w:rFonts w:ascii="GHEA Grapalat" w:hAnsi="GHEA Grapalat" w:cs="Sylfaen"/>
        </w:rPr>
      </w:pPr>
      <w:r w:rsidRPr="009F3DC7">
        <w:rPr>
          <w:rFonts w:ascii="GHEA Grapalat" w:hAnsi="GHEA Grapalat"/>
        </w:rPr>
        <w:lastRenderedPageBreak/>
        <w:t>СТОРОНЫ</w:t>
      </w:r>
    </w:p>
    <w:p w14:paraId="43D5605F" w14:textId="77777777" w:rsidR="00BB28C8" w:rsidRPr="009F3DC7" w:rsidRDefault="00BB28C8" w:rsidP="009366D7">
      <w:pPr>
        <w:widowControl w:val="0"/>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14:paraId="138341D0" w14:textId="77777777" w:rsidTr="003D2146">
        <w:tc>
          <w:tcPr>
            <w:tcW w:w="4644" w:type="dxa"/>
          </w:tcPr>
          <w:p w14:paraId="6BDEF227" w14:textId="77777777" w:rsidR="00BB28C8" w:rsidRPr="009F3DC7" w:rsidRDefault="00BB28C8" w:rsidP="009366D7">
            <w:pPr>
              <w:widowControl w:val="0"/>
              <w:jc w:val="center"/>
              <w:rPr>
                <w:rFonts w:ascii="GHEA Grapalat" w:hAnsi="GHEA Grapalat" w:cs="Sylfaen"/>
                <w:b/>
                <w:bCs/>
              </w:rPr>
            </w:pPr>
            <w:r w:rsidRPr="009F3DC7">
              <w:rPr>
                <w:rFonts w:ascii="GHEA Grapalat" w:hAnsi="GHEA Grapalat"/>
                <w:b/>
              </w:rPr>
              <w:t>Сдал</w:t>
            </w:r>
          </w:p>
        </w:tc>
        <w:tc>
          <w:tcPr>
            <w:tcW w:w="4643" w:type="dxa"/>
          </w:tcPr>
          <w:p w14:paraId="62FCB39C" w14:textId="77777777" w:rsidR="00BB28C8" w:rsidRPr="009F3DC7" w:rsidRDefault="00BB28C8" w:rsidP="009366D7">
            <w:pPr>
              <w:widowControl w:val="0"/>
              <w:jc w:val="center"/>
              <w:rPr>
                <w:rFonts w:ascii="GHEA Grapalat" w:hAnsi="GHEA Grapalat" w:cs="Sylfaen"/>
                <w:b/>
                <w:bCs/>
              </w:rPr>
            </w:pPr>
            <w:r w:rsidRPr="009F3DC7">
              <w:rPr>
                <w:rFonts w:ascii="GHEA Grapalat" w:hAnsi="GHEA Grapalat"/>
                <w:b/>
              </w:rPr>
              <w:t>Принял</w:t>
            </w:r>
          </w:p>
        </w:tc>
      </w:tr>
    </w:tbl>
    <w:p w14:paraId="2D808FBF" w14:textId="77777777" w:rsidR="00BB28C8" w:rsidRPr="009F3DC7" w:rsidRDefault="00BB28C8" w:rsidP="009366D7">
      <w:pPr>
        <w:widowControl w:val="0"/>
        <w:jc w:val="right"/>
        <w:rPr>
          <w:rFonts w:ascii="GHEA Grapalat" w:hAnsi="GHEA Grapalat" w:cs="Sylfaen"/>
        </w:rPr>
      </w:pPr>
      <w:r w:rsidRPr="009F3DC7">
        <w:rPr>
          <w:rFonts w:ascii="GHEA Grapalat" w:hAnsi="GHEA Grapalat"/>
        </w:rPr>
        <w:t>представитель, спроектировавший заявку:</w:t>
      </w:r>
    </w:p>
    <w:p w14:paraId="38175B4B" w14:textId="77777777" w:rsidR="00BB28C8" w:rsidRPr="009F3DC7" w:rsidRDefault="00BB28C8" w:rsidP="009366D7">
      <w:pPr>
        <w:widowControl w:val="0"/>
        <w:tabs>
          <w:tab w:val="left" w:pos="360"/>
          <w:tab w:val="left" w:pos="540"/>
        </w:tabs>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14:paraId="4BF117BC" w14:textId="77777777" w:rsidTr="003D2146">
        <w:trPr>
          <w:tblCellSpacing w:w="7" w:type="dxa"/>
          <w:jc w:val="center"/>
        </w:trPr>
        <w:tc>
          <w:tcPr>
            <w:tcW w:w="0" w:type="auto"/>
            <w:vAlign w:val="center"/>
          </w:tcPr>
          <w:p w14:paraId="73161BF8" w14:textId="77777777" w:rsidR="00BB28C8" w:rsidRPr="009F3DC7" w:rsidRDefault="00BB28C8" w:rsidP="009366D7">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323BDD20" w14:textId="77777777" w:rsidR="00BB28C8" w:rsidRPr="00676B4F" w:rsidRDefault="00BB28C8" w:rsidP="009366D7">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14:paraId="3D9EDAFC" w14:textId="77777777" w:rsidR="00BB28C8" w:rsidRPr="009F3DC7" w:rsidRDefault="00BB28C8" w:rsidP="009366D7">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1243BE88" w14:textId="77777777" w:rsidR="00BB28C8" w:rsidRPr="00676B4F" w:rsidRDefault="00BB28C8" w:rsidP="009366D7">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14:paraId="706B400C" w14:textId="77777777" w:rsidTr="003D2146">
        <w:trPr>
          <w:tblCellSpacing w:w="7" w:type="dxa"/>
          <w:jc w:val="center"/>
        </w:trPr>
        <w:tc>
          <w:tcPr>
            <w:tcW w:w="0" w:type="auto"/>
            <w:vAlign w:val="center"/>
          </w:tcPr>
          <w:p w14:paraId="7B286734" w14:textId="77777777" w:rsidR="00BB28C8" w:rsidRPr="009F3DC7" w:rsidRDefault="00BB28C8" w:rsidP="009366D7">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580C22E9" w14:textId="77777777" w:rsidR="00BB28C8" w:rsidRPr="00676B4F" w:rsidRDefault="00BB28C8" w:rsidP="009366D7">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14:paraId="64A42992" w14:textId="77777777" w:rsidR="00BB28C8" w:rsidRPr="009F3DC7" w:rsidRDefault="00BB28C8" w:rsidP="009366D7">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08DBB995" w14:textId="77777777" w:rsidR="00BB28C8" w:rsidRPr="00676B4F" w:rsidRDefault="00BB28C8" w:rsidP="009366D7">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14:paraId="5D851208" w14:textId="77777777" w:rsidR="00BB28C8" w:rsidRDefault="00BB28C8" w:rsidP="009366D7">
      <w:pPr>
        <w:pStyle w:val="BodyTextIndent3"/>
        <w:widowControl w:val="0"/>
        <w:spacing w:line="240" w:lineRule="auto"/>
        <w:jc w:val="right"/>
        <w:rPr>
          <w:rFonts w:ascii="GHEA Grapalat" w:hAnsi="GHEA Grapalat" w:cs="Sylfaen"/>
          <w:sz w:val="24"/>
          <w:szCs w:val="24"/>
        </w:rPr>
      </w:pPr>
    </w:p>
    <w:p w14:paraId="5511988B" w14:textId="77777777" w:rsidR="00BB28C8" w:rsidRDefault="00BB28C8" w:rsidP="009366D7">
      <w:pPr>
        <w:rPr>
          <w:rFonts w:ascii="GHEA Grapalat" w:hAnsi="GHEA Grapalat" w:cs="Sylfaen"/>
        </w:rPr>
      </w:pPr>
      <w:r>
        <w:rPr>
          <w:rFonts w:ascii="GHEA Grapalat" w:hAnsi="GHEA Grapalat" w:cs="Sylfaen"/>
        </w:rPr>
        <w:br w:type="page"/>
      </w:r>
    </w:p>
    <w:p w14:paraId="1F15EBF5" w14:textId="77777777" w:rsidR="00967BEC" w:rsidRPr="007D1675" w:rsidRDefault="00967BEC" w:rsidP="009366D7">
      <w:pPr>
        <w:widowControl w:val="0"/>
        <w:jc w:val="right"/>
        <w:rPr>
          <w:rFonts w:ascii="GHEA Grapalat" w:hAnsi="GHEA Grapalat" w:cs="Sylfaen"/>
          <w:i/>
        </w:rPr>
      </w:pPr>
      <w:r w:rsidRPr="007D1675">
        <w:rPr>
          <w:rFonts w:ascii="GHEA Grapalat" w:hAnsi="GHEA Grapalat"/>
          <w:i/>
        </w:rPr>
        <w:lastRenderedPageBreak/>
        <w:t>Приложение № 4</w:t>
      </w:r>
    </w:p>
    <w:p w14:paraId="2709D937" w14:textId="77777777" w:rsidR="00967BEC" w:rsidRPr="007D1675" w:rsidRDefault="00967BEC" w:rsidP="009366D7">
      <w:pPr>
        <w:widowControl w:val="0"/>
        <w:jc w:val="right"/>
        <w:rPr>
          <w:rFonts w:ascii="GHEA Grapalat" w:hAnsi="GHEA Grapalat" w:cs="Sylfaen"/>
          <w:i/>
        </w:rPr>
      </w:pPr>
      <w:r w:rsidRPr="007D1675">
        <w:rPr>
          <w:rFonts w:ascii="GHEA Grapalat" w:hAnsi="GHEA Grapalat"/>
          <w:i/>
        </w:rPr>
        <w:t>к Договору под кодом</w:t>
      </w:r>
      <w:r w:rsidRPr="007D1675">
        <w:rPr>
          <w:rFonts w:ascii="GHEA Grapalat" w:hAnsi="GHEA Grapalat"/>
          <w:i/>
          <w:lang w:val="hy-AM"/>
        </w:rPr>
        <w:t xml:space="preserve"> «      »</w:t>
      </w:r>
      <w:r w:rsidRPr="007D1675">
        <w:rPr>
          <w:rFonts w:ascii="GHEA Grapalat" w:hAnsi="GHEA Grapalat"/>
          <w:i/>
        </w:rPr>
        <w:t xml:space="preserve"> </w:t>
      </w:r>
      <w:r w:rsidRPr="007D1675">
        <w:rPr>
          <w:rFonts w:ascii="GHEA Grapalat" w:hAnsi="GHEA Grapalat" w:cs="Sylfaen"/>
          <w:i/>
        </w:rPr>
        <w:br/>
      </w:r>
      <w:r w:rsidRPr="007D1675">
        <w:rPr>
          <w:rFonts w:ascii="GHEA Grapalat" w:hAnsi="GHEA Grapalat"/>
          <w:i/>
        </w:rPr>
        <w:t>заключенному "</w:t>
      </w:r>
      <w:r w:rsidRPr="007D1675">
        <w:rPr>
          <w:rFonts w:ascii="GHEA Grapalat" w:hAnsi="GHEA Grapalat"/>
          <w:i/>
        </w:rPr>
        <w:tab/>
        <w:t xml:space="preserve"> "</w:t>
      </w:r>
      <w:r w:rsidRPr="007D1675">
        <w:rPr>
          <w:rFonts w:ascii="GHEA Grapalat" w:hAnsi="GHEA Grapalat"/>
          <w:i/>
        </w:rPr>
        <w:tab/>
        <w:t>20</w:t>
      </w:r>
      <w:r w:rsidRPr="007D1675">
        <w:rPr>
          <w:rFonts w:ascii="GHEA Grapalat" w:hAnsi="GHEA Grapalat"/>
          <w:i/>
        </w:rPr>
        <w:tab/>
        <w:t xml:space="preserve">  г.</w:t>
      </w:r>
    </w:p>
    <w:p w14:paraId="3FDEEA33" w14:textId="77777777" w:rsidR="00967BEC" w:rsidRPr="007D1675" w:rsidRDefault="00967BEC" w:rsidP="009366D7">
      <w:pPr>
        <w:jc w:val="center"/>
        <w:rPr>
          <w:ins w:id="22" w:author="Inesa Kocharyan" w:date="2025-02-07T11:01:00Z"/>
          <w:rFonts w:ascii="GHEA Grapalat" w:hAnsi="GHEA Grapalat" w:cs="GHEA Grapalat"/>
        </w:rPr>
      </w:pPr>
    </w:p>
    <w:p w14:paraId="65CB6A7C" w14:textId="77777777" w:rsidR="007D1675" w:rsidRPr="007D1675" w:rsidRDefault="007D1675" w:rsidP="009366D7">
      <w:pPr>
        <w:jc w:val="center"/>
        <w:rPr>
          <w:rFonts w:ascii="GHEA Grapalat" w:hAnsi="GHEA Grapalat" w:cs="GHEA Grapalat"/>
        </w:rPr>
      </w:pPr>
    </w:p>
    <w:p w14:paraId="47C10D95" w14:textId="77777777" w:rsidR="00967BEC" w:rsidRPr="007D1675" w:rsidRDefault="00967BEC" w:rsidP="009366D7">
      <w:pPr>
        <w:jc w:val="center"/>
        <w:rPr>
          <w:rFonts w:ascii="GHEA Grapalat" w:hAnsi="GHEA Grapalat" w:cs="GHEA Grapalat"/>
        </w:rPr>
      </w:pPr>
      <w:r w:rsidRPr="007D1675">
        <w:rPr>
          <w:rFonts w:ascii="GHEA Grapalat" w:hAnsi="GHEA Grapalat" w:cs="GHEA Grapalat"/>
        </w:rPr>
        <w:t>УВЕДОМЛЕНИЕ</w:t>
      </w:r>
    </w:p>
    <w:p w14:paraId="5432F49B" w14:textId="77777777" w:rsidR="00967BEC" w:rsidRPr="007D1675" w:rsidRDefault="00967BEC" w:rsidP="009366D7">
      <w:pPr>
        <w:jc w:val="center"/>
        <w:rPr>
          <w:rFonts w:ascii="GHEA Grapalat" w:hAnsi="GHEA Grapalat" w:cs="GHEA Grapalat"/>
          <w:lang w:val="hy-AM"/>
        </w:rPr>
      </w:pPr>
    </w:p>
    <w:p w14:paraId="41DEB23A" w14:textId="77777777" w:rsidR="00967BEC" w:rsidRPr="007D1675" w:rsidRDefault="00967BEC" w:rsidP="009366D7">
      <w:pPr>
        <w:rPr>
          <w:rFonts w:ascii="GHEA Grapalat" w:hAnsi="GHEA Grapalat" w:cs="Arial"/>
          <w:sz w:val="20"/>
          <w:szCs w:val="20"/>
          <w:lang w:val="es-ES"/>
        </w:rPr>
      </w:pPr>
      <w:r w:rsidRPr="007D1675">
        <w:rPr>
          <w:rFonts w:ascii="GHEA Grapalat" w:hAnsi="GHEA Grapalat"/>
          <w:u w:val="single"/>
          <w:lang w:val="es-ES"/>
        </w:rPr>
        <w:t xml:space="preserve">                                                             </w:t>
      </w:r>
      <w:r w:rsidRPr="007D1675">
        <w:rPr>
          <w:rFonts w:ascii="GHEA Grapalat" w:hAnsi="GHEA Grapalat"/>
          <w:u w:val="single"/>
          <w:lang w:val="es-ES"/>
        </w:rPr>
        <w:tab/>
      </w:r>
      <w:r w:rsidRPr="007D1675">
        <w:rPr>
          <w:rFonts w:ascii="GHEA Grapalat" w:hAnsi="GHEA Grapalat"/>
          <w:u w:val="single"/>
          <w:lang w:val="es-ES"/>
        </w:rPr>
        <w:tab/>
        <w:t xml:space="preserve">       </w:t>
      </w:r>
      <w:r w:rsidRPr="007D1675">
        <w:rPr>
          <w:rFonts w:ascii="GHEA Grapalat" w:hAnsi="GHEA Grapalat"/>
          <w:lang w:val="es-ES"/>
        </w:rPr>
        <w:t xml:space="preserve"> </w:t>
      </w:r>
      <w:r w:rsidR="007D1675" w:rsidRPr="007D1675">
        <w:rPr>
          <w:rFonts w:ascii="GHEA Grapalat" w:hAnsi="GHEA Grapalat"/>
        </w:rPr>
        <w:t>з</w:t>
      </w:r>
      <w:r w:rsidRPr="007D1675">
        <w:rPr>
          <w:rFonts w:ascii="GHEA Grapalat" w:hAnsi="GHEA Grapalat" w:cs="Sylfaen"/>
          <w:sz w:val="20"/>
          <w:szCs w:val="20"/>
        </w:rPr>
        <w:t>аявляет, что</w:t>
      </w:r>
      <w:r w:rsidRPr="007D1675">
        <w:rPr>
          <w:rFonts w:ascii="GHEA Grapalat" w:hAnsi="GHEA Grapalat" w:cs="Arial"/>
          <w:sz w:val="20"/>
          <w:szCs w:val="20"/>
        </w:rPr>
        <w:t>:</w:t>
      </w:r>
      <w:r w:rsidRPr="007D1675">
        <w:rPr>
          <w:rFonts w:ascii="GHEA Grapalat" w:hAnsi="GHEA Grapalat" w:cs="Arial"/>
          <w:sz w:val="20"/>
          <w:szCs w:val="20"/>
          <w:lang w:val="es-ES"/>
        </w:rPr>
        <w:t xml:space="preserve">  </w:t>
      </w:r>
    </w:p>
    <w:p w14:paraId="176845B2" w14:textId="77777777" w:rsidR="00967BEC" w:rsidRPr="007D1675" w:rsidRDefault="00967BEC" w:rsidP="009366D7">
      <w:pPr>
        <w:rPr>
          <w:rFonts w:ascii="GHEA Grapalat" w:hAnsi="GHEA Grapalat" w:cs="Arial"/>
          <w:vertAlign w:val="superscript"/>
          <w:lang w:val="es-ES"/>
        </w:rPr>
      </w:pPr>
      <w:r w:rsidRPr="007D1675">
        <w:rPr>
          <w:rFonts w:ascii="GHEA Grapalat" w:hAnsi="GHEA Grapalat"/>
          <w:vertAlign w:val="superscript"/>
          <w:lang w:val="es-ES"/>
        </w:rPr>
        <w:t xml:space="preserve">               </w:t>
      </w:r>
      <w:r w:rsidRPr="007D1675">
        <w:rPr>
          <w:rFonts w:ascii="GHEA Grapalat" w:hAnsi="GHEA Grapalat"/>
          <w:lang w:val="es-ES"/>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proofErr w:type="spellStart"/>
      <w:r w:rsidRPr="007D1675">
        <w:rPr>
          <w:rFonts w:ascii="GHEA Grapalat" w:hAnsi="GHEA Grapalat" w:cs="Sylfaen"/>
          <w:vertAlign w:val="superscript"/>
          <w:lang w:val="es-ES"/>
        </w:rPr>
        <w:t>финансового</w:t>
      </w:r>
      <w:proofErr w:type="spellEnd"/>
      <w:r w:rsidRPr="007D1675">
        <w:rPr>
          <w:rFonts w:ascii="GHEA Grapalat" w:hAnsi="GHEA Grapalat" w:cs="Sylfaen"/>
          <w:vertAlign w:val="superscript"/>
          <w:lang w:val="es-ES"/>
        </w:rPr>
        <w:t xml:space="preserve"> </w:t>
      </w:r>
      <w:proofErr w:type="spellStart"/>
      <w:r w:rsidRPr="007D1675">
        <w:rPr>
          <w:rFonts w:ascii="GHEA Grapalat" w:hAnsi="GHEA Grapalat" w:cs="Sylfaen"/>
          <w:vertAlign w:val="superscript"/>
          <w:lang w:val="es-ES"/>
        </w:rPr>
        <w:t>агента</w:t>
      </w:r>
      <w:proofErr w:type="spellEnd"/>
    </w:p>
    <w:p w14:paraId="1646835A" w14:textId="77777777" w:rsidR="00967BEC" w:rsidRPr="007D1675" w:rsidRDefault="00967BEC" w:rsidP="009366D7">
      <w:pPr>
        <w:rPr>
          <w:rFonts w:ascii="GHEA Grapalat" w:hAnsi="GHEA Grapalat"/>
          <w:vertAlign w:val="superscript"/>
          <w:lang w:val="es-ES"/>
        </w:rPr>
      </w:pPr>
    </w:p>
    <w:p w14:paraId="2A29C453" w14:textId="77777777" w:rsidR="00967BEC" w:rsidRPr="007D1675" w:rsidRDefault="00967BEC" w:rsidP="009366D7">
      <w:pPr>
        <w:pStyle w:val="ListParagraph"/>
        <w:numPr>
          <w:ilvl w:val="0"/>
          <w:numId w:val="9"/>
        </w:numPr>
        <w:contextualSpacing/>
        <w:jc w:val="both"/>
        <w:rPr>
          <w:rFonts w:ascii="GHEA Grapalat" w:hAnsi="GHEA Grapalat"/>
          <w:u w:val="single"/>
          <w:lang w:val="es-ES"/>
        </w:rPr>
      </w:pPr>
      <w:r w:rsidRPr="007D1675">
        <w:rPr>
          <w:rFonts w:ascii="GHEA Grapalat" w:hAnsi="GHEA Grapalat"/>
          <w:sz w:val="20"/>
          <w:szCs w:val="20"/>
        </w:rPr>
        <w:t>В рамках заключенного между</w:t>
      </w:r>
      <w:r w:rsidRPr="007D1675">
        <w:rPr>
          <w:rFonts w:ascii="GHEA Grapalat" w:hAnsi="GHEA Grapalat"/>
        </w:rPr>
        <w:t xml:space="preserve">   ----------------------</w:t>
      </w:r>
      <w:r w:rsidRPr="007D1675">
        <w:rPr>
          <w:rFonts w:ascii="GHEA Grapalat" w:hAnsi="GHEA Grapalat"/>
          <w:lang w:val="hy-AM"/>
        </w:rPr>
        <w:t xml:space="preserve"> </w:t>
      </w:r>
      <w:r w:rsidRPr="007D1675">
        <w:rPr>
          <w:rFonts w:ascii="GHEA Grapalat" w:hAnsi="GHEA Grapalat"/>
          <w:sz w:val="20"/>
          <w:szCs w:val="20"/>
        </w:rPr>
        <w:t>- ом   и</w:t>
      </w:r>
      <w:r w:rsidRPr="007D1675">
        <w:rPr>
          <w:rFonts w:ascii="GHEA Grapalat" w:hAnsi="GHEA Grapalat"/>
        </w:rPr>
        <w:t xml:space="preserve"> ---------------------------- </w:t>
      </w:r>
      <w:r w:rsidRPr="007D1675">
        <w:rPr>
          <w:rFonts w:ascii="GHEA Grapalat" w:hAnsi="GHEA Grapalat"/>
          <w:sz w:val="20"/>
          <w:szCs w:val="20"/>
        </w:rPr>
        <w:t>-ом</w:t>
      </w:r>
      <w:r w:rsidRPr="007D1675">
        <w:rPr>
          <w:rFonts w:ascii="GHEA Grapalat" w:hAnsi="GHEA Grapalat"/>
        </w:rPr>
        <w:t xml:space="preserve">                              </w:t>
      </w:r>
    </w:p>
    <w:p w14:paraId="1F5D7993" w14:textId="77777777" w:rsidR="00967BEC" w:rsidRPr="007D1675" w:rsidRDefault="00967BEC" w:rsidP="009366D7">
      <w:pPr>
        <w:rPr>
          <w:rFonts w:ascii="GHEA Grapalat" w:hAnsi="GHEA Grapalat" w:cs="Sylfaen"/>
          <w:vertAlign w:val="superscript"/>
        </w:rPr>
      </w:pPr>
      <w:r w:rsidRPr="007D1675">
        <w:rPr>
          <w:rFonts w:ascii="GHEA Grapalat" w:hAnsi="GHEA Grapalat" w:cs="Sylfaen"/>
          <w:vertAlign w:val="superscript"/>
          <w:lang w:val="es-ES"/>
        </w:rPr>
        <w:t xml:space="preserve">                                                                                     </w:t>
      </w:r>
      <w:r w:rsidRPr="007D1675">
        <w:rPr>
          <w:rFonts w:ascii="GHEA Grapalat" w:hAnsi="GHEA Grapalat" w:cs="Sylfaen"/>
          <w:vertAlign w:val="superscript"/>
        </w:rPr>
        <w:t xml:space="preserve">      название</w:t>
      </w:r>
      <w:r w:rsidRPr="007D1675">
        <w:rPr>
          <w:rFonts w:ascii="GHEA Grapalat" w:hAnsi="GHEA Grapalat" w:cs="Sylfaen"/>
          <w:vertAlign w:val="superscript"/>
          <w:lang w:val="es-ES"/>
        </w:rPr>
        <w:t xml:space="preserve"> </w:t>
      </w:r>
      <w:r w:rsidR="00F74A69">
        <w:rPr>
          <w:rFonts w:ascii="GHEA Grapalat" w:hAnsi="GHEA Grapalat" w:cs="Sylfaen"/>
          <w:vertAlign w:val="superscript"/>
        </w:rPr>
        <w:t>заказчика</w:t>
      </w:r>
      <w:r w:rsidRPr="007D1675">
        <w:rPr>
          <w:rFonts w:ascii="GHEA Grapalat" w:hAnsi="GHEA Grapalat" w:cs="Sylfaen"/>
          <w:vertAlign w:val="superscript"/>
        </w:rPr>
        <w:t xml:space="preserve">                    </w:t>
      </w:r>
      <w:r w:rsidRPr="007D1675">
        <w:rPr>
          <w:rFonts w:ascii="GHEA Grapalat" w:hAnsi="GHEA Grapalat" w:cs="Sylfaen"/>
          <w:vertAlign w:val="superscript"/>
          <w:lang w:val="hy-AM"/>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r w:rsidR="00F74A69">
        <w:rPr>
          <w:rFonts w:ascii="GHEA Grapalat" w:hAnsi="GHEA Grapalat" w:cs="Sylfaen"/>
          <w:vertAlign w:val="superscript"/>
        </w:rPr>
        <w:t>исполнителя</w:t>
      </w:r>
    </w:p>
    <w:p w14:paraId="600DB293" w14:textId="77777777" w:rsidR="00967BEC" w:rsidRPr="007D1675" w:rsidRDefault="00967BEC" w:rsidP="009366D7">
      <w:pPr>
        <w:rPr>
          <w:rFonts w:ascii="GHEA Grapalat" w:hAnsi="GHEA Grapalat" w:cs="Sylfaen"/>
          <w:vertAlign w:val="superscript"/>
        </w:rPr>
      </w:pPr>
      <w:r w:rsidRPr="007D1675">
        <w:rPr>
          <w:rFonts w:ascii="GHEA Grapalat" w:hAnsi="GHEA Grapalat" w:cs="Sylfaen"/>
          <w:sz w:val="20"/>
          <w:szCs w:val="20"/>
          <w:lang w:val="es-ES"/>
        </w:rPr>
        <w:t xml:space="preserve">   «--»</w:t>
      </w:r>
      <w:r w:rsidRPr="007D1675">
        <w:rPr>
          <w:rFonts w:ascii="GHEA Grapalat" w:hAnsi="GHEA Grapalat" w:cs="Sylfaen"/>
          <w:sz w:val="20"/>
          <w:szCs w:val="20"/>
        </w:rPr>
        <w:t xml:space="preserve"> </w:t>
      </w:r>
      <w:r w:rsidRPr="007D1675">
        <w:rPr>
          <w:rFonts w:ascii="GHEA Grapalat" w:hAnsi="GHEA Grapalat" w:cs="Sylfaen"/>
          <w:sz w:val="20"/>
          <w:szCs w:val="20"/>
          <w:lang w:val="es-ES"/>
        </w:rPr>
        <w:t>20</w:t>
      </w:r>
      <w:r w:rsidRPr="007D1675">
        <w:rPr>
          <w:rFonts w:ascii="GHEA Grapalat" w:hAnsi="GHEA Grapalat" w:cs="Sylfaen"/>
          <w:sz w:val="20"/>
          <w:szCs w:val="20"/>
        </w:rPr>
        <w:t>г</w:t>
      </w:r>
      <w:r w:rsidRPr="007D1675">
        <w:rPr>
          <w:rFonts w:ascii="GHEA Grapalat" w:hAnsi="GHEA Grapalat" w:cs="Sylfaen"/>
          <w:sz w:val="20"/>
          <w:szCs w:val="20"/>
          <w:lang w:val="es-ES"/>
        </w:rPr>
        <w:t>.</w:t>
      </w:r>
      <w:r w:rsidRPr="007D1675">
        <w:rPr>
          <w:rFonts w:ascii="GHEA Grapalat" w:hAnsi="GHEA Grapalat" w:cs="Sylfaen"/>
          <w:sz w:val="20"/>
          <w:szCs w:val="20"/>
        </w:rPr>
        <w:t xml:space="preserve">договора под </w:t>
      </w:r>
      <w:proofErr w:type="gramStart"/>
      <w:r w:rsidRPr="007D1675">
        <w:rPr>
          <w:rFonts w:ascii="GHEA Grapalat" w:hAnsi="GHEA Grapalat" w:cs="Sylfaen"/>
          <w:sz w:val="20"/>
          <w:szCs w:val="20"/>
        </w:rPr>
        <w:t xml:space="preserve">кодом </w:t>
      </w:r>
      <w:r w:rsidRPr="007D1675">
        <w:rPr>
          <w:rFonts w:ascii="GHEA Grapalat" w:hAnsi="GHEA Grapalat" w:cs="Sylfaen"/>
          <w:sz w:val="20"/>
          <w:szCs w:val="20"/>
          <w:lang w:val="es-ES"/>
        </w:rPr>
        <w:t xml:space="preserve"> </w:t>
      </w:r>
      <w:r w:rsidRPr="007D1675">
        <w:rPr>
          <w:rFonts w:ascii="GHEA Grapalat" w:hAnsi="GHEA Grapalat"/>
          <w:i/>
          <w:sz w:val="20"/>
          <w:szCs w:val="20"/>
          <w:lang w:val="af-ZA"/>
        </w:rPr>
        <w:t>_</w:t>
      </w:r>
      <w:proofErr w:type="gramEnd"/>
      <w:r w:rsidRPr="007D1675">
        <w:rPr>
          <w:rFonts w:ascii="GHEA Grapalat" w:hAnsi="GHEA Grapalat"/>
          <w:i/>
          <w:sz w:val="20"/>
          <w:szCs w:val="20"/>
          <w:lang w:val="af-ZA"/>
        </w:rPr>
        <w:t>_</w:t>
      </w:r>
      <w:proofErr w:type="gramStart"/>
      <w:r w:rsidRPr="007D1675">
        <w:rPr>
          <w:rFonts w:ascii="GHEA Grapalat" w:hAnsi="GHEA Grapalat"/>
          <w:i/>
          <w:sz w:val="20"/>
          <w:szCs w:val="20"/>
          <w:lang w:val="af-ZA"/>
        </w:rPr>
        <w:t>_</w:t>
      </w:r>
      <w:r w:rsidRPr="007D1675">
        <w:rPr>
          <w:rFonts w:ascii="GHEA Grapalat" w:hAnsi="GHEA Grapalat" w:cs="Arial"/>
          <w:i/>
          <w:sz w:val="20"/>
          <w:szCs w:val="20"/>
          <w:shd w:val="clear" w:color="auto" w:fill="FFFFFF"/>
          <w:lang w:val="hy-AM"/>
        </w:rPr>
        <w:t>«</w:t>
      </w:r>
      <w:proofErr w:type="gramEnd"/>
      <w:r w:rsidRPr="007D1675">
        <w:rPr>
          <w:rFonts w:ascii="GHEA Grapalat" w:hAnsi="GHEA Grapalat" w:cs="Arial"/>
          <w:i/>
          <w:sz w:val="20"/>
          <w:szCs w:val="20"/>
          <w:shd w:val="clear" w:color="auto" w:fill="FFFFFF"/>
          <w:lang w:val="hy-AM"/>
        </w:rPr>
        <w:t>_______</w:t>
      </w:r>
      <w:proofErr w:type="gramStart"/>
      <w:r w:rsidRPr="007D1675">
        <w:rPr>
          <w:rFonts w:ascii="GHEA Grapalat" w:hAnsi="GHEA Grapalat" w:cs="Arial"/>
          <w:i/>
          <w:sz w:val="20"/>
          <w:szCs w:val="20"/>
          <w:shd w:val="clear" w:color="auto" w:fill="FFFFFF"/>
          <w:lang w:val="hy-AM"/>
        </w:rPr>
        <w:t>_»</w:t>
      </w:r>
      <w:r w:rsidRPr="007D1675">
        <w:rPr>
          <w:rFonts w:ascii="GHEA Grapalat" w:hAnsi="GHEA Grapalat"/>
          <w:i/>
          <w:sz w:val="20"/>
          <w:szCs w:val="20"/>
          <w:u w:val="single"/>
        </w:rPr>
        <w:t>_</w:t>
      </w:r>
      <w:proofErr w:type="gramEnd"/>
      <w:r w:rsidRPr="007D1675">
        <w:rPr>
          <w:rFonts w:ascii="GHEA Grapalat" w:hAnsi="GHEA Grapalat"/>
          <w:i/>
          <w:sz w:val="20"/>
          <w:szCs w:val="20"/>
          <w:u w:val="single"/>
        </w:rPr>
        <w:t xml:space="preserve">_ </w:t>
      </w:r>
      <w:r w:rsidRPr="007D1675">
        <w:rPr>
          <w:rFonts w:ascii="GHEA Grapalat" w:hAnsi="GHEA Grapalat"/>
          <w:sz w:val="20"/>
          <w:szCs w:val="20"/>
        </w:rPr>
        <w:t>(</w:t>
      </w:r>
      <w:r w:rsidRPr="007D1675">
        <w:rPr>
          <w:rFonts w:ascii="GHEA Grapalat" w:hAnsi="GHEA Grapalat" w:cs="Sylfaen"/>
          <w:sz w:val="20"/>
          <w:szCs w:val="20"/>
        </w:rPr>
        <w:t>далее-Договор</w:t>
      </w:r>
      <w:r w:rsidRPr="007D1675">
        <w:rPr>
          <w:rFonts w:ascii="GHEA Grapalat" w:hAnsi="GHEA Grapalat" w:cs="Sylfaen"/>
          <w:sz w:val="20"/>
          <w:szCs w:val="20"/>
          <w:lang w:val="es-ES"/>
        </w:rPr>
        <w:t>)</w:t>
      </w:r>
      <w:r w:rsidRPr="007D1675">
        <w:rPr>
          <w:rFonts w:ascii="GHEA Grapalat" w:hAnsi="GHEA Grapalat" w:cs="Sylfaen"/>
          <w:sz w:val="20"/>
          <w:szCs w:val="20"/>
        </w:rPr>
        <w:t xml:space="preserve">, между </w:t>
      </w:r>
      <w:proofErr w:type="gramStart"/>
      <w:r w:rsidRPr="007D1675">
        <w:rPr>
          <w:rFonts w:ascii="GHEA Grapalat" w:hAnsi="GHEA Grapalat" w:cs="Sylfaen"/>
          <w:sz w:val="20"/>
          <w:szCs w:val="20"/>
        </w:rPr>
        <w:t xml:space="preserve">мной </w:t>
      </w:r>
      <w:r w:rsidRPr="007D1675">
        <w:rPr>
          <w:rFonts w:ascii="GHEA Grapalat" w:hAnsi="GHEA Grapalat" w:cs="Sylfaen"/>
          <w:sz w:val="20"/>
          <w:szCs w:val="20"/>
          <w:lang w:val="hy-AM"/>
        </w:rPr>
        <w:t xml:space="preserve"> </w:t>
      </w:r>
      <w:r w:rsidRPr="007D1675">
        <w:rPr>
          <w:rFonts w:ascii="GHEA Grapalat" w:hAnsi="GHEA Grapalat" w:cs="Sylfaen"/>
          <w:sz w:val="20"/>
          <w:szCs w:val="20"/>
        </w:rPr>
        <w:t>и</w:t>
      </w:r>
      <w:proofErr w:type="gramEnd"/>
      <w:r w:rsidRPr="007D1675">
        <w:rPr>
          <w:rFonts w:ascii="GHEA Grapalat" w:hAnsi="GHEA Grapalat" w:cs="Sylfaen"/>
          <w:sz w:val="20"/>
          <w:szCs w:val="20"/>
        </w:rPr>
        <w:t xml:space="preserve"> </w:t>
      </w:r>
      <w:r w:rsidR="00E30CCA" w:rsidRPr="007D1675">
        <w:rPr>
          <w:rFonts w:ascii="GHEA Grapalat" w:hAnsi="GHEA Grapalat" w:cs="Sylfaen"/>
          <w:sz w:val="20"/>
          <w:szCs w:val="20"/>
        </w:rPr>
        <w:t>------------</w:t>
      </w:r>
      <w:r w:rsidRPr="007D1675">
        <w:rPr>
          <w:rFonts w:ascii="GHEA Grapalat" w:hAnsi="GHEA Grapalat" w:cs="Sylfaen"/>
          <w:sz w:val="20"/>
          <w:szCs w:val="20"/>
        </w:rPr>
        <w:t>-- - ом</w:t>
      </w:r>
    </w:p>
    <w:p w14:paraId="088897C2" w14:textId="77777777" w:rsidR="00967BEC" w:rsidRPr="007D1675" w:rsidRDefault="00967BEC" w:rsidP="009366D7">
      <w:pPr>
        <w:rPr>
          <w:rFonts w:ascii="GHEA Grapalat" w:hAnsi="GHEA Grapalat"/>
          <w:u w:val="single"/>
          <w:lang w:val="es-ES"/>
        </w:rPr>
      </w:pPr>
      <w:r w:rsidRPr="007D1675">
        <w:rPr>
          <w:rFonts w:ascii="GHEA Grapalat" w:hAnsi="GHEA Grapalat" w:cs="Sylfaen"/>
          <w:vertAlign w:val="superscript"/>
        </w:rPr>
        <w:t xml:space="preserve">                                                                                                                                                               </w:t>
      </w:r>
      <w:r w:rsidRPr="007D1675">
        <w:rPr>
          <w:rFonts w:ascii="GHEA Grapalat" w:hAnsi="GHEA Grapalat" w:cs="Sylfaen"/>
          <w:vertAlign w:val="superscript"/>
          <w:lang w:val="hy-AM"/>
        </w:rPr>
        <w:t xml:space="preserve">            </w:t>
      </w:r>
      <w:r w:rsidRPr="007D1675">
        <w:rPr>
          <w:rFonts w:ascii="GHEA Grapalat" w:hAnsi="GHEA Grapalat" w:cs="Sylfaen"/>
          <w:vertAlign w:val="superscript"/>
        </w:rPr>
        <w:t>название</w:t>
      </w:r>
      <w:r w:rsidRPr="007D1675">
        <w:rPr>
          <w:rFonts w:ascii="GHEA Grapalat" w:hAnsi="GHEA Grapalat" w:cs="Sylfaen"/>
          <w:vertAlign w:val="superscript"/>
          <w:lang w:val="es-ES"/>
        </w:rPr>
        <w:t xml:space="preserve"> </w:t>
      </w:r>
      <w:r w:rsidR="00E30CCA" w:rsidRPr="007D1675">
        <w:rPr>
          <w:rFonts w:ascii="GHEA Grapalat" w:hAnsi="GHEA Grapalat" w:cs="Sylfaen"/>
          <w:vertAlign w:val="superscript"/>
        </w:rPr>
        <w:t>исполнителя</w:t>
      </w:r>
    </w:p>
    <w:p w14:paraId="7B32A598" w14:textId="77777777" w:rsidR="00967BEC" w:rsidRPr="007D1675" w:rsidRDefault="00967BEC" w:rsidP="009366D7">
      <w:pPr>
        <w:ind w:firstLine="709"/>
        <w:rPr>
          <w:rFonts w:ascii="GHEA Grapalat" w:hAnsi="GHEA Grapalat" w:cs="Sylfaen"/>
          <w:sz w:val="20"/>
          <w:szCs w:val="20"/>
          <w:lang w:val="es-ES"/>
        </w:rPr>
      </w:pPr>
      <w:r w:rsidRPr="007D1675">
        <w:rPr>
          <w:rFonts w:ascii="GHEA Grapalat" w:hAnsi="GHEA Grapalat"/>
          <w:u w:val="single"/>
          <w:lang w:val="es-ES"/>
        </w:rPr>
        <w:tab/>
      </w:r>
      <w:r w:rsidRPr="007D1675">
        <w:rPr>
          <w:rFonts w:ascii="GHEA Grapalat" w:hAnsi="GHEA Grapalat" w:cs="Sylfaen"/>
          <w:sz w:val="20"/>
          <w:szCs w:val="20"/>
          <w:lang w:val="es-ES"/>
        </w:rPr>
        <w:t xml:space="preserve"> «--»   </w:t>
      </w:r>
      <w:proofErr w:type="gramStart"/>
      <w:r w:rsidRPr="007D1675">
        <w:rPr>
          <w:rFonts w:ascii="GHEA Grapalat" w:hAnsi="GHEA Grapalat" w:cs="Sylfaen"/>
          <w:sz w:val="20"/>
          <w:szCs w:val="20"/>
          <w:lang w:val="es-ES"/>
        </w:rPr>
        <w:t xml:space="preserve">20  </w:t>
      </w:r>
      <w:r w:rsidRPr="007D1675">
        <w:rPr>
          <w:rFonts w:ascii="GHEA Grapalat" w:hAnsi="GHEA Grapalat" w:cs="Sylfaen"/>
          <w:sz w:val="20"/>
          <w:szCs w:val="20"/>
        </w:rPr>
        <w:t>года</w:t>
      </w:r>
      <w:proofErr w:type="gramEnd"/>
      <w:r w:rsidRPr="007D1675">
        <w:rPr>
          <w:rFonts w:ascii="GHEA Grapalat" w:hAnsi="GHEA Grapalat" w:cs="Sylfaen"/>
          <w:sz w:val="20"/>
          <w:szCs w:val="20"/>
        </w:rPr>
        <w:t xml:space="preserve"> </w:t>
      </w:r>
      <w:r w:rsidRPr="007D1675">
        <w:rPr>
          <w:rFonts w:ascii="GHEA Grapalat" w:hAnsi="GHEA Grapalat" w:cs="Sylfaen"/>
          <w:sz w:val="20"/>
          <w:szCs w:val="20"/>
          <w:lang w:val="es-ES"/>
        </w:rPr>
        <w:t xml:space="preserve"> </w:t>
      </w:r>
      <w:r w:rsidRPr="007D1675">
        <w:rPr>
          <w:rFonts w:ascii="GHEA Grapalat" w:hAnsi="GHEA Grapalat"/>
          <w:sz w:val="20"/>
          <w:szCs w:val="20"/>
        </w:rPr>
        <w:t>заключен</w:t>
      </w:r>
      <w:r w:rsidRPr="007D1675">
        <w:rPr>
          <w:rFonts w:ascii="GHEA Grapalat" w:hAnsi="GHEA Grapalat" w:cs="Sylfaen"/>
          <w:sz w:val="20"/>
          <w:szCs w:val="20"/>
          <w:lang w:val="es-ES"/>
        </w:rPr>
        <w:t xml:space="preserve"> </w:t>
      </w:r>
      <w:r w:rsidRPr="007D1675">
        <w:rPr>
          <w:rFonts w:ascii="GHEA Grapalat" w:hAnsi="GHEA Grapalat" w:cs="Sylfaen"/>
          <w:sz w:val="20"/>
          <w:szCs w:val="20"/>
        </w:rPr>
        <w:t xml:space="preserve">договор факторинга под кодом </w:t>
      </w:r>
      <w:r w:rsidRPr="007D1675">
        <w:rPr>
          <w:rFonts w:ascii="GHEA Grapalat" w:hAnsi="GHEA Grapalat"/>
          <w:lang w:val="es-ES"/>
        </w:rPr>
        <w:t>«</w:t>
      </w:r>
      <w:r w:rsidRPr="007D1675">
        <w:rPr>
          <w:rFonts w:ascii="GHEA Grapalat" w:hAnsi="GHEA Grapalat"/>
          <w:sz w:val="20"/>
          <w:szCs w:val="20"/>
          <w:lang w:val="es-ES"/>
        </w:rPr>
        <w:t>---</w:t>
      </w:r>
      <w:r w:rsidRPr="007D1675">
        <w:rPr>
          <w:rFonts w:ascii="GHEA Grapalat" w:hAnsi="GHEA Grapalat" w:cs="Sylfaen"/>
          <w:sz w:val="20"/>
          <w:szCs w:val="20"/>
          <w:lang w:val="es-ES"/>
        </w:rPr>
        <w:t>------------------</w:t>
      </w:r>
      <w:r w:rsidRPr="007D1675">
        <w:rPr>
          <w:rFonts w:ascii="GHEA Grapalat" w:hAnsi="GHEA Grapalat"/>
          <w:lang w:val="es-ES"/>
        </w:rPr>
        <w:t>»</w:t>
      </w:r>
      <w:r w:rsidRPr="007D1675">
        <w:rPr>
          <w:rFonts w:ascii="GHEA Grapalat" w:hAnsi="GHEA Grapalat"/>
        </w:rPr>
        <w:t>.</w:t>
      </w:r>
      <w:r w:rsidRPr="007D1675">
        <w:rPr>
          <w:rFonts w:ascii="GHEA Grapalat" w:hAnsi="GHEA Grapalat" w:cs="Sylfaen"/>
          <w:sz w:val="20"/>
          <w:szCs w:val="20"/>
          <w:lang w:val="es-ES"/>
        </w:rPr>
        <w:t xml:space="preserve"> </w:t>
      </w:r>
    </w:p>
    <w:p w14:paraId="6107BA4B" w14:textId="77777777" w:rsidR="00967BEC" w:rsidRPr="007D1675" w:rsidRDefault="00967BEC" w:rsidP="009366D7">
      <w:pPr>
        <w:rPr>
          <w:rFonts w:ascii="GHEA Grapalat" w:hAnsi="GHEA Grapalat" w:cs="Sylfaen"/>
          <w:sz w:val="20"/>
          <w:szCs w:val="20"/>
          <w:lang w:val="es-ES"/>
        </w:rPr>
      </w:pPr>
    </w:p>
    <w:p w14:paraId="0082B5AD" w14:textId="77777777" w:rsidR="00967BEC" w:rsidRPr="007D1675" w:rsidRDefault="00967BEC" w:rsidP="009366D7">
      <w:pPr>
        <w:pStyle w:val="ListParagraph"/>
        <w:numPr>
          <w:ilvl w:val="0"/>
          <w:numId w:val="9"/>
        </w:numPr>
        <w:contextualSpacing/>
        <w:jc w:val="both"/>
        <w:rPr>
          <w:rFonts w:ascii="GHEA Grapalat" w:hAnsi="GHEA Grapalat" w:cs="Sylfaen"/>
          <w:sz w:val="20"/>
          <w:szCs w:val="20"/>
        </w:rPr>
      </w:pPr>
      <w:r w:rsidRPr="007D1675">
        <w:rPr>
          <w:rFonts w:ascii="GHEA Grapalat" w:hAnsi="GHEA Grapalat" w:cs="Sylfaen"/>
          <w:sz w:val="20"/>
          <w:szCs w:val="20"/>
        </w:rPr>
        <w:t>Согласен с условиями изложенными в пункте 7.12 .</w:t>
      </w:r>
    </w:p>
    <w:p w14:paraId="31806CF0" w14:textId="77777777" w:rsidR="00967BEC" w:rsidRPr="007D1675" w:rsidRDefault="00967BEC" w:rsidP="009366D7">
      <w:pPr>
        <w:jc w:val="center"/>
        <w:rPr>
          <w:rFonts w:ascii="GHEA Grapalat" w:hAnsi="GHEA Grapalat" w:cs="GHEA Grapalat"/>
          <w:lang w:val="es-ES"/>
        </w:rPr>
      </w:pPr>
    </w:p>
    <w:p w14:paraId="26E00AC8" w14:textId="77777777" w:rsidR="00967BEC" w:rsidRPr="007D1675" w:rsidRDefault="00967BEC" w:rsidP="009366D7">
      <w:pPr>
        <w:jc w:val="center"/>
        <w:rPr>
          <w:rFonts w:ascii="GHEA Grapalat" w:hAnsi="GHEA Grapalat" w:cs="Sylfaen"/>
          <w:b/>
          <w:lang w:val="es-ES"/>
        </w:rPr>
      </w:pPr>
    </w:p>
    <w:p w14:paraId="7C0A6698" w14:textId="77777777" w:rsidR="00967BEC" w:rsidRPr="007D1675" w:rsidRDefault="00967BEC" w:rsidP="009366D7">
      <w:pPr>
        <w:ind w:left="720" w:firstLine="720"/>
        <w:rPr>
          <w:rFonts w:ascii="GHEA Grapalat" w:hAnsi="GHEA Grapalat"/>
          <w:sz w:val="20"/>
          <w:lang w:val="hy-AM"/>
        </w:rPr>
      </w:pPr>
      <w:r w:rsidRPr="007D1675">
        <w:rPr>
          <w:rFonts w:ascii="GHEA Grapalat" w:hAnsi="GHEA Grapalat"/>
          <w:sz w:val="20"/>
          <w:lang w:val="es-ES"/>
        </w:rPr>
        <w:t xml:space="preserve">     </w:t>
      </w:r>
      <w:r w:rsidRPr="007D1675">
        <w:rPr>
          <w:rFonts w:ascii="GHEA Grapalat" w:hAnsi="GHEA Grapalat"/>
          <w:sz w:val="20"/>
          <w:lang w:val="hy-AM"/>
        </w:rPr>
        <w:t xml:space="preserve">___________________________________________ </w:t>
      </w:r>
      <w:r w:rsidRPr="007D1675">
        <w:rPr>
          <w:rFonts w:ascii="GHEA Grapalat" w:hAnsi="GHEA Grapalat"/>
          <w:sz w:val="20"/>
          <w:lang w:val="hy-AM"/>
        </w:rPr>
        <w:tab/>
        <w:t xml:space="preserve">        </w:t>
      </w:r>
      <w:r w:rsidRPr="007D1675">
        <w:rPr>
          <w:rFonts w:ascii="GHEA Grapalat" w:hAnsi="GHEA Grapalat"/>
          <w:sz w:val="20"/>
          <w:lang w:val="es-ES"/>
        </w:rPr>
        <w:t xml:space="preserve">      </w:t>
      </w:r>
      <w:r w:rsidRPr="007D1675">
        <w:rPr>
          <w:rFonts w:ascii="GHEA Grapalat" w:hAnsi="GHEA Grapalat"/>
          <w:sz w:val="20"/>
          <w:lang w:val="hy-AM"/>
        </w:rPr>
        <w:t xml:space="preserve">_____________ </w:t>
      </w:r>
    </w:p>
    <w:p w14:paraId="360EC5CD" w14:textId="77777777" w:rsidR="00967BEC" w:rsidRPr="007D1675" w:rsidRDefault="00967BEC" w:rsidP="009366D7">
      <w:pPr>
        <w:rPr>
          <w:rFonts w:ascii="GHEA Grapalat" w:hAnsi="GHEA Grapalat"/>
          <w:sz w:val="20"/>
          <w:vertAlign w:val="superscript"/>
          <w:lang w:val="hy-AM"/>
        </w:rPr>
      </w:pPr>
      <w:r w:rsidRPr="007D1675">
        <w:rPr>
          <w:rFonts w:ascii="GHEA Grapalat" w:hAnsi="GHEA Grapalat"/>
          <w:sz w:val="20"/>
          <w:vertAlign w:val="superscript"/>
        </w:rPr>
        <w:t xml:space="preserve">                                                </w:t>
      </w:r>
      <w:r w:rsidRPr="007D1675">
        <w:rPr>
          <w:rFonts w:ascii="GHEA Grapalat" w:hAnsi="GHEA Grapalat"/>
          <w:sz w:val="20"/>
          <w:vertAlign w:val="superscript"/>
          <w:lang w:val="hy-AM"/>
        </w:rPr>
        <w:t>название финансового агента (должность руководителя, имя, фамилия)</w:t>
      </w:r>
      <w:r w:rsidRPr="007D1675">
        <w:rPr>
          <w:rFonts w:ascii="GHEA Grapalat" w:hAnsi="GHEA Grapalat"/>
          <w:sz w:val="20"/>
          <w:vertAlign w:val="superscript"/>
        </w:rPr>
        <w:t xml:space="preserve">                                                         подпись</w:t>
      </w:r>
      <w:r w:rsidRPr="007D1675">
        <w:rPr>
          <w:rFonts w:ascii="GHEA Grapalat" w:hAnsi="GHEA Grapalat"/>
          <w:sz w:val="20"/>
          <w:vertAlign w:val="superscript"/>
          <w:lang w:val="hy-AM"/>
        </w:rPr>
        <w:t xml:space="preserve">                                                                                                                                                                                                                       </w:t>
      </w:r>
    </w:p>
    <w:p w14:paraId="6FC70CFB" w14:textId="77777777" w:rsidR="00967BEC" w:rsidRPr="007D1675" w:rsidRDefault="00967BEC" w:rsidP="009366D7">
      <w:pPr>
        <w:jc w:val="right"/>
        <w:rPr>
          <w:rFonts w:ascii="GHEA Grapalat" w:hAnsi="GHEA Grapalat"/>
          <w:sz w:val="20"/>
          <w:lang w:val="hy-AM"/>
        </w:rPr>
      </w:pPr>
      <w:r w:rsidRPr="007D1675">
        <w:rPr>
          <w:rFonts w:ascii="GHEA Grapalat" w:hAnsi="GHEA Grapalat"/>
          <w:sz w:val="20"/>
          <w:lang w:val="hy-AM"/>
        </w:rPr>
        <w:t xml:space="preserve">    </w:t>
      </w:r>
    </w:p>
    <w:p w14:paraId="4249EC46" w14:textId="77777777" w:rsidR="00967BEC" w:rsidRPr="007D1675" w:rsidRDefault="00967BEC" w:rsidP="009366D7">
      <w:pPr>
        <w:jc w:val="center"/>
        <w:rPr>
          <w:rFonts w:ascii="GHEA Grapalat" w:hAnsi="GHEA Grapalat" w:cs="Sylfaen"/>
          <w:sz w:val="16"/>
          <w:szCs w:val="16"/>
          <w:lang w:val="es-ES"/>
        </w:rPr>
      </w:pPr>
      <w:r w:rsidRPr="007D1675">
        <w:rPr>
          <w:rFonts w:ascii="GHEA Grapalat" w:hAnsi="GHEA Grapalat"/>
          <w:sz w:val="16"/>
          <w:szCs w:val="16"/>
        </w:rPr>
        <w:t xml:space="preserve">                                                                                                      М. П.</w:t>
      </w:r>
      <w:r w:rsidRPr="007D1675">
        <w:rPr>
          <w:rFonts w:ascii="GHEA Grapalat" w:hAnsi="GHEA Grapalat" w:cs="Sylfaen"/>
          <w:sz w:val="16"/>
          <w:szCs w:val="16"/>
          <w:lang w:val="es-ES"/>
        </w:rPr>
        <w:t xml:space="preserve"> (</w:t>
      </w:r>
      <w:r w:rsidRPr="007D1675">
        <w:rPr>
          <w:rFonts w:ascii="GHEA Grapalat" w:hAnsi="GHEA Grapalat" w:cs="Sylfaen"/>
          <w:sz w:val="16"/>
          <w:szCs w:val="16"/>
        </w:rPr>
        <w:t>при наличии</w:t>
      </w:r>
      <w:r w:rsidRPr="007D1675">
        <w:rPr>
          <w:rFonts w:ascii="GHEA Grapalat" w:hAnsi="GHEA Grapalat" w:cs="Sylfaen"/>
          <w:sz w:val="16"/>
          <w:szCs w:val="16"/>
          <w:lang w:val="es-ES"/>
        </w:rPr>
        <w:t>)</w:t>
      </w:r>
    </w:p>
    <w:p w14:paraId="28FA1345" w14:textId="77777777" w:rsidR="00967BEC" w:rsidRPr="007D1675" w:rsidRDefault="00967BEC" w:rsidP="009366D7">
      <w:pPr>
        <w:jc w:val="center"/>
        <w:rPr>
          <w:rFonts w:ascii="GHEA Grapalat" w:hAnsi="GHEA Grapalat" w:cs="Sylfaen"/>
          <w:sz w:val="16"/>
          <w:szCs w:val="16"/>
          <w:lang w:val="es-ES"/>
        </w:rPr>
      </w:pPr>
      <w:r w:rsidRPr="007D1675">
        <w:rPr>
          <w:rFonts w:ascii="GHEA Grapalat" w:hAnsi="GHEA Grapalat" w:cs="Sylfaen"/>
          <w:sz w:val="16"/>
          <w:szCs w:val="16"/>
          <w:lang w:val="es-ES"/>
        </w:rPr>
        <w:t xml:space="preserve">                                               </w:t>
      </w:r>
    </w:p>
    <w:p w14:paraId="1CC20FBE" w14:textId="77777777" w:rsidR="00967BEC" w:rsidRPr="007D1675" w:rsidRDefault="00967BEC" w:rsidP="009366D7">
      <w:pPr>
        <w:jc w:val="center"/>
        <w:rPr>
          <w:rFonts w:ascii="GHEA Grapalat" w:hAnsi="GHEA Grapalat" w:cs="Sylfaen"/>
          <w:sz w:val="16"/>
          <w:szCs w:val="16"/>
          <w:lang w:val="es-ES"/>
        </w:rPr>
      </w:pPr>
    </w:p>
    <w:p w14:paraId="5BE29F0C" w14:textId="77777777" w:rsidR="00967BEC" w:rsidRPr="007D1675" w:rsidRDefault="00967BEC" w:rsidP="009366D7">
      <w:pPr>
        <w:jc w:val="right"/>
        <w:rPr>
          <w:rFonts w:ascii="GHEA Grapalat" w:hAnsi="GHEA Grapalat"/>
          <w:sz w:val="20"/>
          <w:lang w:val="hy-AM"/>
        </w:rPr>
      </w:pPr>
      <w:r w:rsidRPr="007D1675">
        <w:rPr>
          <w:rFonts w:ascii="GHEA Grapalat" w:hAnsi="GHEA Grapalat" w:cs="Sylfaen"/>
          <w:sz w:val="20"/>
          <w:szCs w:val="20"/>
          <w:lang w:val="es-ES"/>
        </w:rPr>
        <w:t xml:space="preserve">«--»         </w:t>
      </w:r>
      <w:proofErr w:type="gramStart"/>
      <w:r w:rsidRPr="007D1675">
        <w:rPr>
          <w:rFonts w:ascii="GHEA Grapalat" w:hAnsi="GHEA Grapalat" w:cs="Sylfaen"/>
          <w:sz w:val="20"/>
          <w:szCs w:val="20"/>
          <w:lang w:val="es-ES"/>
        </w:rPr>
        <w:t xml:space="preserve">20  </w:t>
      </w:r>
      <w:r w:rsidRPr="007D1675">
        <w:rPr>
          <w:rFonts w:ascii="GHEA Grapalat" w:hAnsi="GHEA Grapalat" w:cs="Sylfaen"/>
          <w:sz w:val="20"/>
          <w:szCs w:val="20"/>
        </w:rPr>
        <w:t>г.</w:t>
      </w:r>
      <w:proofErr w:type="gramEnd"/>
      <w:r w:rsidRPr="007D1675">
        <w:rPr>
          <w:rFonts w:ascii="GHEA Grapalat" w:hAnsi="GHEA Grapalat"/>
          <w:sz w:val="20"/>
          <w:lang w:val="hy-AM"/>
        </w:rPr>
        <w:tab/>
        <w:t xml:space="preserve"> </w:t>
      </w:r>
    </w:p>
    <w:p w14:paraId="1FFC83F3" w14:textId="77777777" w:rsidR="00967BEC" w:rsidRPr="007D1675" w:rsidRDefault="00967BEC" w:rsidP="009366D7">
      <w:pPr>
        <w:rPr>
          <w:rFonts w:ascii="GHEA Grapalat" w:hAnsi="GHEA Grapalat"/>
          <w:b/>
        </w:rPr>
      </w:pPr>
    </w:p>
    <w:sectPr w:rsidR="00967BEC" w:rsidRPr="007D1675" w:rsidSect="00E1398F">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73E9D" w14:textId="77777777" w:rsidR="005C3CA0" w:rsidRDefault="005C3CA0">
      <w:r>
        <w:separator/>
      </w:r>
    </w:p>
  </w:endnote>
  <w:endnote w:type="continuationSeparator" w:id="0">
    <w:p w14:paraId="1CD36F8E" w14:textId="77777777" w:rsidR="005C3CA0" w:rsidRDefault="005C3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0CA34724" w14:textId="77777777" w:rsidR="009E17DD" w:rsidRPr="003E450C" w:rsidRDefault="009E17DD">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13A0C">
          <w:rPr>
            <w:rFonts w:ascii="GHEA Grapalat" w:hAnsi="GHEA Grapalat"/>
            <w:noProof/>
            <w:sz w:val="24"/>
            <w:szCs w:val="24"/>
          </w:rPr>
          <w:t>94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B946E" w14:textId="77777777" w:rsidR="005C3CA0" w:rsidRDefault="005C3CA0">
      <w:r>
        <w:separator/>
      </w:r>
    </w:p>
  </w:footnote>
  <w:footnote w:type="continuationSeparator" w:id="0">
    <w:p w14:paraId="737D21AC" w14:textId="77777777" w:rsidR="005C3CA0" w:rsidRDefault="005C3CA0">
      <w:r>
        <w:continuationSeparator/>
      </w:r>
    </w:p>
  </w:footnote>
  <w:footnote w:id="1">
    <w:p w14:paraId="6E97BF7C" w14:textId="77777777" w:rsidR="009E17DD" w:rsidRPr="002B32C3" w:rsidRDefault="009E17DD" w:rsidP="006013EE">
      <w:pPr>
        <w:pStyle w:val="FootnoteText"/>
        <w:jc w:val="both"/>
        <w:rPr>
          <w:rFonts w:asciiTheme="minorHAnsi" w:hAnsiTheme="minorHAnsi"/>
          <w:i/>
          <w:sz w:val="16"/>
          <w:szCs w:val="16"/>
        </w:rPr>
      </w:pPr>
      <w:r w:rsidRPr="007A5F50">
        <w:rPr>
          <w:rFonts w:ascii="GHEA Grapalat" w:hAnsi="GHEA Grapalat"/>
        </w:rPr>
        <w:t xml:space="preserve">* </w:t>
      </w:r>
      <w:r w:rsidRPr="002B32C3">
        <w:rPr>
          <w:rFonts w:ascii="GHEA Grapalat" w:hAnsi="GHEA Grapalat"/>
          <w:i/>
          <w:sz w:val="16"/>
          <w:szCs w:val="16"/>
        </w:rPr>
        <w:t>Если закупка осуществляется в форме запроса котировок или закупок у одного лица,</w:t>
      </w:r>
      <w:r w:rsidRPr="002B32C3">
        <w:rPr>
          <w:i/>
          <w:sz w:val="16"/>
          <w:szCs w:val="16"/>
        </w:rPr>
        <w:t xml:space="preserve"> </w:t>
      </w:r>
      <w:r w:rsidRPr="002B32C3">
        <w:rPr>
          <w:rFonts w:ascii="GHEA Grapalat" w:hAnsi="GHEA Grapalat"/>
          <w:i/>
          <w:sz w:val="16"/>
          <w:szCs w:val="16"/>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"BMAShDzB", соответственно словами  "GHAShDzB" и "HMAAShDzB".</w:t>
      </w:r>
    </w:p>
  </w:footnote>
  <w:footnote w:id="2">
    <w:p w14:paraId="1DF2E7F6" w14:textId="77777777" w:rsidR="00EA06FD" w:rsidRPr="00541313" w:rsidRDefault="00EA06FD" w:rsidP="00EA06F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0AB98A28" w14:textId="77777777" w:rsidR="00EA06FD" w:rsidRDefault="00EA06FD" w:rsidP="00EA06FD">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0AF5E671" w14:textId="77777777" w:rsidR="00EA06FD" w:rsidRDefault="00EA06FD" w:rsidP="00EA06FD">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6964296" w14:textId="77777777" w:rsidR="00EA06FD" w:rsidRDefault="00EA06FD" w:rsidP="00EA06FD">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1D853D8D" w14:textId="77777777" w:rsidR="00EA06FD" w:rsidRPr="00D3436F" w:rsidRDefault="00EA06FD" w:rsidP="00EA06F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1B970186" w14:textId="77777777" w:rsidR="00EA06FD" w:rsidRPr="008842CE" w:rsidRDefault="00EA06FD" w:rsidP="00EA06FD">
      <w:pPr>
        <w:pStyle w:val="FootnoteText"/>
        <w:widowControl w:val="0"/>
        <w:jc w:val="both"/>
        <w:rPr>
          <w:rFonts w:ascii="GHEA Grapalat" w:hAnsi="GHEA Grapalat"/>
          <w:lang w:val="af-ZA"/>
        </w:rPr>
      </w:pPr>
    </w:p>
    <w:p w14:paraId="0B22271B" w14:textId="77777777" w:rsidR="00EA06FD" w:rsidRPr="008842CE" w:rsidRDefault="00EA06FD" w:rsidP="00EA06FD">
      <w:pPr>
        <w:pStyle w:val="FootnoteText"/>
        <w:widowControl w:val="0"/>
        <w:jc w:val="both"/>
        <w:rPr>
          <w:rFonts w:ascii="GHEA Grapalat" w:hAnsi="GHEA Grapalat"/>
          <w:lang w:val="af-ZA"/>
        </w:rPr>
      </w:pPr>
    </w:p>
  </w:footnote>
  <w:footnote w:id="3">
    <w:p w14:paraId="4E99E5BE" w14:textId="77777777" w:rsidR="009E17DD" w:rsidRPr="00CD6B60" w:rsidRDefault="009E17DD"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10F80DF" w14:textId="77777777" w:rsidR="009E17DD" w:rsidRPr="00CD6B60" w:rsidRDefault="009E17D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ACF8C21" w14:textId="77777777" w:rsidR="009E17DD" w:rsidRPr="00CD6B60" w:rsidRDefault="009E17D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73FB2C5" w14:textId="77777777" w:rsidR="009E17DD" w:rsidRPr="00CD6B60" w:rsidRDefault="009E17DD"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44F2D50A" w14:textId="77777777" w:rsidR="00F224AD" w:rsidRDefault="00F224AD" w:rsidP="00F224AD">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32E3C50A" w14:textId="77777777" w:rsidR="00F224AD" w:rsidRDefault="00F224AD" w:rsidP="00F224AD">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670AD364" w14:textId="77777777" w:rsidR="00F224AD" w:rsidRPr="009E2596" w:rsidRDefault="00F224AD" w:rsidP="00F224AD">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66C76CDA" w14:textId="77777777" w:rsidR="00DF20FE" w:rsidRPr="003B5BE3" w:rsidRDefault="00DF20FE" w:rsidP="00DF20F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0BA7C250" w14:textId="77777777" w:rsidR="00DF20FE" w:rsidRDefault="00DF20FE" w:rsidP="00DF20FE">
      <w:pPr>
        <w:pStyle w:val="FootnoteText"/>
        <w:jc w:val="both"/>
        <w:rPr>
          <w:rFonts w:asciiTheme="minorHAnsi" w:hAnsiTheme="minorHAnsi"/>
        </w:rPr>
      </w:pPr>
    </w:p>
    <w:p w14:paraId="3DD625BE" w14:textId="77777777" w:rsidR="00DF20FE" w:rsidRPr="00D3436F" w:rsidRDefault="00DF20FE" w:rsidP="00DF20F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B72CA15" w14:textId="77777777" w:rsidR="00DF20FE" w:rsidRPr="000811C1" w:rsidRDefault="00DF20FE" w:rsidP="00DF20FE">
      <w:pPr>
        <w:pStyle w:val="FootnoteText"/>
        <w:rPr>
          <w:rFonts w:asciiTheme="minorHAnsi" w:hAnsiTheme="minorHAnsi"/>
        </w:rPr>
      </w:pPr>
    </w:p>
  </w:footnote>
  <w:footnote w:id="6">
    <w:p w14:paraId="01B9FA46" w14:textId="77777777" w:rsidR="009E17DD" w:rsidRPr="00810F23" w:rsidRDefault="009E17DD">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14:paraId="56C30693" w14:textId="77777777" w:rsidR="009E17DD" w:rsidRPr="00564DB5" w:rsidRDefault="009E17DD" w:rsidP="00C67FAB">
      <w:pPr>
        <w:pStyle w:val="FootnoteText"/>
        <w:jc w:val="both"/>
        <w:rPr>
          <w:rFonts w:asciiTheme="minorHAnsi" w:hAnsiTheme="minorHAnsi"/>
        </w:rPr>
      </w:pPr>
      <w:r w:rsidRPr="00564DB5">
        <w:rPr>
          <w:rFonts w:ascii="GHEA Grapalat" w:hAnsi="GHEA Grapalat"/>
          <w:i/>
          <w:vertAlign w:val="superscript"/>
        </w:rPr>
        <w:t>13</w:t>
      </w:r>
      <w:r>
        <w:rPr>
          <w:rFonts w:ascii="GHEA Grapalat" w:hAnsi="GHEA Grapalat"/>
          <w:i/>
        </w:rPr>
        <w:t xml:space="preserve"> </w:t>
      </w:r>
      <w:r w:rsidRPr="00564DB5">
        <w:rPr>
          <w:rFonts w:ascii="GHEA Grapalat" w:hAnsi="GHEA Grapalat"/>
          <w:i/>
        </w:rPr>
        <w:t>Размер обеспечения договора определяется приглашением и не может быть менее 10 процентов от цены закупки.</w:t>
      </w:r>
    </w:p>
    <w:p w14:paraId="12E0299F" w14:textId="77777777" w:rsidR="009E17DD" w:rsidRPr="00511966" w:rsidRDefault="009E17DD"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3CA978AD" w14:textId="77777777" w:rsidR="009E17DD" w:rsidRPr="008E4439" w:rsidRDefault="009E17DD"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4C875C5D" w14:textId="77777777" w:rsidR="009E17DD" w:rsidRPr="000811C1" w:rsidRDefault="009E17DD" w:rsidP="0027573B">
      <w:pPr>
        <w:pStyle w:val="FootnoteText"/>
        <w:rPr>
          <w:rFonts w:ascii="Sylfaen" w:hAnsi="Sylfaen"/>
          <w:sz w:val="18"/>
          <w:szCs w:val="18"/>
        </w:rPr>
      </w:pPr>
    </w:p>
  </w:footnote>
  <w:footnote w:id="9">
    <w:p w14:paraId="7FEF3B9D" w14:textId="77777777" w:rsidR="009E17DD" w:rsidRPr="00A31673" w:rsidRDefault="009E17DD">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6F7CF74D" w14:textId="77777777" w:rsidR="008A1B00" w:rsidRPr="00DE7706" w:rsidRDefault="008A1B00" w:rsidP="008A1B00">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14:paraId="727D17AF" w14:textId="77777777" w:rsidR="009E17DD" w:rsidRDefault="009E17DD" w:rsidP="006B3E56">
      <w:pPr>
        <w:jc w:val="both"/>
      </w:pPr>
    </w:p>
    <w:p w14:paraId="440297C6" w14:textId="77777777" w:rsidR="009E17DD" w:rsidRPr="00A006D6" w:rsidRDefault="009E17DD" w:rsidP="00F5644B">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328562DE" w14:textId="77777777" w:rsidR="009E17DD" w:rsidRPr="00A006D6" w:rsidRDefault="009E17DD"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Theme="minorHAnsi" w:hAnsiTheme="minorHAnsi"/>
          <w:i/>
          <w:sz w:val="20"/>
          <w:szCs w:val="20"/>
        </w:rPr>
        <w:t>5</w:t>
      </w:r>
      <w:r w:rsidRPr="00A006D6">
        <w:rPr>
          <w:rFonts w:asciiTheme="minorHAnsi" w:hAnsiTheme="minorHAnsi"/>
          <w:i/>
          <w:sz w:val="20"/>
          <w:szCs w:val="20"/>
          <w:lang w:val="af-ZA"/>
        </w:rPr>
        <w:t>";</w:t>
      </w:r>
    </w:p>
    <w:p w14:paraId="422EB39E" w14:textId="77777777" w:rsidR="009E17DD" w:rsidRPr="00A006D6" w:rsidRDefault="009E17DD"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14AD8D7E" w14:textId="77777777" w:rsidR="009E17DD" w:rsidRPr="00AE62BA" w:rsidRDefault="009E17DD" w:rsidP="006B3E56">
      <w:pPr>
        <w:pStyle w:val="FootnoteText"/>
        <w:rPr>
          <w:rFonts w:asciiTheme="minorHAnsi" w:hAnsiTheme="minorHAnsi"/>
          <w:i/>
        </w:rPr>
      </w:pPr>
    </w:p>
  </w:footnote>
  <w:footnote w:id="12">
    <w:p w14:paraId="6119CD20" w14:textId="77777777" w:rsidR="009E17DD" w:rsidRPr="00A25D1B" w:rsidRDefault="009E17DD" w:rsidP="00B658CE">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35DF20DD" w14:textId="77777777" w:rsidR="009E17DD" w:rsidRPr="00DC619D" w:rsidRDefault="009E17DD"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14:paraId="4BFC88C3" w14:textId="77777777" w:rsidR="009E17DD" w:rsidRPr="00D3436F" w:rsidRDefault="009E17D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32178FCF" w14:textId="77777777" w:rsidR="009E17DD" w:rsidRPr="00D3436F" w:rsidRDefault="009E17DD">
      <w:pPr>
        <w:pStyle w:val="FootnoteText"/>
        <w:rPr>
          <w:lang w:val="es-ES"/>
        </w:rPr>
      </w:pPr>
    </w:p>
  </w:footnote>
  <w:footnote w:id="15">
    <w:p w14:paraId="4CF4D26A" w14:textId="77777777" w:rsidR="009E17DD" w:rsidRPr="00217344" w:rsidRDefault="009E17DD"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6738FAA8" w14:textId="77777777" w:rsidR="009E17DD" w:rsidRPr="008842CE" w:rsidRDefault="009E17DD" w:rsidP="00484E39">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FF4EA2F" w14:textId="77777777" w:rsidR="009E17DD" w:rsidRPr="008842CE" w:rsidRDefault="009E17DD" w:rsidP="00484E39">
      <w:pPr>
        <w:pStyle w:val="FootnoteText"/>
        <w:jc w:val="both"/>
        <w:rPr>
          <w:rFonts w:ascii="GHEA Grapalat" w:hAnsi="GHEA Grapalat"/>
        </w:rPr>
      </w:pPr>
    </w:p>
  </w:footnote>
  <w:footnote w:id="17">
    <w:p w14:paraId="41C8B6CF" w14:textId="77777777" w:rsidR="009E17DD" w:rsidRPr="008842CE" w:rsidRDefault="009E17DD" w:rsidP="00484E39">
      <w:pPr>
        <w:pStyle w:val="FootnoteText"/>
        <w:jc w:val="both"/>
      </w:pPr>
    </w:p>
  </w:footnote>
  <w:footnote w:id="18">
    <w:p w14:paraId="4C1A03B5" w14:textId="77777777" w:rsidR="009E17DD" w:rsidRPr="00124BE9" w:rsidRDefault="009E17DD" w:rsidP="00BB28C8">
      <w:pPr>
        <w:pStyle w:val="FootnoteText"/>
        <w:widowControl w:val="0"/>
        <w:jc w:val="both"/>
        <w:rPr>
          <w:rFonts w:ascii="GHEA Grapalat" w:hAnsi="GHEA Grapalat"/>
          <w:lang w:val="hy-AM"/>
        </w:rPr>
      </w:pPr>
      <w:r>
        <w:rPr>
          <w:rStyle w:val="FootnoteReference"/>
        </w:rPr>
        <w:t>19</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14:paraId="1D0D0ECC" w14:textId="77777777" w:rsidR="009E17DD" w:rsidRDefault="009E17DD" w:rsidP="00FE3DC2">
      <w:pPr>
        <w:widowControl w:val="0"/>
        <w:spacing w:after="160"/>
        <w:jc w:val="both"/>
        <w:rPr>
          <w:ins w:id="19" w:author="Vardan" w:date="2022-03-24T22:58:00Z"/>
          <w:rFonts w:ascii="GHEA Grapalat" w:hAnsi="GHEA Grapalat"/>
          <w:i/>
        </w:rPr>
      </w:pPr>
      <w:r>
        <w:rPr>
          <w:rStyle w:val="FootnoteReference"/>
          <w:rFonts w:ascii="Times Armenian" w:hAnsi="Times Armenian"/>
          <w:sz w:val="20"/>
          <w:szCs w:val="20"/>
        </w:rPr>
        <w:t>20</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14:paraId="18FD6BFF" w14:textId="77777777" w:rsidR="009E17DD" w:rsidRPr="00EB336B" w:rsidRDefault="009E17DD" w:rsidP="00A7010C">
      <w:pPr>
        <w:pStyle w:val="FootnoteText"/>
        <w:widowControl w:val="0"/>
        <w:jc w:val="both"/>
        <w:rPr>
          <w:rFonts w:ascii="GHEA Grapalat" w:hAnsi="GHEA Grapalat"/>
          <w:sz w:val="18"/>
          <w:szCs w:val="18"/>
          <w:lang w:val="hy-AM"/>
        </w:rPr>
      </w:pPr>
      <w:r w:rsidRPr="000C5CC1">
        <w:rPr>
          <w:rFonts w:ascii="GHEA Grapalat" w:hAnsi="GHEA Grapalat"/>
          <w:i/>
          <w:vertAlign w:val="superscript"/>
        </w:rPr>
        <w:t>20,1</w:t>
      </w:r>
      <w:r>
        <w:rPr>
          <w:rFonts w:ascii="GHEA Grapalat" w:hAnsi="GHEA Grapalat"/>
          <w: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4D24DED7" w14:textId="77777777" w:rsidR="009E17DD" w:rsidRPr="000C5CC1" w:rsidRDefault="009E17DD" w:rsidP="00FE3DC2">
      <w:pPr>
        <w:widowControl w:val="0"/>
        <w:spacing w:after="160"/>
        <w:jc w:val="both"/>
        <w:rPr>
          <w:lang w:val="hy-AM"/>
        </w:rPr>
      </w:pPr>
    </w:p>
  </w:footnote>
  <w:footnote w:id="20">
    <w:p w14:paraId="20BC4063" w14:textId="77777777" w:rsidR="007920CE" w:rsidRPr="00AA52B7" w:rsidRDefault="007920CE" w:rsidP="007920CE">
      <w:pPr>
        <w:pStyle w:val="FootnoteText"/>
        <w:jc w:val="both"/>
        <w:rPr>
          <w:rFonts w:ascii="GHEA Grapalat" w:hAnsi="GHEA Grapalat"/>
          <w:i/>
        </w:rPr>
      </w:pPr>
      <w:r>
        <w:rPr>
          <w:rStyle w:val="FootnoteReference"/>
        </w:rPr>
        <w:t>21</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14:paraId="70FEE576" w14:textId="77777777" w:rsidR="007920CE" w:rsidRPr="00552088" w:rsidRDefault="007920CE" w:rsidP="007920CE">
      <w:pPr>
        <w:pStyle w:val="FootnoteText"/>
        <w:jc w:val="both"/>
        <w:rPr>
          <w:rFonts w:ascii="GHEA Grapalat" w:hAnsi="GHEA Grapalat"/>
          <w:lang w:val="hy-AM"/>
        </w:rPr>
      </w:pPr>
      <w:r w:rsidRPr="00FE3DC2">
        <w:rPr>
          <w:rFonts w:ascii="GHEA Grapalat" w:hAnsi="GHEA Grapalat"/>
          <w:i/>
        </w:rPr>
        <w:t xml:space="preserve">Если договор включает в себя больше одного лота, то штраф исчисляется в отношении общей </w:t>
      </w:r>
      <w:r w:rsidRPr="00AC7DC5">
        <w:rPr>
          <w:rFonts w:ascii="GHEA Grapalat" w:hAnsi="GHEA Grapalat"/>
          <w:i/>
        </w:rPr>
        <w:t>цены, установленной договором на этот лот.</w:t>
      </w:r>
    </w:p>
    <w:p w14:paraId="7DB5D55A" w14:textId="77777777" w:rsidR="007920CE" w:rsidRPr="00124BE9" w:rsidRDefault="007920CE" w:rsidP="007920CE">
      <w:pPr>
        <w:pStyle w:val="FootnoteText"/>
        <w:widowControl w:val="0"/>
        <w:jc w:val="both"/>
        <w:rPr>
          <w:rFonts w:ascii="GHEA Grapalat" w:hAnsi="GHEA Grapalat"/>
          <w:lang w:val="hy-AM"/>
        </w:rPr>
      </w:pPr>
      <w:r w:rsidRPr="00124BE9">
        <w:rPr>
          <w:rFonts w:ascii="GHEA Grapalat" w:hAnsi="GHEA Grapalat"/>
          <w:i/>
        </w:rPr>
        <w:t>.</w:t>
      </w:r>
    </w:p>
  </w:footnote>
  <w:footnote w:id="21">
    <w:p w14:paraId="5EA93BCB" w14:textId="77777777" w:rsidR="009E17DD" w:rsidRPr="00124BE9" w:rsidRDefault="009E17DD" w:rsidP="00BB28C8">
      <w:pPr>
        <w:pStyle w:val="FootnoteText"/>
        <w:widowControl w:val="0"/>
        <w:jc w:val="both"/>
        <w:rPr>
          <w:rFonts w:ascii="GHEA Grapalat" w:hAnsi="GHEA Grapalat"/>
          <w:lang w:val="hy-AM"/>
        </w:rPr>
      </w:pPr>
      <w:r>
        <w:rPr>
          <w:rStyle w:val="FootnoteReference"/>
        </w:rPr>
        <w:t>24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2">
    <w:p w14:paraId="25274156" w14:textId="77777777" w:rsidR="0077106D" w:rsidRPr="00124BE9" w:rsidRDefault="0077106D" w:rsidP="0077106D">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14:paraId="6E0259C7" w14:textId="77777777" w:rsidR="0077106D" w:rsidRPr="00124BE9" w:rsidRDefault="0077106D" w:rsidP="0077106D">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3">
    <w:p w14:paraId="1D67C8BE" w14:textId="77777777" w:rsidR="009E17DD" w:rsidRPr="00124BE9" w:rsidRDefault="009E17DD"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18CED60" w14:textId="77777777" w:rsidR="009E17DD" w:rsidRPr="00124BE9" w:rsidRDefault="009E17DD"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19920E4"/>
    <w:multiLevelType w:val="hybridMultilevel"/>
    <w:tmpl w:val="F2E8383A"/>
    <w:lvl w:ilvl="0" w:tplc="9B1CFB86">
      <w:start w:val="1"/>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8" w15:restartNumberingAfterBreak="0">
    <w:nsid w:val="2F1C7CCF"/>
    <w:multiLevelType w:val="multilevel"/>
    <w:tmpl w:val="D7383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585074"/>
    <w:multiLevelType w:val="hybridMultilevel"/>
    <w:tmpl w:val="5D669A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263AAA"/>
    <w:multiLevelType w:val="hybridMultilevel"/>
    <w:tmpl w:val="44FA9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662ED1"/>
    <w:multiLevelType w:val="hybridMultilevel"/>
    <w:tmpl w:val="F8789EF6"/>
    <w:lvl w:ilvl="0" w:tplc="D0AA8DF8">
      <w:start w:val="1"/>
      <w:numFmt w:val="bullet"/>
      <w:lvlText w:val=""/>
      <w:lvlJc w:val="left"/>
      <w:pPr>
        <w:ind w:left="45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4924BDF"/>
    <w:multiLevelType w:val="hybridMultilevel"/>
    <w:tmpl w:val="330834C6"/>
    <w:lvl w:ilvl="0" w:tplc="18246A92">
      <w:start w:val="1"/>
      <w:numFmt w:val="decimal"/>
      <w:lvlText w:val="%1."/>
      <w:lvlJc w:val="left"/>
      <w:pPr>
        <w:ind w:left="630" w:hanging="360"/>
      </w:pPr>
      <w:rPr>
        <w:rFonts w:ascii="GHEA Grapalat" w:eastAsia="MS Mincho" w:hAnsi="GHEA Grapalat" w:cs="Sylfaen"/>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41637962">
    <w:abstractNumId w:val="6"/>
  </w:num>
  <w:num w:numId="2" w16cid:durableId="367530262">
    <w:abstractNumId w:val="3"/>
  </w:num>
  <w:num w:numId="3" w16cid:durableId="2021154970">
    <w:abstractNumId w:val="2"/>
  </w:num>
  <w:num w:numId="4" w16cid:durableId="1393769917">
    <w:abstractNumId w:val="0"/>
  </w:num>
  <w:num w:numId="5" w16cid:durableId="292834141">
    <w:abstractNumId w:val="4"/>
  </w:num>
  <w:num w:numId="6" w16cid:durableId="1055855733">
    <w:abstractNumId w:val="12"/>
  </w:num>
  <w:num w:numId="7" w16cid:durableId="237523561">
    <w:abstractNumId w:val="11"/>
  </w:num>
  <w:num w:numId="8" w16cid:durableId="934094094">
    <w:abstractNumId w:val="7"/>
  </w:num>
  <w:num w:numId="9" w16cid:durableId="1569069353">
    <w:abstractNumId w:val="1"/>
  </w:num>
  <w:num w:numId="10" w16cid:durableId="454786988">
    <w:abstractNumId w:val="11"/>
  </w:num>
  <w:num w:numId="11" w16cid:durableId="1911576519">
    <w:abstractNumId w:val="14"/>
  </w:num>
  <w:num w:numId="12" w16cid:durableId="2086604904">
    <w:abstractNumId w:val="13"/>
  </w:num>
  <w:num w:numId="13" w16cid:durableId="2050371239">
    <w:abstractNumId w:val="10"/>
  </w:num>
  <w:num w:numId="14" w16cid:durableId="689575754">
    <w:abstractNumId w:val="9"/>
  </w:num>
  <w:num w:numId="15" w16cid:durableId="984431696">
    <w:abstractNumId w:val="5"/>
  </w:num>
  <w:num w:numId="16" w16cid:durableId="2142113832">
    <w:abstractNumId w:val="8"/>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2FC7"/>
    <w:rsid w:val="000031E3"/>
    <w:rsid w:val="000033BC"/>
    <w:rsid w:val="00003DF0"/>
    <w:rsid w:val="00004ACA"/>
    <w:rsid w:val="0000511B"/>
    <w:rsid w:val="000058CF"/>
    <w:rsid w:val="00005D30"/>
    <w:rsid w:val="00005D66"/>
    <w:rsid w:val="0000622A"/>
    <w:rsid w:val="000065F3"/>
    <w:rsid w:val="0000683E"/>
    <w:rsid w:val="00006A31"/>
    <w:rsid w:val="00007602"/>
    <w:rsid w:val="000076A1"/>
    <w:rsid w:val="0000776B"/>
    <w:rsid w:val="00010ECA"/>
    <w:rsid w:val="000111AE"/>
    <w:rsid w:val="00011CB9"/>
    <w:rsid w:val="00012347"/>
    <w:rsid w:val="00012E2C"/>
    <w:rsid w:val="00013093"/>
    <w:rsid w:val="00013192"/>
    <w:rsid w:val="000132F3"/>
    <w:rsid w:val="00013C24"/>
    <w:rsid w:val="00014C0C"/>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917"/>
    <w:rsid w:val="00024B87"/>
    <w:rsid w:val="0002526E"/>
    <w:rsid w:val="00025353"/>
    <w:rsid w:val="00025A85"/>
    <w:rsid w:val="00026351"/>
    <w:rsid w:val="000270E6"/>
    <w:rsid w:val="00027166"/>
    <w:rsid w:val="000275BF"/>
    <w:rsid w:val="00030D40"/>
    <w:rsid w:val="000312D9"/>
    <w:rsid w:val="000313A6"/>
    <w:rsid w:val="000316DF"/>
    <w:rsid w:val="0003188B"/>
    <w:rsid w:val="000320D9"/>
    <w:rsid w:val="00032241"/>
    <w:rsid w:val="000330A3"/>
    <w:rsid w:val="00033946"/>
    <w:rsid w:val="0003396C"/>
    <w:rsid w:val="00033B20"/>
    <w:rsid w:val="00033C85"/>
    <w:rsid w:val="00034CED"/>
    <w:rsid w:val="00037DDE"/>
    <w:rsid w:val="00040382"/>
    <w:rsid w:val="000408D8"/>
    <w:rsid w:val="00041366"/>
    <w:rsid w:val="0004206F"/>
    <w:rsid w:val="000424BA"/>
    <w:rsid w:val="000429FE"/>
    <w:rsid w:val="00042BD4"/>
    <w:rsid w:val="00043225"/>
    <w:rsid w:val="0004387F"/>
    <w:rsid w:val="0004463F"/>
    <w:rsid w:val="00046758"/>
    <w:rsid w:val="00046BAC"/>
    <w:rsid w:val="000473EF"/>
    <w:rsid w:val="0005094A"/>
    <w:rsid w:val="00051225"/>
    <w:rsid w:val="00051490"/>
    <w:rsid w:val="0005165A"/>
    <w:rsid w:val="00051B7F"/>
    <w:rsid w:val="00051F89"/>
    <w:rsid w:val="00052084"/>
    <w:rsid w:val="0005218B"/>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03B"/>
    <w:rsid w:val="00072775"/>
    <w:rsid w:val="00072BC8"/>
    <w:rsid w:val="00073430"/>
    <w:rsid w:val="000735B0"/>
    <w:rsid w:val="00073A04"/>
    <w:rsid w:val="00073A09"/>
    <w:rsid w:val="00073DA4"/>
    <w:rsid w:val="00074992"/>
    <w:rsid w:val="00074CC1"/>
    <w:rsid w:val="000752B1"/>
    <w:rsid w:val="000758FA"/>
    <w:rsid w:val="00075997"/>
    <w:rsid w:val="000763E5"/>
    <w:rsid w:val="00076EF4"/>
    <w:rsid w:val="00077062"/>
    <w:rsid w:val="00077603"/>
    <w:rsid w:val="00077BB9"/>
    <w:rsid w:val="00080C4E"/>
    <w:rsid w:val="00080E73"/>
    <w:rsid w:val="00080FE0"/>
    <w:rsid w:val="000811C1"/>
    <w:rsid w:val="000814B8"/>
    <w:rsid w:val="000820B2"/>
    <w:rsid w:val="000822C1"/>
    <w:rsid w:val="00082679"/>
    <w:rsid w:val="00082ADC"/>
    <w:rsid w:val="00082DE0"/>
    <w:rsid w:val="00083558"/>
    <w:rsid w:val="000836D9"/>
    <w:rsid w:val="000845F6"/>
    <w:rsid w:val="0008494D"/>
    <w:rsid w:val="00084B51"/>
    <w:rsid w:val="000858EB"/>
    <w:rsid w:val="00085931"/>
    <w:rsid w:val="00087428"/>
    <w:rsid w:val="000878DB"/>
    <w:rsid w:val="00087A30"/>
    <w:rsid w:val="00090699"/>
    <w:rsid w:val="000911CA"/>
    <w:rsid w:val="00091309"/>
    <w:rsid w:val="00092D0A"/>
    <w:rsid w:val="00092E73"/>
    <w:rsid w:val="00093714"/>
    <w:rsid w:val="0009380C"/>
    <w:rsid w:val="0009416C"/>
    <w:rsid w:val="0009449B"/>
    <w:rsid w:val="0009458F"/>
    <w:rsid w:val="000946A3"/>
    <w:rsid w:val="00094CDD"/>
    <w:rsid w:val="00094F5C"/>
    <w:rsid w:val="00095885"/>
    <w:rsid w:val="00095EB1"/>
    <w:rsid w:val="000964F1"/>
    <w:rsid w:val="00096865"/>
    <w:rsid w:val="0009758F"/>
    <w:rsid w:val="00097DE8"/>
    <w:rsid w:val="000A15F9"/>
    <w:rsid w:val="000A214C"/>
    <w:rsid w:val="000A2C34"/>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4AA8"/>
    <w:rsid w:val="000B5EDF"/>
    <w:rsid w:val="000B6A70"/>
    <w:rsid w:val="000B6C50"/>
    <w:rsid w:val="000B6E8D"/>
    <w:rsid w:val="000B700B"/>
    <w:rsid w:val="000B751B"/>
    <w:rsid w:val="000B7641"/>
    <w:rsid w:val="000B7C54"/>
    <w:rsid w:val="000C062F"/>
    <w:rsid w:val="000C0A9D"/>
    <w:rsid w:val="000C0FAC"/>
    <w:rsid w:val="000C165F"/>
    <w:rsid w:val="000C1F01"/>
    <w:rsid w:val="000C264F"/>
    <w:rsid w:val="000C36C6"/>
    <w:rsid w:val="000C37BD"/>
    <w:rsid w:val="000C3BD3"/>
    <w:rsid w:val="000C3F69"/>
    <w:rsid w:val="000C50AF"/>
    <w:rsid w:val="000C5A09"/>
    <w:rsid w:val="000C5CC1"/>
    <w:rsid w:val="000C5D3D"/>
    <w:rsid w:val="000C5F12"/>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D7C3B"/>
    <w:rsid w:val="000E1C31"/>
    <w:rsid w:val="000E2427"/>
    <w:rsid w:val="000E267C"/>
    <w:rsid w:val="000E308B"/>
    <w:rsid w:val="000E373D"/>
    <w:rsid w:val="000E3D1E"/>
    <w:rsid w:val="000E3EFC"/>
    <w:rsid w:val="000E3F9A"/>
    <w:rsid w:val="000E4039"/>
    <w:rsid w:val="000E426E"/>
    <w:rsid w:val="000E4C35"/>
    <w:rsid w:val="000E530A"/>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66B"/>
    <w:rsid w:val="000F6C24"/>
    <w:rsid w:val="000F7026"/>
    <w:rsid w:val="000F7AE0"/>
    <w:rsid w:val="0010050E"/>
    <w:rsid w:val="001005B0"/>
    <w:rsid w:val="00100C10"/>
    <w:rsid w:val="00100C95"/>
    <w:rsid w:val="0010109E"/>
    <w:rsid w:val="001017E8"/>
    <w:rsid w:val="00101C9A"/>
    <w:rsid w:val="00101F06"/>
    <w:rsid w:val="0010213D"/>
    <w:rsid w:val="00102651"/>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60D"/>
    <w:rsid w:val="00111FFB"/>
    <w:rsid w:val="001126EC"/>
    <w:rsid w:val="0011340E"/>
    <w:rsid w:val="00113F0D"/>
    <w:rsid w:val="0011423D"/>
    <w:rsid w:val="00114F49"/>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4FB4"/>
    <w:rsid w:val="00125AA6"/>
    <w:rsid w:val="0012606C"/>
    <w:rsid w:val="00126D48"/>
    <w:rsid w:val="00127380"/>
    <w:rsid w:val="00127520"/>
    <w:rsid w:val="001276C9"/>
    <w:rsid w:val="00130202"/>
    <w:rsid w:val="001305C6"/>
    <w:rsid w:val="00130A69"/>
    <w:rsid w:val="00130B15"/>
    <w:rsid w:val="00130CD2"/>
    <w:rsid w:val="00131417"/>
    <w:rsid w:val="00131E9C"/>
    <w:rsid w:val="00132FA8"/>
    <w:rsid w:val="001332E3"/>
    <w:rsid w:val="00133A5A"/>
    <w:rsid w:val="00133CE4"/>
    <w:rsid w:val="00134D6E"/>
    <w:rsid w:val="00134DC5"/>
    <w:rsid w:val="00134FE3"/>
    <w:rsid w:val="001355F9"/>
    <w:rsid w:val="00135840"/>
    <w:rsid w:val="0013591D"/>
    <w:rsid w:val="001361B2"/>
    <w:rsid w:val="001369CB"/>
    <w:rsid w:val="001377BA"/>
    <w:rsid w:val="00137A5C"/>
    <w:rsid w:val="0014000D"/>
    <w:rsid w:val="001403AE"/>
    <w:rsid w:val="00140841"/>
    <w:rsid w:val="00142496"/>
    <w:rsid w:val="00142F42"/>
    <w:rsid w:val="001439BD"/>
    <w:rsid w:val="00143BD7"/>
    <w:rsid w:val="00143E8C"/>
    <w:rsid w:val="00143E9D"/>
    <w:rsid w:val="0014472E"/>
    <w:rsid w:val="00144E38"/>
    <w:rsid w:val="00144F73"/>
    <w:rsid w:val="001458D6"/>
    <w:rsid w:val="00145CC3"/>
    <w:rsid w:val="00145E48"/>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0F70"/>
    <w:rsid w:val="00161428"/>
    <w:rsid w:val="00161B32"/>
    <w:rsid w:val="0016213E"/>
    <w:rsid w:val="00163324"/>
    <w:rsid w:val="001647D2"/>
    <w:rsid w:val="00164BBC"/>
    <w:rsid w:val="0016519F"/>
    <w:rsid w:val="00165A51"/>
    <w:rsid w:val="00166282"/>
    <w:rsid w:val="001662AC"/>
    <w:rsid w:val="00166832"/>
    <w:rsid w:val="001675BD"/>
    <w:rsid w:val="00167898"/>
    <w:rsid w:val="001679A6"/>
    <w:rsid w:val="00171E80"/>
    <w:rsid w:val="001723D6"/>
    <w:rsid w:val="001724D7"/>
    <w:rsid w:val="00172618"/>
    <w:rsid w:val="00172B38"/>
    <w:rsid w:val="00172BC4"/>
    <w:rsid w:val="001732FB"/>
    <w:rsid w:val="00173708"/>
    <w:rsid w:val="00174007"/>
    <w:rsid w:val="00174304"/>
    <w:rsid w:val="00174DAB"/>
    <w:rsid w:val="00174FE1"/>
    <w:rsid w:val="00175491"/>
    <w:rsid w:val="0017563B"/>
    <w:rsid w:val="00175F3E"/>
    <w:rsid w:val="00175F8F"/>
    <w:rsid w:val="00175FDC"/>
    <w:rsid w:val="001763F5"/>
    <w:rsid w:val="00176A38"/>
    <w:rsid w:val="00176A92"/>
    <w:rsid w:val="00176C64"/>
    <w:rsid w:val="001775FE"/>
    <w:rsid w:val="00177A5C"/>
    <w:rsid w:val="00177D71"/>
    <w:rsid w:val="00180134"/>
    <w:rsid w:val="001801FE"/>
    <w:rsid w:val="00180C39"/>
    <w:rsid w:val="00180D64"/>
    <w:rsid w:val="00180EB9"/>
    <w:rsid w:val="00180EE9"/>
    <w:rsid w:val="001819A9"/>
    <w:rsid w:val="00181C60"/>
    <w:rsid w:val="00181F0F"/>
    <w:rsid w:val="00181F75"/>
    <w:rsid w:val="00183004"/>
    <w:rsid w:val="0018301A"/>
    <w:rsid w:val="00183022"/>
    <w:rsid w:val="001831C4"/>
    <w:rsid w:val="00183DD8"/>
    <w:rsid w:val="00183FEA"/>
    <w:rsid w:val="00184D18"/>
    <w:rsid w:val="00184D2E"/>
    <w:rsid w:val="00184F17"/>
    <w:rsid w:val="00185684"/>
    <w:rsid w:val="0018591C"/>
    <w:rsid w:val="00185BB2"/>
    <w:rsid w:val="00185D26"/>
    <w:rsid w:val="00185DF9"/>
    <w:rsid w:val="00186559"/>
    <w:rsid w:val="00187194"/>
    <w:rsid w:val="001878F0"/>
    <w:rsid w:val="00187EDB"/>
    <w:rsid w:val="00190792"/>
    <w:rsid w:val="00191D27"/>
    <w:rsid w:val="00191D5F"/>
    <w:rsid w:val="001925CB"/>
    <w:rsid w:val="00192606"/>
    <w:rsid w:val="001926B2"/>
    <w:rsid w:val="001928E4"/>
    <w:rsid w:val="00192A1C"/>
    <w:rsid w:val="001932A7"/>
    <w:rsid w:val="00193871"/>
    <w:rsid w:val="00194598"/>
    <w:rsid w:val="00195A47"/>
    <w:rsid w:val="00195F24"/>
    <w:rsid w:val="00196487"/>
    <w:rsid w:val="00196A56"/>
    <w:rsid w:val="00196F14"/>
    <w:rsid w:val="00197051"/>
    <w:rsid w:val="001A070B"/>
    <w:rsid w:val="001A1156"/>
    <w:rsid w:val="001A1CC1"/>
    <w:rsid w:val="001A23A6"/>
    <w:rsid w:val="001A2474"/>
    <w:rsid w:val="001A2579"/>
    <w:rsid w:val="001A2F72"/>
    <w:rsid w:val="001A3FEC"/>
    <w:rsid w:val="001A43A4"/>
    <w:rsid w:val="001A4A02"/>
    <w:rsid w:val="001A4EF7"/>
    <w:rsid w:val="001A5BC8"/>
    <w:rsid w:val="001A5C02"/>
    <w:rsid w:val="001A5CC9"/>
    <w:rsid w:val="001A6561"/>
    <w:rsid w:val="001A6994"/>
    <w:rsid w:val="001A6B31"/>
    <w:rsid w:val="001A77DF"/>
    <w:rsid w:val="001A7934"/>
    <w:rsid w:val="001B0D9A"/>
    <w:rsid w:val="001B1050"/>
    <w:rsid w:val="001B12AA"/>
    <w:rsid w:val="001B12B1"/>
    <w:rsid w:val="001B1370"/>
    <w:rsid w:val="001B1C67"/>
    <w:rsid w:val="001B1FC4"/>
    <w:rsid w:val="001B2AFD"/>
    <w:rsid w:val="001B32D9"/>
    <w:rsid w:val="001B37D2"/>
    <w:rsid w:val="001B40EF"/>
    <w:rsid w:val="001B45A9"/>
    <w:rsid w:val="001B478E"/>
    <w:rsid w:val="001B4F6B"/>
    <w:rsid w:val="001B4FA6"/>
    <w:rsid w:val="001B6087"/>
    <w:rsid w:val="001B6FCF"/>
    <w:rsid w:val="001B708D"/>
    <w:rsid w:val="001C07C6"/>
    <w:rsid w:val="001C0849"/>
    <w:rsid w:val="001C1570"/>
    <w:rsid w:val="001C1C0C"/>
    <w:rsid w:val="001C301C"/>
    <w:rsid w:val="001C3740"/>
    <w:rsid w:val="001C3ACB"/>
    <w:rsid w:val="001C3D83"/>
    <w:rsid w:val="001C3F6C"/>
    <w:rsid w:val="001C57DE"/>
    <w:rsid w:val="001C6221"/>
    <w:rsid w:val="001C6688"/>
    <w:rsid w:val="001C76F7"/>
    <w:rsid w:val="001C79C0"/>
    <w:rsid w:val="001D0249"/>
    <w:rsid w:val="001D084E"/>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0F"/>
    <w:rsid w:val="001E0216"/>
    <w:rsid w:val="001E06D6"/>
    <w:rsid w:val="001E0BC2"/>
    <w:rsid w:val="001E1B04"/>
    <w:rsid w:val="001E2794"/>
    <w:rsid w:val="001E2814"/>
    <w:rsid w:val="001E2D84"/>
    <w:rsid w:val="001E3D3F"/>
    <w:rsid w:val="001E47D5"/>
    <w:rsid w:val="001E4A24"/>
    <w:rsid w:val="001E5396"/>
    <w:rsid w:val="001E5412"/>
    <w:rsid w:val="001E55B2"/>
    <w:rsid w:val="001E5866"/>
    <w:rsid w:val="001E61E7"/>
    <w:rsid w:val="001E65D1"/>
    <w:rsid w:val="001E7733"/>
    <w:rsid w:val="001F0335"/>
    <w:rsid w:val="001F0371"/>
    <w:rsid w:val="001F077A"/>
    <w:rsid w:val="001F0B18"/>
    <w:rsid w:val="001F0EDC"/>
    <w:rsid w:val="001F0F81"/>
    <w:rsid w:val="001F1DF0"/>
    <w:rsid w:val="001F1DF7"/>
    <w:rsid w:val="001F2926"/>
    <w:rsid w:val="001F3237"/>
    <w:rsid w:val="001F3245"/>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0938"/>
    <w:rsid w:val="00201012"/>
    <w:rsid w:val="002017CB"/>
    <w:rsid w:val="00201849"/>
    <w:rsid w:val="0020195C"/>
    <w:rsid w:val="00201DA0"/>
    <w:rsid w:val="00201F2E"/>
    <w:rsid w:val="00202EB4"/>
    <w:rsid w:val="00202F4D"/>
    <w:rsid w:val="002032CE"/>
    <w:rsid w:val="00203917"/>
    <w:rsid w:val="00204125"/>
    <w:rsid w:val="002046BF"/>
    <w:rsid w:val="002047E4"/>
    <w:rsid w:val="00204B03"/>
    <w:rsid w:val="00204E53"/>
    <w:rsid w:val="00204EEA"/>
    <w:rsid w:val="00205689"/>
    <w:rsid w:val="002069C9"/>
    <w:rsid w:val="00206AF8"/>
    <w:rsid w:val="0020701A"/>
    <w:rsid w:val="00207490"/>
    <w:rsid w:val="002100B3"/>
    <w:rsid w:val="002101F2"/>
    <w:rsid w:val="00210A9B"/>
    <w:rsid w:val="00210E6C"/>
    <w:rsid w:val="00210F0C"/>
    <w:rsid w:val="00211425"/>
    <w:rsid w:val="00212B71"/>
    <w:rsid w:val="002137E6"/>
    <w:rsid w:val="00213830"/>
    <w:rsid w:val="00213EB8"/>
    <w:rsid w:val="00214462"/>
    <w:rsid w:val="00215532"/>
    <w:rsid w:val="00215D0E"/>
    <w:rsid w:val="00216275"/>
    <w:rsid w:val="002166CE"/>
    <w:rsid w:val="00217344"/>
    <w:rsid w:val="00217710"/>
    <w:rsid w:val="0021793F"/>
    <w:rsid w:val="00220A43"/>
    <w:rsid w:val="00220ACB"/>
    <w:rsid w:val="00220C7C"/>
    <w:rsid w:val="002218FE"/>
    <w:rsid w:val="00221C7B"/>
    <w:rsid w:val="0022247D"/>
    <w:rsid w:val="002238E0"/>
    <w:rsid w:val="00223F35"/>
    <w:rsid w:val="002240AB"/>
    <w:rsid w:val="002248F2"/>
    <w:rsid w:val="002250D8"/>
    <w:rsid w:val="0022515E"/>
    <w:rsid w:val="002252CD"/>
    <w:rsid w:val="00225EB7"/>
    <w:rsid w:val="00225FC8"/>
    <w:rsid w:val="00226168"/>
    <w:rsid w:val="00226412"/>
    <w:rsid w:val="002273AD"/>
    <w:rsid w:val="0022770A"/>
    <w:rsid w:val="00227C9F"/>
    <w:rsid w:val="00227CAB"/>
    <w:rsid w:val="00230460"/>
    <w:rsid w:val="00230B12"/>
    <w:rsid w:val="00230C8F"/>
    <w:rsid w:val="00230D36"/>
    <w:rsid w:val="00232E72"/>
    <w:rsid w:val="00232FE2"/>
    <w:rsid w:val="00233B5F"/>
    <w:rsid w:val="00233BB7"/>
    <w:rsid w:val="00233CE8"/>
    <w:rsid w:val="002347B6"/>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C00"/>
    <w:rsid w:val="00246268"/>
    <w:rsid w:val="00246C8C"/>
    <w:rsid w:val="0025145E"/>
    <w:rsid w:val="00251CF9"/>
    <w:rsid w:val="00252C9C"/>
    <w:rsid w:val="0025302B"/>
    <w:rsid w:val="002542AE"/>
    <w:rsid w:val="00254A26"/>
    <w:rsid w:val="00254A36"/>
    <w:rsid w:val="002554A3"/>
    <w:rsid w:val="002559B9"/>
    <w:rsid w:val="0025693E"/>
    <w:rsid w:val="00257773"/>
    <w:rsid w:val="00257E76"/>
    <w:rsid w:val="00260163"/>
    <w:rsid w:val="00260739"/>
    <w:rsid w:val="00260E64"/>
    <w:rsid w:val="002610A2"/>
    <w:rsid w:val="0026158D"/>
    <w:rsid w:val="00261A75"/>
    <w:rsid w:val="002626F7"/>
    <w:rsid w:val="00262F39"/>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9A2"/>
    <w:rsid w:val="00280C3E"/>
    <w:rsid w:val="00280E91"/>
    <w:rsid w:val="00280EFA"/>
    <w:rsid w:val="00281D16"/>
    <w:rsid w:val="00283198"/>
    <w:rsid w:val="00283E26"/>
    <w:rsid w:val="00283F0A"/>
    <w:rsid w:val="002845EA"/>
    <w:rsid w:val="002846B1"/>
    <w:rsid w:val="002849A6"/>
    <w:rsid w:val="00284C6E"/>
    <w:rsid w:val="00286CDB"/>
    <w:rsid w:val="0028726A"/>
    <w:rsid w:val="00290087"/>
    <w:rsid w:val="00290F41"/>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5409"/>
    <w:rsid w:val="002A058F"/>
    <w:rsid w:val="002A0700"/>
    <w:rsid w:val="002A0C06"/>
    <w:rsid w:val="002A0F45"/>
    <w:rsid w:val="002A10B2"/>
    <w:rsid w:val="002A1FAC"/>
    <w:rsid w:val="002A2B6F"/>
    <w:rsid w:val="002A3375"/>
    <w:rsid w:val="002A3785"/>
    <w:rsid w:val="002A3FC1"/>
    <w:rsid w:val="002A4554"/>
    <w:rsid w:val="002A464D"/>
    <w:rsid w:val="002A4BE0"/>
    <w:rsid w:val="002A5268"/>
    <w:rsid w:val="002A5688"/>
    <w:rsid w:val="002A665D"/>
    <w:rsid w:val="002A7380"/>
    <w:rsid w:val="002A75B6"/>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39E"/>
    <w:rsid w:val="002B5E22"/>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908"/>
    <w:rsid w:val="002C5B35"/>
    <w:rsid w:val="002C605B"/>
    <w:rsid w:val="002C6442"/>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5EA"/>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353"/>
    <w:rsid w:val="002F45B0"/>
    <w:rsid w:val="002F487F"/>
    <w:rsid w:val="002F49D9"/>
    <w:rsid w:val="002F59B3"/>
    <w:rsid w:val="002F6164"/>
    <w:rsid w:val="002F6C1E"/>
    <w:rsid w:val="002F6FA0"/>
    <w:rsid w:val="002F7000"/>
    <w:rsid w:val="002F7391"/>
    <w:rsid w:val="002F78B8"/>
    <w:rsid w:val="002F7A7E"/>
    <w:rsid w:val="002F7BEB"/>
    <w:rsid w:val="00300D3A"/>
    <w:rsid w:val="00301193"/>
    <w:rsid w:val="0030129D"/>
    <w:rsid w:val="003012ED"/>
    <w:rsid w:val="00301EBE"/>
    <w:rsid w:val="0030239B"/>
    <w:rsid w:val="00303402"/>
    <w:rsid w:val="00303732"/>
    <w:rsid w:val="003041A8"/>
    <w:rsid w:val="00304237"/>
    <w:rsid w:val="00304436"/>
    <w:rsid w:val="00304D64"/>
    <w:rsid w:val="003053EF"/>
    <w:rsid w:val="00305944"/>
    <w:rsid w:val="00305C7F"/>
    <w:rsid w:val="00305E59"/>
    <w:rsid w:val="00305F6D"/>
    <w:rsid w:val="003061CB"/>
    <w:rsid w:val="003064D4"/>
    <w:rsid w:val="003065C4"/>
    <w:rsid w:val="00306C33"/>
    <w:rsid w:val="003079EF"/>
    <w:rsid w:val="00307F3C"/>
    <w:rsid w:val="003101E4"/>
    <w:rsid w:val="00310A82"/>
    <w:rsid w:val="00310B6E"/>
    <w:rsid w:val="00310ED2"/>
    <w:rsid w:val="00311076"/>
    <w:rsid w:val="003117FE"/>
    <w:rsid w:val="00311C27"/>
    <w:rsid w:val="00311D6E"/>
    <w:rsid w:val="003123F6"/>
    <w:rsid w:val="00312737"/>
    <w:rsid w:val="00312958"/>
    <w:rsid w:val="00313A0C"/>
    <w:rsid w:val="003141B6"/>
    <w:rsid w:val="0031607F"/>
    <w:rsid w:val="00316381"/>
    <w:rsid w:val="003163A5"/>
    <w:rsid w:val="0031688E"/>
    <w:rsid w:val="003169A4"/>
    <w:rsid w:val="00316A13"/>
    <w:rsid w:val="003172A5"/>
    <w:rsid w:val="00317BD2"/>
    <w:rsid w:val="0032071C"/>
    <w:rsid w:val="00320B7E"/>
    <w:rsid w:val="00321A56"/>
    <w:rsid w:val="00321B20"/>
    <w:rsid w:val="003240F7"/>
    <w:rsid w:val="00325043"/>
    <w:rsid w:val="00325546"/>
    <w:rsid w:val="0032570E"/>
    <w:rsid w:val="003259C5"/>
    <w:rsid w:val="00325CC0"/>
    <w:rsid w:val="00326507"/>
    <w:rsid w:val="003267C8"/>
    <w:rsid w:val="00327436"/>
    <w:rsid w:val="0033061F"/>
    <w:rsid w:val="00331472"/>
    <w:rsid w:val="0033253D"/>
    <w:rsid w:val="0033269B"/>
    <w:rsid w:val="00333314"/>
    <w:rsid w:val="00333B85"/>
    <w:rsid w:val="00334564"/>
    <w:rsid w:val="003347CE"/>
    <w:rsid w:val="0033571F"/>
    <w:rsid w:val="00335BA2"/>
    <w:rsid w:val="00335C2A"/>
    <w:rsid w:val="00335DAA"/>
    <w:rsid w:val="00336709"/>
    <w:rsid w:val="00336E09"/>
    <w:rsid w:val="00336F9A"/>
    <w:rsid w:val="0033737C"/>
    <w:rsid w:val="0033740E"/>
    <w:rsid w:val="00337C99"/>
    <w:rsid w:val="00340083"/>
    <w:rsid w:val="00340659"/>
    <w:rsid w:val="003414F9"/>
    <w:rsid w:val="00341747"/>
    <w:rsid w:val="00341A74"/>
    <w:rsid w:val="00341D7A"/>
    <w:rsid w:val="00341ED4"/>
    <w:rsid w:val="003427A7"/>
    <w:rsid w:val="003427DF"/>
    <w:rsid w:val="003436A5"/>
    <w:rsid w:val="00345909"/>
    <w:rsid w:val="0034683C"/>
    <w:rsid w:val="003468B8"/>
    <w:rsid w:val="003469DE"/>
    <w:rsid w:val="00346A23"/>
    <w:rsid w:val="00346E1C"/>
    <w:rsid w:val="00347499"/>
    <w:rsid w:val="003475E1"/>
    <w:rsid w:val="0034777A"/>
    <w:rsid w:val="003500D1"/>
    <w:rsid w:val="00350210"/>
    <w:rsid w:val="003508B8"/>
    <w:rsid w:val="00350B70"/>
    <w:rsid w:val="003529EA"/>
    <w:rsid w:val="00352DB8"/>
    <w:rsid w:val="0035369D"/>
    <w:rsid w:val="00353BEE"/>
    <w:rsid w:val="0035482E"/>
    <w:rsid w:val="00354999"/>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106"/>
    <w:rsid w:val="00366C4E"/>
    <w:rsid w:val="00367446"/>
    <w:rsid w:val="00367A9A"/>
    <w:rsid w:val="00367EDA"/>
    <w:rsid w:val="00367F26"/>
    <w:rsid w:val="00370ECD"/>
    <w:rsid w:val="00371681"/>
    <w:rsid w:val="0037177E"/>
    <w:rsid w:val="003717D2"/>
    <w:rsid w:val="00371F9F"/>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77D55"/>
    <w:rsid w:val="003802B8"/>
    <w:rsid w:val="00380721"/>
    <w:rsid w:val="00381658"/>
    <w:rsid w:val="0038199C"/>
    <w:rsid w:val="00381E92"/>
    <w:rsid w:val="00382B60"/>
    <w:rsid w:val="00382E92"/>
    <w:rsid w:val="0038317B"/>
    <w:rsid w:val="00383467"/>
    <w:rsid w:val="0038400D"/>
    <w:rsid w:val="0038438D"/>
    <w:rsid w:val="0038517B"/>
    <w:rsid w:val="00385C27"/>
    <w:rsid w:val="00386E4B"/>
    <w:rsid w:val="003871DA"/>
    <w:rsid w:val="00387F87"/>
    <w:rsid w:val="0039125D"/>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4F7"/>
    <w:rsid w:val="003A278C"/>
    <w:rsid w:val="003A2BE0"/>
    <w:rsid w:val="003A2D11"/>
    <w:rsid w:val="003A39AC"/>
    <w:rsid w:val="003A5049"/>
    <w:rsid w:val="003A5533"/>
    <w:rsid w:val="003A58C4"/>
    <w:rsid w:val="003A62A4"/>
    <w:rsid w:val="003A645E"/>
    <w:rsid w:val="003A6791"/>
    <w:rsid w:val="003A734A"/>
    <w:rsid w:val="003B0D1A"/>
    <w:rsid w:val="003B0D6E"/>
    <w:rsid w:val="003B173D"/>
    <w:rsid w:val="003B1B9C"/>
    <w:rsid w:val="003B1BC5"/>
    <w:rsid w:val="003B1D5C"/>
    <w:rsid w:val="003B1FC0"/>
    <w:rsid w:val="003B1FE5"/>
    <w:rsid w:val="003B31BA"/>
    <w:rsid w:val="003B3302"/>
    <w:rsid w:val="003B3A13"/>
    <w:rsid w:val="003B3E74"/>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2A0"/>
    <w:rsid w:val="003D0BE0"/>
    <w:rsid w:val="003D0E3C"/>
    <w:rsid w:val="003D1153"/>
    <w:rsid w:val="003D14E9"/>
    <w:rsid w:val="003D1BD0"/>
    <w:rsid w:val="003D1CF4"/>
    <w:rsid w:val="003D2146"/>
    <w:rsid w:val="003D256D"/>
    <w:rsid w:val="003D2FE2"/>
    <w:rsid w:val="003D3794"/>
    <w:rsid w:val="003D395E"/>
    <w:rsid w:val="003D3964"/>
    <w:rsid w:val="003D3EB8"/>
    <w:rsid w:val="003D4A9C"/>
    <w:rsid w:val="003D4FD0"/>
    <w:rsid w:val="003D56A5"/>
    <w:rsid w:val="003D607A"/>
    <w:rsid w:val="003D7720"/>
    <w:rsid w:val="003D7F8E"/>
    <w:rsid w:val="003E01D5"/>
    <w:rsid w:val="003E029A"/>
    <w:rsid w:val="003E077D"/>
    <w:rsid w:val="003E0A5B"/>
    <w:rsid w:val="003E1283"/>
    <w:rsid w:val="003E135E"/>
    <w:rsid w:val="003E1421"/>
    <w:rsid w:val="003E14AC"/>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2B"/>
    <w:rsid w:val="003F37DD"/>
    <w:rsid w:val="003F4583"/>
    <w:rsid w:val="003F4C5E"/>
    <w:rsid w:val="003F5302"/>
    <w:rsid w:val="003F64C5"/>
    <w:rsid w:val="003F66A5"/>
    <w:rsid w:val="003F6CF8"/>
    <w:rsid w:val="003F6E75"/>
    <w:rsid w:val="003F71DE"/>
    <w:rsid w:val="003F762C"/>
    <w:rsid w:val="003F7B41"/>
    <w:rsid w:val="003F7F2F"/>
    <w:rsid w:val="004004BE"/>
    <w:rsid w:val="0040112D"/>
    <w:rsid w:val="0040140A"/>
    <w:rsid w:val="004015B6"/>
    <w:rsid w:val="00401B30"/>
    <w:rsid w:val="00401BA5"/>
    <w:rsid w:val="00402941"/>
    <w:rsid w:val="00402BC3"/>
    <w:rsid w:val="00403109"/>
    <w:rsid w:val="0040323A"/>
    <w:rsid w:val="0040346A"/>
    <w:rsid w:val="00404B20"/>
    <w:rsid w:val="00405194"/>
    <w:rsid w:val="00405273"/>
    <w:rsid w:val="004055C1"/>
    <w:rsid w:val="00405996"/>
    <w:rsid w:val="00405F21"/>
    <w:rsid w:val="004064BA"/>
    <w:rsid w:val="0040687D"/>
    <w:rsid w:val="004068F5"/>
    <w:rsid w:val="00406DC2"/>
    <w:rsid w:val="004072C8"/>
    <w:rsid w:val="0040761D"/>
    <w:rsid w:val="0041023E"/>
    <w:rsid w:val="004110AC"/>
    <w:rsid w:val="004116A0"/>
    <w:rsid w:val="00411D9D"/>
    <w:rsid w:val="0041267F"/>
    <w:rsid w:val="00412C15"/>
    <w:rsid w:val="00413390"/>
    <w:rsid w:val="00413595"/>
    <w:rsid w:val="00413D6B"/>
    <w:rsid w:val="004153E3"/>
    <w:rsid w:val="00416905"/>
    <w:rsid w:val="00416F1E"/>
    <w:rsid w:val="0041739A"/>
    <w:rsid w:val="004175B6"/>
    <w:rsid w:val="00417E48"/>
    <w:rsid w:val="00417F33"/>
    <w:rsid w:val="004216C5"/>
    <w:rsid w:val="00421A16"/>
    <w:rsid w:val="00421AEB"/>
    <w:rsid w:val="00422802"/>
    <w:rsid w:val="00422F57"/>
    <w:rsid w:val="00423ED0"/>
    <w:rsid w:val="00424E1F"/>
    <w:rsid w:val="00425647"/>
    <w:rsid w:val="00426969"/>
    <w:rsid w:val="0042712B"/>
    <w:rsid w:val="00427AAE"/>
    <w:rsid w:val="00427EAA"/>
    <w:rsid w:val="00430296"/>
    <w:rsid w:val="00431998"/>
    <w:rsid w:val="00431AC6"/>
    <w:rsid w:val="004320D2"/>
    <w:rsid w:val="004320F2"/>
    <w:rsid w:val="00434D1C"/>
    <w:rsid w:val="0043558D"/>
    <w:rsid w:val="00435ACE"/>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4B4"/>
    <w:rsid w:val="0044660E"/>
    <w:rsid w:val="00447808"/>
    <w:rsid w:val="00447B76"/>
    <w:rsid w:val="00447FFD"/>
    <w:rsid w:val="004504F0"/>
    <w:rsid w:val="00450C30"/>
    <w:rsid w:val="00451492"/>
    <w:rsid w:val="00452138"/>
    <w:rsid w:val="004521BB"/>
    <w:rsid w:val="00452896"/>
    <w:rsid w:val="00453575"/>
    <w:rsid w:val="00454BBB"/>
    <w:rsid w:val="00454D73"/>
    <w:rsid w:val="0045525D"/>
    <w:rsid w:val="004553CA"/>
    <w:rsid w:val="00456103"/>
    <w:rsid w:val="0045669A"/>
    <w:rsid w:val="00456B02"/>
    <w:rsid w:val="00457745"/>
    <w:rsid w:val="0046058F"/>
    <w:rsid w:val="00460824"/>
    <w:rsid w:val="00460CA5"/>
    <w:rsid w:val="0046186C"/>
    <w:rsid w:val="0046188C"/>
    <w:rsid w:val="00461A8E"/>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A4C"/>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3E1C"/>
    <w:rsid w:val="0048419C"/>
    <w:rsid w:val="00484E39"/>
    <w:rsid w:val="00484FED"/>
    <w:rsid w:val="00485531"/>
    <w:rsid w:val="004859E2"/>
    <w:rsid w:val="004865CE"/>
    <w:rsid w:val="00486B55"/>
    <w:rsid w:val="00487402"/>
    <w:rsid w:val="004874EC"/>
    <w:rsid w:val="00487592"/>
    <w:rsid w:val="00487F5A"/>
    <w:rsid w:val="0049031F"/>
    <w:rsid w:val="00490743"/>
    <w:rsid w:val="00491B1B"/>
    <w:rsid w:val="004929E4"/>
    <w:rsid w:val="00493631"/>
    <w:rsid w:val="0049374F"/>
    <w:rsid w:val="00493A28"/>
    <w:rsid w:val="00493AF9"/>
    <w:rsid w:val="00493CC7"/>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3B1"/>
    <w:rsid w:val="004B753B"/>
    <w:rsid w:val="004B7B69"/>
    <w:rsid w:val="004C17D2"/>
    <w:rsid w:val="004C1D9B"/>
    <w:rsid w:val="004C217A"/>
    <w:rsid w:val="004C2EEA"/>
    <w:rsid w:val="004C2F56"/>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D7914"/>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A7D"/>
    <w:rsid w:val="004E6E9A"/>
    <w:rsid w:val="004E7783"/>
    <w:rsid w:val="004F023B"/>
    <w:rsid w:val="004F0926"/>
    <w:rsid w:val="004F0CAA"/>
    <w:rsid w:val="004F2130"/>
    <w:rsid w:val="004F2639"/>
    <w:rsid w:val="004F2C09"/>
    <w:rsid w:val="004F2E2A"/>
    <w:rsid w:val="004F3086"/>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0D40"/>
    <w:rsid w:val="00501516"/>
    <w:rsid w:val="0050161D"/>
    <w:rsid w:val="005020A2"/>
    <w:rsid w:val="00502397"/>
    <w:rsid w:val="005024D2"/>
    <w:rsid w:val="00503288"/>
    <w:rsid w:val="00503B5D"/>
    <w:rsid w:val="00503BFB"/>
    <w:rsid w:val="00503C04"/>
    <w:rsid w:val="00504133"/>
    <w:rsid w:val="0050520C"/>
    <w:rsid w:val="00506832"/>
    <w:rsid w:val="00506873"/>
    <w:rsid w:val="00507B65"/>
    <w:rsid w:val="00507FEA"/>
    <w:rsid w:val="00510110"/>
    <w:rsid w:val="00510176"/>
    <w:rsid w:val="005106CC"/>
    <w:rsid w:val="00510B0A"/>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17D12"/>
    <w:rsid w:val="00520445"/>
    <w:rsid w:val="00520480"/>
    <w:rsid w:val="00520508"/>
    <w:rsid w:val="0052057E"/>
    <w:rsid w:val="00520ACA"/>
    <w:rsid w:val="00520BDB"/>
    <w:rsid w:val="00520F57"/>
    <w:rsid w:val="005213BF"/>
    <w:rsid w:val="005215E3"/>
    <w:rsid w:val="005216EB"/>
    <w:rsid w:val="00521B22"/>
    <w:rsid w:val="00521B59"/>
    <w:rsid w:val="005230A8"/>
    <w:rsid w:val="00523563"/>
    <w:rsid w:val="0052367F"/>
    <w:rsid w:val="005236FD"/>
    <w:rsid w:val="005242F9"/>
    <w:rsid w:val="0052471B"/>
    <w:rsid w:val="00524876"/>
    <w:rsid w:val="00524982"/>
    <w:rsid w:val="00524B35"/>
    <w:rsid w:val="00524D3D"/>
    <w:rsid w:val="00524DDF"/>
    <w:rsid w:val="00524EFA"/>
    <w:rsid w:val="005250B5"/>
    <w:rsid w:val="005250C2"/>
    <w:rsid w:val="0052546C"/>
    <w:rsid w:val="00525BD2"/>
    <w:rsid w:val="0052601D"/>
    <w:rsid w:val="005264A4"/>
    <w:rsid w:val="00526C15"/>
    <w:rsid w:val="00527598"/>
    <w:rsid w:val="00527793"/>
    <w:rsid w:val="00527AF1"/>
    <w:rsid w:val="00530252"/>
    <w:rsid w:val="005305C8"/>
    <w:rsid w:val="00530C17"/>
    <w:rsid w:val="00530DA1"/>
    <w:rsid w:val="00530F97"/>
    <w:rsid w:val="005313DB"/>
    <w:rsid w:val="0053262C"/>
    <w:rsid w:val="00532EDD"/>
    <w:rsid w:val="00533989"/>
    <w:rsid w:val="00534395"/>
    <w:rsid w:val="00534468"/>
    <w:rsid w:val="00535520"/>
    <w:rsid w:val="005358F5"/>
    <w:rsid w:val="00535C30"/>
    <w:rsid w:val="00535F96"/>
    <w:rsid w:val="00536021"/>
    <w:rsid w:val="00536225"/>
    <w:rsid w:val="00536BFB"/>
    <w:rsid w:val="00536ECE"/>
    <w:rsid w:val="00536FD1"/>
    <w:rsid w:val="005370DC"/>
    <w:rsid w:val="00537173"/>
    <w:rsid w:val="0053722F"/>
    <w:rsid w:val="005372A4"/>
    <w:rsid w:val="00537882"/>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1BE0"/>
    <w:rsid w:val="005525A4"/>
    <w:rsid w:val="00552934"/>
    <w:rsid w:val="00552D6E"/>
    <w:rsid w:val="005539E3"/>
    <w:rsid w:val="00553DFD"/>
    <w:rsid w:val="00554368"/>
    <w:rsid w:val="005544AC"/>
    <w:rsid w:val="0055623A"/>
    <w:rsid w:val="005563D9"/>
    <w:rsid w:val="00557E3D"/>
    <w:rsid w:val="00560F47"/>
    <w:rsid w:val="005613D6"/>
    <w:rsid w:val="00561817"/>
    <w:rsid w:val="00561AD9"/>
    <w:rsid w:val="00562EB1"/>
    <w:rsid w:val="0056331A"/>
    <w:rsid w:val="00563362"/>
    <w:rsid w:val="00563478"/>
    <w:rsid w:val="005639B0"/>
    <w:rsid w:val="005646FC"/>
    <w:rsid w:val="00564DB5"/>
    <w:rsid w:val="00565100"/>
    <w:rsid w:val="00565A85"/>
    <w:rsid w:val="00565FB6"/>
    <w:rsid w:val="0056625A"/>
    <w:rsid w:val="00567040"/>
    <w:rsid w:val="00567893"/>
    <w:rsid w:val="00567EBA"/>
    <w:rsid w:val="00570E84"/>
    <w:rsid w:val="005716B8"/>
    <w:rsid w:val="00571702"/>
    <w:rsid w:val="00571F29"/>
    <w:rsid w:val="0057265B"/>
    <w:rsid w:val="00572A57"/>
    <w:rsid w:val="005739AB"/>
    <w:rsid w:val="005744FC"/>
    <w:rsid w:val="005757D1"/>
    <w:rsid w:val="00575C75"/>
    <w:rsid w:val="00576B25"/>
    <w:rsid w:val="005772EA"/>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CC4"/>
    <w:rsid w:val="00591EB1"/>
    <w:rsid w:val="00592A50"/>
    <w:rsid w:val="00592F35"/>
    <w:rsid w:val="005939DE"/>
    <w:rsid w:val="00593B80"/>
    <w:rsid w:val="00593E76"/>
    <w:rsid w:val="00594C31"/>
    <w:rsid w:val="00594D27"/>
    <w:rsid w:val="00594FEE"/>
    <w:rsid w:val="005953F4"/>
    <w:rsid w:val="0059577A"/>
    <w:rsid w:val="00595BF3"/>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156"/>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5EE"/>
    <w:rsid w:val="005B4A53"/>
    <w:rsid w:val="005B598A"/>
    <w:rsid w:val="005B6593"/>
    <w:rsid w:val="005B65E5"/>
    <w:rsid w:val="005B6B3E"/>
    <w:rsid w:val="005B6B51"/>
    <w:rsid w:val="005B6DCF"/>
    <w:rsid w:val="005B6F10"/>
    <w:rsid w:val="005B796C"/>
    <w:rsid w:val="005C0159"/>
    <w:rsid w:val="005C0666"/>
    <w:rsid w:val="005C0D39"/>
    <w:rsid w:val="005C1BF7"/>
    <w:rsid w:val="005C1C00"/>
    <w:rsid w:val="005C1C99"/>
    <w:rsid w:val="005C3CA0"/>
    <w:rsid w:val="005C42E1"/>
    <w:rsid w:val="005C4A26"/>
    <w:rsid w:val="005C4C12"/>
    <w:rsid w:val="005C4C37"/>
    <w:rsid w:val="005C6159"/>
    <w:rsid w:val="005D00A5"/>
    <w:rsid w:val="005D00D6"/>
    <w:rsid w:val="005D07B2"/>
    <w:rsid w:val="005D0BF1"/>
    <w:rsid w:val="005D0D93"/>
    <w:rsid w:val="005D10F2"/>
    <w:rsid w:val="005D13A9"/>
    <w:rsid w:val="005D191A"/>
    <w:rsid w:val="005D1A14"/>
    <w:rsid w:val="005D1ACD"/>
    <w:rsid w:val="005D21CA"/>
    <w:rsid w:val="005D26DF"/>
    <w:rsid w:val="005D27D0"/>
    <w:rsid w:val="005D2EDB"/>
    <w:rsid w:val="005D3674"/>
    <w:rsid w:val="005D3786"/>
    <w:rsid w:val="005D4D30"/>
    <w:rsid w:val="005D4EC7"/>
    <w:rsid w:val="005D5478"/>
    <w:rsid w:val="005D5BE4"/>
    <w:rsid w:val="005D5D7D"/>
    <w:rsid w:val="005D60E5"/>
    <w:rsid w:val="005D6807"/>
    <w:rsid w:val="005D71EF"/>
    <w:rsid w:val="005D7469"/>
    <w:rsid w:val="005D7731"/>
    <w:rsid w:val="005D7FA6"/>
    <w:rsid w:val="005E019C"/>
    <w:rsid w:val="005E0710"/>
    <w:rsid w:val="005E0725"/>
    <w:rsid w:val="005E0E50"/>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89C"/>
    <w:rsid w:val="005F1A03"/>
    <w:rsid w:val="005F1CC0"/>
    <w:rsid w:val="005F1DBB"/>
    <w:rsid w:val="005F1F95"/>
    <w:rsid w:val="005F24BD"/>
    <w:rsid w:val="005F25EF"/>
    <w:rsid w:val="005F2C25"/>
    <w:rsid w:val="005F2F3B"/>
    <w:rsid w:val="005F34E9"/>
    <w:rsid w:val="005F3AA8"/>
    <w:rsid w:val="005F53F2"/>
    <w:rsid w:val="005F581A"/>
    <w:rsid w:val="005F6312"/>
    <w:rsid w:val="005F6DED"/>
    <w:rsid w:val="005F7C1D"/>
    <w:rsid w:val="00601148"/>
    <w:rsid w:val="006013EE"/>
    <w:rsid w:val="00605075"/>
    <w:rsid w:val="0060526C"/>
    <w:rsid w:val="00605382"/>
    <w:rsid w:val="00606328"/>
    <w:rsid w:val="0060652B"/>
    <w:rsid w:val="00606B84"/>
    <w:rsid w:val="00607120"/>
    <w:rsid w:val="00607F7B"/>
    <w:rsid w:val="006105DA"/>
    <w:rsid w:val="00610F61"/>
    <w:rsid w:val="00611036"/>
    <w:rsid w:val="006118E7"/>
    <w:rsid w:val="00611998"/>
    <w:rsid w:val="006132E7"/>
    <w:rsid w:val="006132ED"/>
    <w:rsid w:val="00614934"/>
    <w:rsid w:val="0061522D"/>
    <w:rsid w:val="006154C5"/>
    <w:rsid w:val="00615570"/>
    <w:rsid w:val="0061594C"/>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0D8"/>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572"/>
    <w:rsid w:val="006368CA"/>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288D"/>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2FC4"/>
    <w:rsid w:val="0066349B"/>
    <w:rsid w:val="00664BFB"/>
    <w:rsid w:val="00665120"/>
    <w:rsid w:val="006657A3"/>
    <w:rsid w:val="006657EE"/>
    <w:rsid w:val="00666098"/>
    <w:rsid w:val="0066621D"/>
    <w:rsid w:val="006672E6"/>
    <w:rsid w:val="00667A56"/>
    <w:rsid w:val="00667C83"/>
    <w:rsid w:val="006700B7"/>
    <w:rsid w:val="0067066B"/>
    <w:rsid w:val="0067102D"/>
    <w:rsid w:val="00671313"/>
    <w:rsid w:val="00671A82"/>
    <w:rsid w:val="00672BED"/>
    <w:rsid w:val="0067389F"/>
    <w:rsid w:val="00673BD3"/>
    <w:rsid w:val="00673D0A"/>
    <w:rsid w:val="00675008"/>
    <w:rsid w:val="00675684"/>
    <w:rsid w:val="00675740"/>
    <w:rsid w:val="0067579A"/>
    <w:rsid w:val="00675873"/>
    <w:rsid w:val="00676178"/>
    <w:rsid w:val="006762B9"/>
    <w:rsid w:val="00677499"/>
    <w:rsid w:val="00677658"/>
    <w:rsid w:val="00680C55"/>
    <w:rsid w:val="00680C8D"/>
    <w:rsid w:val="00681F45"/>
    <w:rsid w:val="0068264F"/>
    <w:rsid w:val="00682E8D"/>
    <w:rsid w:val="00682FE4"/>
    <w:rsid w:val="00683E0A"/>
    <w:rsid w:val="006844DF"/>
    <w:rsid w:val="00685962"/>
    <w:rsid w:val="00685A30"/>
    <w:rsid w:val="00685C48"/>
    <w:rsid w:val="00687D28"/>
    <w:rsid w:val="00687E34"/>
    <w:rsid w:val="006906E8"/>
    <w:rsid w:val="00690A4B"/>
    <w:rsid w:val="00691009"/>
    <w:rsid w:val="006912BB"/>
    <w:rsid w:val="006918F8"/>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152"/>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A7527"/>
    <w:rsid w:val="006A7DC6"/>
    <w:rsid w:val="006B0116"/>
    <w:rsid w:val="006B0566"/>
    <w:rsid w:val="006B2369"/>
    <w:rsid w:val="006B2C44"/>
    <w:rsid w:val="006B2F02"/>
    <w:rsid w:val="006B30BA"/>
    <w:rsid w:val="006B3AE3"/>
    <w:rsid w:val="006B3B3D"/>
    <w:rsid w:val="006B3E56"/>
    <w:rsid w:val="006B3E66"/>
    <w:rsid w:val="006B4238"/>
    <w:rsid w:val="006B50F3"/>
    <w:rsid w:val="006B5588"/>
    <w:rsid w:val="006B572D"/>
    <w:rsid w:val="006B5849"/>
    <w:rsid w:val="006B5893"/>
    <w:rsid w:val="006B6220"/>
    <w:rsid w:val="006B6337"/>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AE"/>
    <w:rsid w:val="006D22CA"/>
    <w:rsid w:val="006D24E1"/>
    <w:rsid w:val="006D2DF7"/>
    <w:rsid w:val="006D32C0"/>
    <w:rsid w:val="006D3EDB"/>
    <w:rsid w:val="006D42EB"/>
    <w:rsid w:val="006D4448"/>
    <w:rsid w:val="006D4E1D"/>
    <w:rsid w:val="006D5516"/>
    <w:rsid w:val="006D6150"/>
    <w:rsid w:val="006D619D"/>
    <w:rsid w:val="006D682E"/>
    <w:rsid w:val="006D684E"/>
    <w:rsid w:val="006D7219"/>
    <w:rsid w:val="006E15CD"/>
    <w:rsid w:val="006E1AA4"/>
    <w:rsid w:val="006E1E8F"/>
    <w:rsid w:val="006E276C"/>
    <w:rsid w:val="006E35A0"/>
    <w:rsid w:val="006E49D7"/>
    <w:rsid w:val="006E50E4"/>
    <w:rsid w:val="006E51B0"/>
    <w:rsid w:val="006E5904"/>
    <w:rsid w:val="006E5CC5"/>
    <w:rsid w:val="006E6903"/>
    <w:rsid w:val="006E69E4"/>
    <w:rsid w:val="006E6FA0"/>
    <w:rsid w:val="006E732A"/>
    <w:rsid w:val="006E73AC"/>
    <w:rsid w:val="006E7845"/>
    <w:rsid w:val="006E7900"/>
    <w:rsid w:val="006E7947"/>
    <w:rsid w:val="006E7D3E"/>
    <w:rsid w:val="006E7F44"/>
    <w:rsid w:val="006F012B"/>
    <w:rsid w:val="006F02F7"/>
    <w:rsid w:val="006F0E10"/>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A6A"/>
    <w:rsid w:val="00700BA2"/>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48FE"/>
    <w:rsid w:val="00715506"/>
    <w:rsid w:val="0071687B"/>
    <w:rsid w:val="0071689A"/>
    <w:rsid w:val="00716F47"/>
    <w:rsid w:val="007204FD"/>
    <w:rsid w:val="00720542"/>
    <w:rsid w:val="00720A81"/>
    <w:rsid w:val="007210AC"/>
    <w:rsid w:val="00721677"/>
    <w:rsid w:val="00721A7B"/>
    <w:rsid w:val="00721CBC"/>
    <w:rsid w:val="00722665"/>
    <w:rsid w:val="00722D91"/>
    <w:rsid w:val="00723462"/>
    <w:rsid w:val="00723DF8"/>
    <w:rsid w:val="00723E02"/>
    <w:rsid w:val="007248D6"/>
    <w:rsid w:val="007248F1"/>
    <w:rsid w:val="00724BD7"/>
    <w:rsid w:val="007251AB"/>
    <w:rsid w:val="007257FF"/>
    <w:rsid w:val="0072587C"/>
    <w:rsid w:val="00725ED3"/>
    <w:rsid w:val="00731129"/>
    <w:rsid w:val="00731B85"/>
    <w:rsid w:val="00731BD1"/>
    <w:rsid w:val="00731D26"/>
    <w:rsid w:val="00731F31"/>
    <w:rsid w:val="0073287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5CC"/>
    <w:rsid w:val="007477E0"/>
    <w:rsid w:val="00747893"/>
    <w:rsid w:val="00747B4B"/>
    <w:rsid w:val="00747E00"/>
    <w:rsid w:val="00750406"/>
    <w:rsid w:val="0075061D"/>
    <w:rsid w:val="0075067F"/>
    <w:rsid w:val="00750AED"/>
    <w:rsid w:val="00750C6C"/>
    <w:rsid w:val="00750E05"/>
    <w:rsid w:val="00750FFF"/>
    <w:rsid w:val="00751116"/>
    <w:rsid w:val="00751AD7"/>
    <w:rsid w:val="00751C28"/>
    <w:rsid w:val="007525C0"/>
    <w:rsid w:val="00752E11"/>
    <w:rsid w:val="00753A6C"/>
    <w:rsid w:val="00753BE3"/>
    <w:rsid w:val="00753C9B"/>
    <w:rsid w:val="00753E6E"/>
    <w:rsid w:val="007542A6"/>
    <w:rsid w:val="00754697"/>
    <w:rsid w:val="007547BE"/>
    <w:rsid w:val="00754E14"/>
    <w:rsid w:val="00754F33"/>
    <w:rsid w:val="007554B5"/>
    <w:rsid w:val="00755AA2"/>
    <w:rsid w:val="00756F3B"/>
    <w:rsid w:val="007570F1"/>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1F55"/>
    <w:rsid w:val="00762026"/>
    <w:rsid w:val="0076257C"/>
    <w:rsid w:val="0076368E"/>
    <w:rsid w:val="0076384C"/>
    <w:rsid w:val="007642C2"/>
    <w:rsid w:val="007646F8"/>
    <w:rsid w:val="00764AAD"/>
    <w:rsid w:val="007656DE"/>
    <w:rsid w:val="00766702"/>
    <w:rsid w:val="0076724B"/>
    <w:rsid w:val="0076747F"/>
    <w:rsid w:val="0076763C"/>
    <w:rsid w:val="00767AD3"/>
    <w:rsid w:val="00767B04"/>
    <w:rsid w:val="00767FBC"/>
    <w:rsid w:val="007706D9"/>
    <w:rsid w:val="00770B03"/>
    <w:rsid w:val="0077106D"/>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50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3F50"/>
    <w:rsid w:val="007844BF"/>
    <w:rsid w:val="00784CB7"/>
    <w:rsid w:val="007854B2"/>
    <w:rsid w:val="00786A78"/>
    <w:rsid w:val="00786EB3"/>
    <w:rsid w:val="007874CB"/>
    <w:rsid w:val="0078774A"/>
    <w:rsid w:val="00787AA5"/>
    <w:rsid w:val="00790715"/>
    <w:rsid w:val="00790A06"/>
    <w:rsid w:val="00790C72"/>
    <w:rsid w:val="00791764"/>
    <w:rsid w:val="00791FE4"/>
    <w:rsid w:val="007920CE"/>
    <w:rsid w:val="0079260F"/>
    <w:rsid w:val="007930E2"/>
    <w:rsid w:val="00793108"/>
    <w:rsid w:val="00793343"/>
    <w:rsid w:val="00793837"/>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4A7"/>
    <w:rsid w:val="007A3EE6"/>
    <w:rsid w:val="007A40C1"/>
    <w:rsid w:val="007A42E0"/>
    <w:rsid w:val="007A4BB9"/>
    <w:rsid w:val="007A5F50"/>
    <w:rsid w:val="007A6841"/>
    <w:rsid w:val="007A7D44"/>
    <w:rsid w:val="007A7D71"/>
    <w:rsid w:val="007A7DEB"/>
    <w:rsid w:val="007B00E3"/>
    <w:rsid w:val="007B02EE"/>
    <w:rsid w:val="007B0562"/>
    <w:rsid w:val="007B057C"/>
    <w:rsid w:val="007B0CBD"/>
    <w:rsid w:val="007B0F87"/>
    <w:rsid w:val="007B188A"/>
    <w:rsid w:val="007B1F12"/>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786"/>
    <w:rsid w:val="007C3977"/>
    <w:rsid w:val="007C3D16"/>
    <w:rsid w:val="007C3FF3"/>
    <w:rsid w:val="007C4876"/>
    <w:rsid w:val="007C49D4"/>
    <w:rsid w:val="007C4BB0"/>
    <w:rsid w:val="007C4E0B"/>
    <w:rsid w:val="007C55BD"/>
    <w:rsid w:val="007C5823"/>
    <w:rsid w:val="007C5F44"/>
    <w:rsid w:val="007C6A92"/>
    <w:rsid w:val="007C6CF3"/>
    <w:rsid w:val="007C6F4D"/>
    <w:rsid w:val="007C7E58"/>
    <w:rsid w:val="007D02FE"/>
    <w:rsid w:val="007D0452"/>
    <w:rsid w:val="007D0927"/>
    <w:rsid w:val="007D0C96"/>
    <w:rsid w:val="007D1213"/>
    <w:rsid w:val="007D12B1"/>
    <w:rsid w:val="007D13EE"/>
    <w:rsid w:val="007D1675"/>
    <w:rsid w:val="007D1692"/>
    <w:rsid w:val="007D27B8"/>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1E10"/>
    <w:rsid w:val="007E238F"/>
    <w:rsid w:val="007E2813"/>
    <w:rsid w:val="007E31D9"/>
    <w:rsid w:val="007E3866"/>
    <w:rsid w:val="007E3AEE"/>
    <w:rsid w:val="007E4355"/>
    <w:rsid w:val="007E439C"/>
    <w:rsid w:val="007E46FE"/>
    <w:rsid w:val="007E4B42"/>
    <w:rsid w:val="007E6636"/>
    <w:rsid w:val="007E6804"/>
    <w:rsid w:val="007E6CD8"/>
    <w:rsid w:val="007E6E01"/>
    <w:rsid w:val="007E73CD"/>
    <w:rsid w:val="007E7A22"/>
    <w:rsid w:val="007F12DE"/>
    <w:rsid w:val="007F1314"/>
    <w:rsid w:val="007F1C07"/>
    <w:rsid w:val="007F281F"/>
    <w:rsid w:val="007F44EE"/>
    <w:rsid w:val="007F495A"/>
    <w:rsid w:val="007F503F"/>
    <w:rsid w:val="007F5A5F"/>
    <w:rsid w:val="007F6722"/>
    <w:rsid w:val="007F72BF"/>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246C"/>
    <w:rsid w:val="00813067"/>
    <w:rsid w:val="00813485"/>
    <w:rsid w:val="00813CE0"/>
    <w:rsid w:val="00814DBD"/>
    <w:rsid w:val="0081568C"/>
    <w:rsid w:val="00816381"/>
    <w:rsid w:val="00816505"/>
    <w:rsid w:val="00816B3C"/>
    <w:rsid w:val="0081738C"/>
    <w:rsid w:val="00820257"/>
    <w:rsid w:val="00820297"/>
    <w:rsid w:val="00820BA4"/>
    <w:rsid w:val="0082102B"/>
    <w:rsid w:val="00821572"/>
    <w:rsid w:val="008218B4"/>
    <w:rsid w:val="00821921"/>
    <w:rsid w:val="008223F5"/>
    <w:rsid w:val="00822942"/>
    <w:rsid w:val="008229D3"/>
    <w:rsid w:val="00822E50"/>
    <w:rsid w:val="00822F33"/>
    <w:rsid w:val="00823044"/>
    <w:rsid w:val="0082440E"/>
    <w:rsid w:val="00824F68"/>
    <w:rsid w:val="0082522B"/>
    <w:rsid w:val="008258A1"/>
    <w:rsid w:val="00825AAE"/>
    <w:rsid w:val="00826193"/>
    <w:rsid w:val="008264EB"/>
    <w:rsid w:val="008269CF"/>
    <w:rsid w:val="008272F3"/>
    <w:rsid w:val="00830036"/>
    <w:rsid w:val="00830445"/>
    <w:rsid w:val="00830AD3"/>
    <w:rsid w:val="00830D4D"/>
    <w:rsid w:val="008311FF"/>
    <w:rsid w:val="00831C52"/>
    <w:rsid w:val="00831DC3"/>
    <w:rsid w:val="00832685"/>
    <w:rsid w:val="008326D8"/>
    <w:rsid w:val="0083296C"/>
    <w:rsid w:val="008336B3"/>
    <w:rsid w:val="00833BCE"/>
    <w:rsid w:val="0083475E"/>
    <w:rsid w:val="008348C6"/>
    <w:rsid w:val="00834CD0"/>
    <w:rsid w:val="00835374"/>
    <w:rsid w:val="0083556D"/>
    <w:rsid w:val="008355D3"/>
    <w:rsid w:val="0083571F"/>
    <w:rsid w:val="00835822"/>
    <w:rsid w:val="00835B80"/>
    <w:rsid w:val="00835DAE"/>
    <w:rsid w:val="00836400"/>
    <w:rsid w:val="008365E4"/>
    <w:rsid w:val="00836C9C"/>
    <w:rsid w:val="00837337"/>
    <w:rsid w:val="00837F16"/>
    <w:rsid w:val="00840101"/>
    <w:rsid w:val="00840327"/>
    <w:rsid w:val="008404E2"/>
    <w:rsid w:val="00840FE0"/>
    <w:rsid w:val="0084142E"/>
    <w:rsid w:val="00842193"/>
    <w:rsid w:val="00842CDF"/>
    <w:rsid w:val="0084355D"/>
    <w:rsid w:val="008435A4"/>
    <w:rsid w:val="008435DB"/>
    <w:rsid w:val="00843892"/>
    <w:rsid w:val="00844434"/>
    <w:rsid w:val="00845492"/>
    <w:rsid w:val="00845AA5"/>
    <w:rsid w:val="008463FB"/>
    <w:rsid w:val="00846443"/>
    <w:rsid w:val="00847EB9"/>
    <w:rsid w:val="00847F28"/>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6C03"/>
    <w:rsid w:val="00857BF8"/>
    <w:rsid w:val="00857EF6"/>
    <w:rsid w:val="0086004A"/>
    <w:rsid w:val="008601B2"/>
    <w:rsid w:val="008602B6"/>
    <w:rsid w:val="0086059D"/>
    <w:rsid w:val="00860B3B"/>
    <w:rsid w:val="00861101"/>
    <w:rsid w:val="008617BA"/>
    <w:rsid w:val="008618E0"/>
    <w:rsid w:val="00861BEB"/>
    <w:rsid w:val="00861D7B"/>
    <w:rsid w:val="00861EC8"/>
    <w:rsid w:val="00862230"/>
    <w:rsid w:val="008626E5"/>
    <w:rsid w:val="008628CD"/>
    <w:rsid w:val="00863197"/>
    <w:rsid w:val="00863687"/>
    <w:rsid w:val="00863E4D"/>
    <w:rsid w:val="008642B0"/>
    <w:rsid w:val="00864631"/>
    <w:rsid w:val="008657F2"/>
    <w:rsid w:val="00865E9B"/>
    <w:rsid w:val="00867FC3"/>
    <w:rsid w:val="008702CB"/>
    <w:rsid w:val="008716DF"/>
    <w:rsid w:val="0087175D"/>
    <w:rsid w:val="00871838"/>
    <w:rsid w:val="00871E55"/>
    <w:rsid w:val="0087222B"/>
    <w:rsid w:val="00872A26"/>
    <w:rsid w:val="008730A8"/>
    <w:rsid w:val="00873162"/>
    <w:rsid w:val="0087341E"/>
    <w:rsid w:val="0087360C"/>
    <w:rsid w:val="00873A3C"/>
    <w:rsid w:val="00873D42"/>
    <w:rsid w:val="00873FE9"/>
    <w:rsid w:val="008743F2"/>
    <w:rsid w:val="00874EE2"/>
    <w:rsid w:val="008756E4"/>
    <w:rsid w:val="00875F09"/>
    <w:rsid w:val="0087667F"/>
    <w:rsid w:val="008769B4"/>
    <w:rsid w:val="00876D7D"/>
    <w:rsid w:val="0087711E"/>
    <w:rsid w:val="00877389"/>
    <w:rsid w:val="00877658"/>
    <w:rsid w:val="008777E0"/>
    <w:rsid w:val="00877B26"/>
    <w:rsid w:val="00877F1C"/>
    <w:rsid w:val="0088001E"/>
    <w:rsid w:val="00880500"/>
    <w:rsid w:val="00881C05"/>
    <w:rsid w:val="00881C22"/>
    <w:rsid w:val="0088370A"/>
    <w:rsid w:val="0088384C"/>
    <w:rsid w:val="00883936"/>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6CF"/>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B00"/>
    <w:rsid w:val="008A1E8D"/>
    <w:rsid w:val="008A24FA"/>
    <w:rsid w:val="008A3366"/>
    <w:rsid w:val="008A345D"/>
    <w:rsid w:val="008A3A35"/>
    <w:rsid w:val="008A3C60"/>
    <w:rsid w:val="008A4DA3"/>
    <w:rsid w:val="008A50BF"/>
    <w:rsid w:val="008A5CEA"/>
    <w:rsid w:val="008A70A4"/>
    <w:rsid w:val="008A7905"/>
    <w:rsid w:val="008B0198"/>
    <w:rsid w:val="008B0507"/>
    <w:rsid w:val="008B08B8"/>
    <w:rsid w:val="008B0EFF"/>
    <w:rsid w:val="008B1233"/>
    <w:rsid w:val="008B12AF"/>
    <w:rsid w:val="008B1605"/>
    <w:rsid w:val="008B314A"/>
    <w:rsid w:val="008B332C"/>
    <w:rsid w:val="008B4DB1"/>
    <w:rsid w:val="008B4FDA"/>
    <w:rsid w:val="008B542B"/>
    <w:rsid w:val="008B56A4"/>
    <w:rsid w:val="008B5D0C"/>
    <w:rsid w:val="008B6288"/>
    <w:rsid w:val="008B73CD"/>
    <w:rsid w:val="008B7BE2"/>
    <w:rsid w:val="008B7F88"/>
    <w:rsid w:val="008C1588"/>
    <w:rsid w:val="008C16C2"/>
    <w:rsid w:val="008C17DA"/>
    <w:rsid w:val="008C208B"/>
    <w:rsid w:val="008C27B6"/>
    <w:rsid w:val="008C28C9"/>
    <w:rsid w:val="008C343E"/>
    <w:rsid w:val="008C3509"/>
    <w:rsid w:val="008C353D"/>
    <w:rsid w:val="008C417C"/>
    <w:rsid w:val="008C5402"/>
    <w:rsid w:val="008C5532"/>
    <w:rsid w:val="008C56FA"/>
    <w:rsid w:val="008C5A17"/>
    <w:rsid w:val="008C5F2A"/>
    <w:rsid w:val="008C5FC1"/>
    <w:rsid w:val="008C6800"/>
    <w:rsid w:val="008C6886"/>
    <w:rsid w:val="008C6A78"/>
    <w:rsid w:val="008C6C54"/>
    <w:rsid w:val="008C750C"/>
    <w:rsid w:val="008D0000"/>
    <w:rsid w:val="008D0121"/>
    <w:rsid w:val="008D093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8AB"/>
    <w:rsid w:val="008D7CAC"/>
    <w:rsid w:val="008D7FF8"/>
    <w:rsid w:val="008E00F2"/>
    <w:rsid w:val="008E0C98"/>
    <w:rsid w:val="008E1FEB"/>
    <w:rsid w:val="008E24DC"/>
    <w:rsid w:val="008E3307"/>
    <w:rsid w:val="008E3548"/>
    <w:rsid w:val="008E38E6"/>
    <w:rsid w:val="008E3B1B"/>
    <w:rsid w:val="008E3B4C"/>
    <w:rsid w:val="008E3C53"/>
    <w:rsid w:val="008E4010"/>
    <w:rsid w:val="008E43BF"/>
    <w:rsid w:val="008E4439"/>
    <w:rsid w:val="008E4477"/>
    <w:rsid w:val="008E45A5"/>
    <w:rsid w:val="008E46B1"/>
    <w:rsid w:val="008E5404"/>
    <w:rsid w:val="008E5B7C"/>
    <w:rsid w:val="008E60B3"/>
    <w:rsid w:val="008E6273"/>
    <w:rsid w:val="008E653B"/>
    <w:rsid w:val="008E6E51"/>
    <w:rsid w:val="008E71FB"/>
    <w:rsid w:val="008F0732"/>
    <w:rsid w:val="008F1F9B"/>
    <w:rsid w:val="008F2148"/>
    <w:rsid w:val="008F2365"/>
    <w:rsid w:val="008F2B76"/>
    <w:rsid w:val="008F390C"/>
    <w:rsid w:val="008F42C7"/>
    <w:rsid w:val="008F527F"/>
    <w:rsid w:val="008F69B6"/>
    <w:rsid w:val="008F6B74"/>
    <w:rsid w:val="008F73FF"/>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AD4"/>
    <w:rsid w:val="00910F71"/>
    <w:rsid w:val="009114A5"/>
    <w:rsid w:val="00911F57"/>
    <w:rsid w:val="009123CA"/>
    <w:rsid w:val="009134AF"/>
    <w:rsid w:val="00914B4A"/>
    <w:rsid w:val="00915104"/>
    <w:rsid w:val="00915337"/>
    <w:rsid w:val="00915A97"/>
    <w:rsid w:val="009160C2"/>
    <w:rsid w:val="00916A53"/>
    <w:rsid w:val="00916E77"/>
    <w:rsid w:val="009170A1"/>
    <w:rsid w:val="00917234"/>
    <w:rsid w:val="00917FAA"/>
    <w:rsid w:val="00920009"/>
    <w:rsid w:val="0092041F"/>
    <w:rsid w:val="00920EDF"/>
    <w:rsid w:val="009211BF"/>
    <w:rsid w:val="009215EA"/>
    <w:rsid w:val="009229DF"/>
    <w:rsid w:val="009230C2"/>
    <w:rsid w:val="00923711"/>
    <w:rsid w:val="00924434"/>
    <w:rsid w:val="00926470"/>
    <w:rsid w:val="00926875"/>
    <w:rsid w:val="00926A3E"/>
    <w:rsid w:val="0092717E"/>
    <w:rsid w:val="00927888"/>
    <w:rsid w:val="00930D97"/>
    <w:rsid w:val="009317DF"/>
    <w:rsid w:val="00931A1F"/>
    <w:rsid w:val="00932115"/>
    <w:rsid w:val="009321EA"/>
    <w:rsid w:val="00932407"/>
    <w:rsid w:val="009332C5"/>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6D7"/>
    <w:rsid w:val="00936DF5"/>
    <w:rsid w:val="00936F3A"/>
    <w:rsid w:val="0093713C"/>
    <w:rsid w:val="0093721E"/>
    <w:rsid w:val="009374A0"/>
    <w:rsid w:val="00937B0F"/>
    <w:rsid w:val="00937B6A"/>
    <w:rsid w:val="00940C2A"/>
    <w:rsid w:val="009414B2"/>
    <w:rsid w:val="00941728"/>
    <w:rsid w:val="009418AC"/>
    <w:rsid w:val="00941924"/>
    <w:rsid w:val="00941E17"/>
    <w:rsid w:val="009424EE"/>
    <w:rsid w:val="00942F3B"/>
    <w:rsid w:val="00943D49"/>
    <w:rsid w:val="009440A2"/>
    <w:rsid w:val="00944927"/>
    <w:rsid w:val="00944C2A"/>
    <w:rsid w:val="0094515C"/>
    <w:rsid w:val="009455D4"/>
    <w:rsid w:val="00945D31"/>
    <w:rsid w:val="0094684E"/>
    <w:rsid w:val="009471C4"/>
    <w:rsid w:val="009475F4"/>
    <w:rsid w:val="00947B00"/>
    <w:rsid w:val="00947D03"/>
    <w:rsid w:val="00950C4C"/>
    <w:rsid w:val="0095176C"/>
    <w:rsid w:val="0095199F"/>
    <w:rsid w:val="00951CE5"/>
    <w:rsid w:val="00952531"/>
    <w:rsid w:val="00953ADF"/>
    <w:rsid w:val="00953F12"/>
    <w:rsid w:val="00954425"/>
    <w:rsid w:val="009548D2"/>
    <w:rsid w:val="00954C8E"/>
    <w:rsid w:val="00955135"/>
    <w:rsid w:val="009554F6"/>
    <w:rsid w:val="00955A1E"/>
    <w:rsid w:val="00955E87"/>
    <w:rsid w:val="00956D11"/>
    <w:rsid w:val="00956ED9"/>
    <w:rsid w:val="009574CD"/>
    <w:rsid w:val="009577E7"/>
    <w:rsid w:val="00960802"/>
    <w:rsid w:val="009619D8"/>
    <w:rsid w:val="00962571"/>
    <w:rsid w:val="00962791"/>
    <w:rsid w:val="009627B3"/>
    <w:rsid w:val="00962A70"/>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67BEC"/>
    <w:rsid w:val="00970000"/>
    <w:rsid w:val="0097080F"/>
    <w:rsid w:val="00971CAE"/>
    <w:rsid w:val="00971F12"/>
    <w:rsid w:val="00971F4A"/>
    <w:rsid w:val="00972AC5"/>
    <w:rsid w:val="00972C1A"/>
    <w:rsid w:val="009732B6"/>
    <w:rsid w:val="00973601"/>
    <w:rsid w:val="0097362A"/>
    <w:rsid w:val="00973BAB"/>
    <w:rsid w:val="00973FB1"/>
    <w:rsid w:val="009756D3"/>
    <w:rsid w:val="009771B9"/>
    <w:rsid w:val="009775DB"/>
    <w:rsid w:val="00981214"/>
    <w:rsid w:val="009813C4"/>
    <w:rsid w:val="00981540"/>
    <w:rsid w:val="0098227A"/>
    <w:rsid w:val="0098244A"/>
    <w:rsid w:val="00982BFB"/>
    <w:rsid w:val="00983A27"/>
    <w:rsid w:val="00983AF5"/>
    <w:rsid w:val="00984456"/>
    <w:rsid w:val="00984BDB"/>
    <w:rsid w:val="00985157"/>
    <w:rsid w:val="00985291"/>
    <w:rsid w:val="009865B0"/>
    <w:rsid w:val="009873F3"/>
    <w:rsid w:val="009874C7"/>
    <w:rsid w:val="00987504"/>
    <w:rsid w:val="00987A5B"/>
    <w:rsid w:val="00987E76"/>
    <w:rsid w:val="00990375"/>
    <w:rsid w:val="0099052C"/>
    <w:rsid w:val="00990559"/>
    <w:rsid w:val="00990561"/>
    <w:rsid w:val="00990C42"/>
    <w:rsid w:val="009911A0"/>
    <w:rsid w:val="00991827"/>
    <w:rsid w:val="009918C0"/>
    <w:rsid w:val="009924E6"/>
    <w:rsid w:val="00992DAD"/>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0F12"/>
    <w:rsid w:val="009A171D"/>
    <w:rsid w:val="009A172A"/>
    <w:rsid w:val="009A2838"/>
    <w:rsid w:val="009A2CF5"/>
    <w:rsid w:val="009A2FDE"/>
    <w:rsid w:val="009A3961"/>
    <w:rsid w:val="009A4351"/>
    <w:rsid w:val="009A4447"/>
    <w:rsid w:val="009A5190"/>
    <w:rsid w:val="009A5FA2"/>
    <w:rsid w:val="009A73D5"/>
    <w:rsid w:val="009A7400"/>
    <w:rsid w:val="009A796C"/>
    <w:rsid w:val="009A7E85"/>
    <w:rsid w:val="009B0273"/>
    <w:rsid w:val="009B0824"/>
    <w:rsid w:val="009B0DA1"/>
    <w:rsid w:val="009B127B"/>
    <w:rsid w:val="009B13C3"/>
    <w:rsid w:val="009B173C"/>
    <w:rsid w:val="009B18AF"/>
    <w:rsid w:val="009B26FC"/>
    <w:rsid w:val="009B3CA3"/>
    <w:rsid w:val="009B4F57"/>
    <w:rsid w:val="009B5628"/>
    <w:rsid w:val="009B5889"/>
    <w:rsid w:val="009B58F7"/>
    <w:rsid w:val="009B5ED1"/>
    <w:rsid w:val="009B6191"/>
    <w:rsid w:val="009B6514"/>
    <w:rsid w:val="009B6755"/>
    <w:rsid w:val="009B6D58"/>
    <w:rsid w:val="009C0ABA"/>
    <w:rsid w:val="009C183D"/>
    <w:rsid w:val="009C1A9A"/>
    <w:rsid w:val="009C1A9B"/>
    <w:rsid w:val="009C1B8F"/>
    <w:rsid w:val="009C1D0F"/>
    <w:rsid w:val="009C35A4"/>
    <w:rsid w:val="009C3724"/>
    <w:rsid w:val="009C3A21"/>
    <w:rsid w:val="009C3B73"/>
    <w:rsid w:val="009C3EC5"/>
    <w:rsid w:val="009C3FD4"/>
    <w:rsid w:val="009C5A1D"/>
    <w:rsid w:val="009C5CF1"/>
    <w:rsid w:val="009C6103"/>
    <w:rsid w:val="009C7913"/>
    <w:rsid w:val="009D0916"/>
    <w:rsid w:val="009D0DB0"/>
    <w:rsid w:val="009D158E"/>
    <w:rsid w:val="009D1704"/>
    <w:rsid w:val="009D2511"/>
    <w:rsid w:val="009D2AE5"/>
    <w:rsid w:val="009D2D07"/>
    <w:rsid w:val="009D352B"/>
    <w:rsid w:val="009D3F0E"/>
    <w:rsid w:val="009D47AF"/>
    <w:rsid w:val="009D5225"/>
    <w:rsid w:val="009D55A4"/>
    <w:rsid w:val="009D6D1A"/>
    <w:rsid w:val="009D71F8"/>
    <w:rsid w:val="009D78BC"/>
    <w:rsid w:val="009D7EFF"/>
    <w:rsid w:val="009E07EE"/>
    <w:rsid w:val="009E0C7F"/>
    <w:rsid w:val="009E0D20"/>
    <w:rsid w:val="009E0E87"/>
    <w:rsid w:val="009E1181"/>
    <w:rsid w:val="009E1740"/>
    <w:rsid w:val="009E17DD"/>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E7E39"/>
    <w:rsid w:val="009F058A"/>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13B"/>
    <w:rsid w:val="009F64A7"/>
    <w:rsid w:val="009F6B0A"/>
    <w:rsid w:val="009F7372"/>
    <w:rsid w:val="009F7683"/>
    <w:rsid w:val="009F7BD5"/>
    <w:rsid w:val="009F7C54"/>
    <w:rsid w:val="009F7D78"/>
    <w:rsid w:val="00A006D6"/>
    <w:rsid w:val="00A00A1F"/>
    <w:rsid w:val="00A00BCA"/>
    <w:rsid w:val="00A00E74"/>
    <w:rsid w:val="00A01157"/>
    <w:rsid w:val="00A01C73"/>
    <w:rsid w:val="00A020D7"/>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689"/>
    <w:rsid w:val="00A14ED9"/>
    <w:rsid w:val="00A150A9"/>
    <w:rsid w:val="00A150D1"/>
    <w:rsid w:val="00A1623D"/>
    <w:rsid w:val="00A16FE6"/>
    <w:rsid w:val="00A17ABE"/>
    <w:rsid w:val="00A20240"/>
    <w:rsid w:val="00A205BF"/>
    <w:rsid w:val="00A2065C"/>
    <w:rsid w:val="00A20B69"/>
    <w:rsid w:val="00A21022"/>
    <w:rsid w:val="00A21250"/>
    <w:rsid w:val="00A21F21"/>
    <w:rsid w:val="00A21F69"/>
    <w:rsid w:val="00A22062"/>
    <w:rsid w:val="00A222D7"/>
    <w:rsid w:val="00A22548"/>
    <w:rsid w:val="00A225D9"/>
    <w:rsid w:val="00A22EB5"/>
    <w:rsid w:val="00A23554"/>
    <w:rsid w:val="00A2389C"/>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912"/>
    <w:rsid w:val="00A32D42"/>
    <w:rsid w:val="00A33444"/>
    <w:rsid w:val="00A34587"/>
    <w:rsid w:val="00A3469E"/>
    <w:rsid w:val="00A34DFE"/>
    <w:rsid w:val="00A35FB1"/>
    <w:rsid w:val="00A36591"/>
    <w:rsid w:val="00A36F0F"/>
    <w:rsid w:val="00A37070"/>
    <w:rsid w:val="00A37BFD"/>
    <w:rsid w:val="00A4028C"/>
    <w:rsid w:val="00A40446"/>
    <w:rsid w:val="00A4067E"/>
    <w:rsid w:val="00A412B4"/>
    <w:rsid w:val="00A412F1"/>
    <w:rsid w:val="00A4137D"/>
    <w:rsid w:val="00A41CBE"/>
    <w:rsid w:val="00A41F94"/>
    <w:rsid w:val="00A429AA"/>
    <w:rsid w:val="00A42E71"/>
    <w:rsid w:val="00A42FAB"/>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427"/>
    <w:rsid w:val="00A51C9D"/>
    <w:rsid w:val="00A51D7C"/>
    <w:rsid w:val="00A52061"/>
    <w:rsid w:val="00A522EF"/>
    <w:rsid w:val="00A524AC"/>
    <w:rsid w:val="00A5306D"/>
    <w:rsid w:val="00A530B3"/>
    <w:rsid w:val="00A544B0"/>
    <w:rsid w:val="00A5455C"/>
    <w:rsid w:val="00A5482B"/>
    <w:rsid w:val="00A5512C"/>
    <w:rsid w:val="00A55E59"/>
    <w:rsid w:val="00A55FEE"/>
    <w:rsid w:val="00A56536"/>
    <w:rsid w:val="00A572D8"/>
    <w:rsid w:val="00A6067F"/>
    <w:rsid w:val="00A60D0F"/>
    <w:rsid w:val="00A60D60"/>
    <w:rsid w:val="00A61746"/>
    <w:rsid w:val="00A619F2"/>
    <w:rsid w:val="00A62933"/>
    <w:rsid w:val="00A629BD"/>
    <w:rsid w:val="00A63445"/>
    <w:rsid w:val="00A63D83"/>
    <w:rsid w:val="00A63EB8"/>
    <w:rsid w:val="00A64339"/>
    <w:rsid w:val="00A65307"/>
    <w:rsid w:val="00A65371"/>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58D"/>
    <w:rsid w:val="00A738F6"/>
    <w:rsid w:val="00A73E8A"/>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9C"/>
    <w:rsid w:val="00A835E3"/>
    <w:rsid w:val="00A8374C"/>
    <w:rsid w:val="00A86287"/>
    <w:rsid w:val="00A863CC"/>
    <w:rsid w:val="00A863E1"/>
    <w:rsid w:val="00A8671B"/>
    <w:rsid w:val="00A86F00"/>
    <w:rsid w:val="00A9038F"/>
    <w:rsid w:val="00A90E28"/>
    <w:rsid w:val="00A90FCD"/>
    <w:rsid w:val="00A915F5"/>
    <w:rsid w:val="00A9172D"/>
    <w:rsid w:val="00A921FF"/>
    <w:rsid w:val="00A9347D"/>
    <w:rsid w:val="00A93710"/>
    <w:rsid w:val="00A94C6E"/>
    <w:rsid w:val="00A95088"/>
    <w:rsid w:val="00A95950"/>
    <w:rsid w:val="00A95C09"/>
    <w:rsid w:val="00A961A4"/>
    <w:rsid w:val="00A96293"/>
    <w:rsid w:val="00A963C9"/>
    <w:rsid w:val="00A96497"/>
    <w:rsid w:val="00A96817"/>
    <w:rsid w:val="00A9694C"/>
    <w:rsid w:val="00A96BD2"/>
    <w:rsid w:val="00A97409"/>
    <w:rsid w:val="00A978F4"/>
    <w:rsid w:val="00A97A4C"/>
    <w:rsid w:val="00AA0AD8"/>
    <w:rsid w:val="00AA0E41"/>
    <w:rsid w:val="00AA0F00"/>
    <w:rsid w:val="00AA13E4"/>
    <w:rsid w:val="00AA1842"/>
    <w:rsid w:val="00AA1BBF"/>
    <w:rsid w:val="00AA233A"/>
    <w:rsid w:val="00AA2488"/>
    <w:rsid w:val="00AA270B"/>
    <w:rsid w:val="00AA2C2F"/>
    <w:rsid w:val="00AA3DD3"/>
    <w:rsid w:val="00AA42FE"/>
    <w:rsid w:val="00AA489F"/>
    <w:rsid w:val="00AA4DC0"/>
    <w:rsid w:val="00AA5305"/>
    <w:rsid w:val="00AA5B4E"/>
    <w:rsid w:val="00AA5B57"/>
    <w:rsid w:val="00AA632C"/>
    <w:rsid w:val="00AA6959"/>
    <w:rsid w:val="00AA697C"/>
    <w:rsid w:val="00AA6F53"/>
    <w:rsid w:val="00AA7117"/>
    <w:rsid w:val="00AA75FA"/>
    <w:rsid w:val="00AA7805"/>
    <w:rsid w:val="00AB0304"/>
    <w:rsid w:val="00AB0958"/>
    <w:rsid w:val="00AB0A86"/>
    <w:rsid w:val="00AB14F4"/>
    <w:rsid w:val="00AB16AE"/>
    <w:rsid w:val="00AB1CD0"/>
    <w:rsid w:val="00AB2618"/>
    <w:rsid w:val="00AB2648"/>
    <w:rsid w:val="00AB2E1E"/>
    <w:rsid w:val="00AB2F8A"/>
    <w:rsid w:val="00AB3267"/>
    <w:rsid w:val="00AB3FFE"/>
    <w:rsid w:val="00AB4228"/>
    <w:rsid w:val="00AB4EAB"/>
    <w:rsid w:val="00AB54C3"/>
    <w:rsid w:val="00AB5AF2"/>
    <w:rsid w:val="00AB5D5B"/>
    <w:rsid w:val="00AB5E50"/>
    <w:rsid w:val="00AB608A"/>
    <w:rsid w:val="00AB64C0"/>
    <w:rsid w:val="00AB65DB"/>
    <w:rsid w:val="00AB7629"/>
    <w:rsid w:val="00AB77E2"/>
    <w:rsid w:val="00AB7D2E"/>
    <w:rsid w:val="00AC0541"/>
    <w:rsid w:val="00AC082E"/>
    <w:rsid w:val="00AC27F7"/>
    <w:rsid w:val="00AC2B65"/>
    <w:rsid w:val="00AC309E"/>
    <w:rsid w:val="00AC30D5"/>
    <w:rsid w:val="00AC3B57"/>
    <w:rsid w:val="00AC3F2F"/>
    <w:rsid w:val="00AC4EAF"/>
    <w:rsid w:val="00AC5807"/>
    <w:rsid w:val="00AC6523"/>
    <w:rsid w:val="00AC743C"/>
    <w:rsid w:val="00AC7A2E"/>
    <w:rsid w:val="00AC7C27"/>
    <w:rsid w:val="00AD0BEB"/>
    <w:rsid w:val="00AD1066"/>
    <w:rsid w:val="00AD1985"/>
    <w:rsid w:val="00AD1BFE"/>
    <w:rsid w:val="00AD1CBA"/>
    <w:rsid w:val="00AD2081"/>
    <w:rsid w:val="00AD305B"/>
    <w:rsid w:val="00AD30D3"/>
    <w:rsid w:val="00AD34C9"/>
    <w:rsid w:val="00AD3AA4"/>
    <w:rsid w:val="00AD522C"/>
    <w:rsid w:val="00AD5625"/>
    <w:rsid w:val="00AD5A83"/>
    <w:rsid w:val="00AD5D68"/>
    <w:rsid w:val="00AD6738"/>
    <w:rsid w:val="00AD7B20"/>
    <w:rsid w:val="00AD7D93"/>
    <w:rsid w:val="00AE00B8"/>
    <w:rsid w:val="00AE0431"/>
    <w:rsid w:val="00AE0514"/>
    <w:rsid w:val="00AE1606"/>
    <w:rsid w:val="00AE224E"/>
    <w:rsid w:val="00AE26C8"/>
    <w:rsid w:val="00AE30B2"/>
    <w:rsid w:val="00AE3135"/>
    <w:rsid w:val="00AE36C7"/>
    <w:rsid w:val="00AE3822"/>
    <w:rsid w:val="00AE3B58"/>
    <w:rsid w:val="00AE4008"/>
    <w:rsid w:val="00AE43E4"/>
    <w:rsid w:val="00AE4C32"/>
    <w:rsid w:val="00AE4DE3"/>
    <w:rsid w:val="00AE52DD"/>
    <w:rsid w:val="00AE56B3"/>
    <w:rsid w:val="00AE62BA"/>
    <w:rsid w:val="00AE679C"/>
    <w:rsid w:val="00AE70BE"/>
    <w:rsid w:val="00AE73A7"/>
    <w:rsid w:val="00AE75FB"/>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633"/>
    <w:rsid w:val="00AF77F5"/>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4C70"/>
    <w:rsid w:val="00B051BE"/>
    <w:rsid w:val="00B0637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A2F"/>
    <w:rsid w:val="00B22B1B"/>
    <w:rsid w:val="00B237B4"/>
    <w:rsid w:val="00B240E6"/>
    <w:rsid w:val="00B25447"/>
    <w:rsid w:val="00B2561E"/>
    <w:rsid w:val="00B2572B"/>
    <w:rsid w:val="00B25FC4"/>
    <w:rsid w:val="00B2681D"/>
    <w:rsid w:val="00B2751E"/>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00D"/>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0B"/>
    <w:rsid w:val="00B64BF8"/>
    <w:rsid w:val="00B64C48"/>
    <w:rsid w:val="00B64EA4"/>
    <w:rsid w:val="00B64ECA"/>
    <w:rsid w:val="00B658CE"/>
    <w:rsid w:val="00B6601D"/>
    <w:rsid w:val="00B66511"/>
    <w:rsid w:val="00B666FB"/>
    <w:rsid w:val="00B66AB9"/>
    <w:rsid w:val="00B66C0B"/>
    <w:rsid w:val="00B67256"/>
    <w:rsid w:val="00B67CCD"/>
    <w:rsid w:val="00B70A0F"/>
    <w:rsid w:val="00B70DF8"/>
    <w:rsid w:val="00B71392"/>
    <w:rsid w:val="00B716B0"/>
    <w:rsid w:val="00B71D73"/>
    <w:rsid w:val="00B72838"/>
    <w:rsid w:val="00B73109"/>
    <w:rsid w:val="00B73AB8"/>
    <w:rsid w:val="00B73DE0"/>
    <w:rsid w:val="00B74013"/>
    <w:rsid w:val="00B744F6"/>
    <w:rsid w:val="00B74B63"/>
    <w:rsid w:val="00B74B6D"/>
    <w:rsid w:val="00B7559E"/>
    <w:rsid w:val="00B75687"/>
    <w:rsid w:val="00B77FA6"/>
    <w:rsid w:val="00B8038B"/>
    <w:rsid w:val="00B81A8E"/>
    <w:rsid w:val="00B81AD3"/>
    <w:rsid w:val="00B83FD8"/>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902"/>
    <w:rsid w:val="00B94D6E"/>
    <w:rsid w:val="00B95C59"/>
    <w:rsid w:val="00B95FE0"/>
    <w:rsid w:val="00B96317"/>
    <w:rsid w:val="00B96B73"/>
    <w:rsid w:val="00B975FA"/>
    <w:rsid w:val="00B9778A"/>
    <w:rsid w:val="00B9796D"/>
    <w:rsid w:val="00B97A0F"/>
    <w:rsid w:val="00BA099B"/>
    <w:rsid w:val="00BA1336"/>
    <w:rsid w:val="00BA1762"/>
    <w:rsid w:val="00BA17C2"/>
    <w:rsid w:val="00BA2853"/>
    <w:rsid w:val="00BA3554"/>
    <w:rsid w:val="00BA4026"/>
    <w:rsid w:val="00BA5FDA"/>
    <w:rsid w:val="00BA632C"/>
    <w:rsid w:val="00BA6E63"/>
    <w:rsid w:val="00BA6EFE"/>
    <w:rsid w:val="00BA6FB2"/>
    <w:rsid w:val="00BA7128"/>
    <w:rsid w:val="00BB035A"/>
    <w:rsid w:val="00BB0DDC"/>
    <w:rsid w:val="00BB1C9B"/>
    <w:rsid w:val="00BB21EC"/>
    <w:rsid w:val="00BB28C8"/>
    <w:rsid w:val="00BB3575"/>
    <w:rsid w:val="00BB3618"/>
    <w:rsid w:val="00BB3A31"/>
    <w:rsid w:val="00BB4ADD"/>
    <w:rsid w:val="00BB500A"/>
    <w:rsid w:val="00BB50D0"/>
    <w:rsid w:val="00BB52F9"/>
    <w:rsid w:val="00BB5B81"/>
    <w:rsid w:val="00BB6372"/>
    <w:rsid w:val="00BB64B8"/>
    <w:rsid w:val="00BB67B5"/>
    <w:rsid w:val="00BB682B"/>
    <w:rsid w:val="00BB6F45"/>
    <w:rsid w:val="00BB74CF"/>
    <w:rsid w:val="00BB755E"/>
    <w:rsid w:val="00BB7673"/>
    <w:rsid w:val="00BB76FB"/>
    <w:rsid w:val="00BB7860"/>
    <w:rsid w:val="00BB7E0F"/>
    <w:rsid w:val="00BC0A6D"/>
    <w:rsid w:val="00BC0BAC"/>
    <w:rsid w:val="00BC1555"/>
    <w:rsid w:val="00BC15AF"/>
    <w:rsid w:val="00BC1804"/>
    <w:rsid w:val="00BC2255"/>
    <w:rsid w:val="00BC256B"/>
    <w:rsid w:val="00BC2E4D"/>
    <w:rsid w:val="00BC3074"/>
    <w:rsid w:val="00BC32E4"/>
    <w:rsid w:val="00BC354F"/>
    <w:rsid w:val="00BC3E66"/>
    <w:rsid w:val="00BC4594"/>
    <w:rsid w:val="00BC50BB"/>
    <w:rsid w:val="00BC54CA"/>
    <w:rsid w:val="00BC58AC"/>
    <w:rsid w:val="00BC5D2F"/>
    <w:rsid w:val="00BC5EB8"/>
    <w:rsid w:val="00BC654F"/>
    <w:rsid w:val="00BC67A7"/>
    <w:rsid w:val="00BC6807"/>
    <w:rsid w:val="00BC6E1C"/>
    <w:rsid w:val="00BC6EE1"/>
    <w:rsid w:val="00BC6FA9"/>
    <w:rsid w:val="00BC723A"/>
    <w:rsid w:val="00BD0588"/>
    <w:rsid w:val="00BD061E"/>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6E95"/>
    <w:rsid w:val="00BD72E6"/>
    <w:rsid w:val="00BE01AE"/>
    <w:rsid w:val="00BE1C19"/>
    <w:rsid w:val="00BE1C5E"/>
    <w:rsid w:val="00BE2236"/>
    <w:rsid w:val="00BE2572"/>
    <w:rsid w:val="00BE34AF"/>
    <w:rsid w:val="00BE40B1"/>
    <w:rsid w:val="00BE439E"/>
    <w:rsid w:val="00BE45B6"/>
    <w:rsid w:val="00BE4BC2"/>
    <w:rsid w:val="00BE4FD1"/>
    <w:rsid w:val="00BE5381"/>
    <w:rsid w:val="00BE54A9"/>
    <w:rsid w:val="00BE5525"/>
    <w:rsid w:val="00BE557F"/>
    <w:rsid w:val="00BE558C"/>
    <w:rsid w:val="00BE6363"/>
    <w:rsid w:val="00BE6F5D"/>
    <w:rsid w:val="00BE7737"/>
    <w:rsid w:val="00BE7FE1"/>
    <w:rsid w:val="00BF06D5"/>
    <w:rsid w:val="00BF06F8"/>
    <w:rsid w:val="00BF0913"/>
    <w:rsid w:val="00BF09F8"/>
    <w:rsid w:val="00BF0BF6"/>
    <w:rsid w:val="00BF1D90"/>
    <w:rsid w:val="00BF270F"/>
    <w:rsid w:val="00BF281F"/>
    <w:rsid w:val="00BF46D6"/>
    <w:rsid w:val="00BF4D4C"/>
    <w:rsid w:val="00BF4E90"/>
    <w:rsid w:val="00BF4EC0"/>
    <w:rsid w:val="00BF4FFD"/>
    <w:rsid w:val="00BF5421"/>
    <w:rsid w:val="00BF603D"/>
    <w:rsid w:val="00BF7253"/>
    <w:rsid w:val="00BF762F"/>
    <w:rsid w:val="00BF79C6"/>
    <w:rsid w:val="00BF7B09"/>
    <w:rsid w:val="00C008F7"/>
    <w:rsid w:val="00C00E33"/>
    <w:rsid w:val="00C010D8"/>
    <w:rsid w:val="00C021EC"/>
    <w:rsid w:val="00C024D3"/>
    <w:rsid w:val="00C029B6"/>
    <w:rsid w:val="00C030C6"/>
    <w:rsid w:val="00C031D0"/>
    <w:rsid w:val="00C0337E"/>
    <w:rsid w:val="00C03431"/>
    <w:rsid w:val="00C0413D"/>
    <w:rsid w:val="00C04176"/>
    <w:rsid w:val="00C0477B"/>
    <w:rsid w:val="00C061D3"/>
    <w:rsid w:val="00C061DC"/>
    <w:rsid w:val="00C06409"/>
    <w:rsid w:val="00C07F24"/>
    <w:rsid w:val="00C122A6"/>
    <w:rsid w:val="00C12CEB"/>
    <w:rsid w:val="00C132F1"/>
    <w:rsid w:val="00C1337F"/>
    <w:rsid w:val="00C135B1"/>
    <w:rsid w:val="00C13896"/>
    <w:rsid w:val="00C13B79"/>
    <w:rsid w:val="00C14561"/>
    <w:rsid w:val="00C14A30"/>
    <w:rsid w:val="00C14F1A"/>
    <w:rsid w:val="00C156C3"/>
    <w:rsid w:val="00C15BC3"/>
    <w:rsid w:val="00C15C0B"/>
    <w:rsid w:val="00C16602"/>
    <w:rsid w:val="00C16F3F"/>
    <w:rsid w:val="00C17414"/>
    <w:rsid w:val="00C207A1"/>
    <w:rsid w:val="00C2096C"/>
    <w:rsid w:val="00C21394"/>
    <w:rsid w:val="00C2151D"/>
    <w:rsid w:val="00C22421"/>
    <w:rsid w:val="00C228F8"/>
    <w:rsid w:val="00C2292B"/>
    <w:rsid w:val="00C231A0"/>
    <w:rsid w:val="00C232E0"/>
    <w:rsid w:val="00C23B1B"/>
    <w:rsid w:val="00C23C8E"/>
    <w:rsid w:val="00C23D48"/>
    <w:rsid w:val="00C23F1D"/>
    <w:rsid w:val="00C24256"/>
    <w:rsid w:val="00C24CA6"/>
    <w:rsid w:val="00C2502F"/>
    <w:rsid w:val="00C26B4D"/>
    <w:rsid w:val="00C26CF7"/>
    <w:rsid w:val="00C26EBD"/>
    <w:rsid w:val="00C27A88"/>
    <w:rsid w:val="00C27BA4"/>
    <w:rsid w:val="00C3050C"/>
    <w:rsid w:val="00C3071E"/>
    <w:rsid w:val="00C30BFB"/>
    <w:rsid w:val="00C30E3A"/>
    <w:rsid w:val="00C3130B"/>
    <w:rsid w:val="00C31373"/>
    <w:rsid w:val="00C31861"/>
    <w:rsid w:val="00C31D1B"/>
    <w:rsid w:val="00C324F0"/>
    <w:rsid w:val="00C32A6D"/>
    <w:rsid w:val="00C32B5B"/>
    <w:rsid w:val="00C33115"/>
    <w:rsid w:val="00C33B35"/>
    <w:rsid w:val="00C3407A"/>
    <w:rsid w:val="00C3421C"/>
    <w:rsid w:val="00C34296"/>
    <w:rsid w:val="00C34414"/>
    <w:rsid w:val="00C3484C"/>
    <w:rsid w:val="00C34AFD"/>
    <w:rsid w:val="00C34C57"/>
    <w:rsid w:val="00C35487"/>
    <w:rsid w:val="00C358EA"/>
    <w:rsid w:val="00C364E8"/>
    <w:rsid w:val="00C366B6"/>
    <w:rsid w:val="00C37724"/>
    <w:rsid w:val="00C3785E"/>
    <w:rsid w:val="00C3797F"/>
    <w:rsid w:val="00C4095B"/>
    <w:rsid w:val="00C40C1E"/>
    <w:rsid w:val="00C410E6"/>
    <w:rsid w:val="00C41C8F"/>
    <w:rsid w:val="00C42879"/>
    <w:rsid w:val="00C4306E"/>
    <w:rsid w:val="00C430F4"/>
    <w:rsid w:val="00C43213"/>
    <w:rsid w:val="00C43524"/>
    <w:rsid w:val="00C435DD"/>
    <w:rsid w:val="00C4399F"/>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1E68"/>
    <w:rsid w:val="00C527F9"/>
    <w:rsid w:val="00C5310C"/>
    <w:rsid w:val="00C53219"/>
    <w:rsid w:val="00C53926"/>
    <w:rsid w:val="00C53D1C"/>
    <w:rsid w:val="00C54BE3"/>
    <w:rsid w:val="00C54CEE"/>
    <w:rsid w:val="00C54FF1"/>
    <w:rsid w:val="00C5588A"/>
    <w:rsid w:val="00C5590F"/>
    <w:rsid w:val="00C56BBA"/>
    <w:rsid w:val="00C572EE"/>
    <w:rsid w:val="00C57D7E"/>
    <w:rsid w:val="00C6054D"/>
    <w:rsid w:val="00C611EE"/>
    <w:rsid w:val="00C61443"/>
    <w:rsid w:val="00C61F21"/>
    <w:rsid w:val="00C624E6"/>
    <w:rsid w:val="00C6256F"/>
    <w:rsid w:val="00C6329E"/>
    <w:rsid w:val="00C6467B"/>
    <w:rsid w:val="00C646CA"/>
    <w:rsid w:val="00C647D8"/>
    <w:rsid w:val="00C648B6"/>
    <w:rsid w:val="00C648DF"/>
    <w:rsid w:val="00C64BF0"/>
    <w:rsid w:val="00C64C63"/>
    <w:rsid w:val="00C64F9A"/>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7D6"/>
    <w:rsid w:val="00C748B5"/>
    <w:rsid w:val="00C752FC"/>
    <w:rsid w:val="00C75515"/>
    <w:rsid w:val="00C8055A"/>
    <w:rsid w:val="00C806B2"/>
    <w:rsid w:val="00C806BF"/>
    <w:rsid w:val="00C8079C"/>
    <w:rsid w:val="00C807D9"/>
    <w:rsid w:val="00C80B25"/>
    <w:rsid w:val="00C81187"/>
    <w:rsid w:val="00C81316"/>
    <w:rsid w:val="00C813A9"/>
    <w:rsid w:val="00C816CA"/>
    <w:rsid w:val="00C819E8"/>
    <w:rsid w:val="00C81FE2"/>
    <w:rsid w:val="00C82BD2"/>
    <w:rsid w:val="00C83042"/>
    <w:rsid w:val="00C83D8F"/>
    <w:rsid w:val="00C84419"/>
    <w:rsid w:val="00C847A6"/>
    <w:rsid w:val="00C853E6"/>
    <w:rsid w:val="00C85FFA"/>
    <w:rsid w:val="00C861E9"/>
    <w:rsid w:val="00C864DC"/>
    <w:rsid w:val="00C86AB3"/>
    <w:rsid w:val="00C86C31"/>
    <w:rsid w:val="00C8738E"/>
    <w:rsid w:val="00C87903"/>
    <w:rsid w:val="00C90796"/>
    <w:rsid w:val="00C90881"/>
    <w:rsid w:val="00C90AA2"/>
    <w:rsid w:val="00C90BCA"/>
    <w:rsid w:val="00C90D3E"/>
    <w:rsid w:val="00C9153B"/>
    <w:rsid w:val="00C91F69"/>
    <w:rsid w:val="00C92EDA"/>
    <w:rsid w:val="00C9335D"/>
    <w:rsid w:val="00C94323"/>
    <w:rsid w:val="00C94AA4"/>
    <w:rsid w:val="00C9599E"/>
    <w:rsid w:val="00C967F5"/>
    <w:rsid w:val="00C96C14"/>
    <w:rsid w:val="00C970BB"/>
    <w:rsid w:val="00C9723C"/>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F41"/>
    <w:rsid w:val="00CA5671"/>
    <w:rsid w:val="00CA590C"/>
    <w:rsid w:val="00CA5B8D"/>
    <w:rsid w:val="00CA5DD1"/>
    <w:rsid w:val="00CA6868"/>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B7C01"/>
    <w:rsid w:val="00CC0326"/>
    <w:rsid w:val="00CC041F"/>
    <w:rsid w:val="00CC0A8D"/>
    <w:rsid w:val="00CC1872"/>
    <w:rsid w:val="00CC19DC"/>
    <w:rsid w:val="00CC28E2"/>
    <w:rsid w:val="00CC3BAC"/>
    <w:rsid w:val="00CC518E"/>
    <w:rsid w:val="00CC57FD"/>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36D"/>
    <w:rsid w:val="00CE0D95"/>
    <w:rsid w:val="00CE10B2"/>
    <w:rsid w:val="00CE18BF"/>
    <w:rsid w:val="00CE1F1B"/>
    <w:rsid w:val="00CE2264"/>
    <w:rsid w:val="00CE23B1"/>
    <w:rsid w:val="00CE296E"/>
    <w:rsid w:val="00CE4D1D"/>
    <w:rsid w:val="00CE4E4D"/>
    <w:rsid w:val="00CE56FD"/>
    <w:rsid w:val="00CE5E70"/>
    <w:rsid w:val="00CE5F93"/>
    <w:rsid w:val="00CE6113"/>
    <w:rsid w:val="00CE75A2"/>
    <w:rsid w:val="00CE78E5"/>
    <w:rsid w:val="00CE7B83"/>
    <w:rsid w:val="00CE7BF1"/>
    <w:rsid w:val="00CF0C78"/>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4E82"/>
    <w:rsid w:val="00D0526D"/>
    <w:rsid w:val="00D05A4D"/>
    <w:rsid w:val="00D06602"/>
    <w:rsid w:val="00D0677B"/>
    <w:rsid w:val="00D06AAC"/>
    <w:rsid w:val="00D07367"/>
    <w:rsid w:val="00D07A78"/>
    <w:rsid w:val="00D10298"/>
    <w:rsid w:val="00D104E6"/>
    <w:rsid w:val="00D10D06"/>
    <w:rsid w:val="00D11611"/>
    <w:rsid w:val="00D11703"/>
    <w:rsid w:val="00D12548"/>
    <w:rsid w:val="00D12900"/>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27DA5"/>
    <w:rsid w:val="00D30487"/>
    <w:rsid w:val="00D30539"/>
    <w:rsid w:val="00D30F7E"/>
    <w:rsid w:val="00D310B4"/>
    <w:rsid w:val="00D313B5"/>
    <w:rsid w:val="00D31759"/>
    <w:rsid w:val="00D32092"/>
    <w:rsid w:val="00D320A2"/>
    <w:rsid w:val="00D326C7"/>
    <w:rsid w:val="00D32870"/>
    <w:rsid w:val="00D32A84"/>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49BA"/>
    <w:rsid w:val="00D4557B"/>
    <w:rsid w:val="00D463EA"/>
    <w:rsid w:val="00D46D5B"/>
    <w:rsid w:val="00D47263"/>
    <w:rsid w:val="00D47316"/>
    <w:rsid w:val="00D47541"/>
    <w:rsid w:val="00D47545"/>
    <w:rsid w:val="00D4795D"/>
    <w:rsid w:val="00D47A5B"/>
    <w:rsid w:val="00D47A9C"/>
    <w:rsid w:val="00D50B56"/>
    <w:rsid w:val="00D50D36"/>
    <w:rsid w:val="00D50F11"/>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13A"/>
    <w:rsid w:val="00D62855"/>
    <w:rsid w:val="00D62A25"/>
    <w:rsid w:val="00D62C0F"/>
    <w:rsid w:val="00D63151"/>
    <w:rsid w:val="00D63D97"/>
    <w:rsid w:val="00D659B3"/>
    <w:rsid w:val="00D65BF2"/>
    <w:rsid w:val="00D65E4E"/>
    <w:rsid w:val="00D65EBA"/>
    <w:rsid w:val="00D66AC3"/>
    <w:rsid w:val="00D70ABA"/>
    <w:rsid w:val="00D710BC"/>
    <w:rsid w:val="00D71259"/>
    <w:rsid w:val="00D714FF"/>
    <w:rsid w:val="00D71A77"/>
    <w:rsid w:val="00D71FB2"/>
    <w:rsid w:val="00D7354F"/>
    <w:rsid w:val="00D7435F"/>
    <w:rsid w:val="00D7436B"/>
    <w:rsid w:val="00D746A9"/>
    <w:rsid w:val="00D74CCE"/>
    <w:rsid w:val="00D7504A"/>
    <w:rsid w:val="00D758CA"/>
    <w:rsid w:val="00D75BE8"/>
    <w:rsid w:val="00D75F27"/>
    <w:rsid w:val="00D76453"/>
    <w:rsid w:val="00D76BBA"/>
    <w:rsid w:val="00D770E9"/>
    <w:rsid w:val="00D77ADB"/>
    <w:rsid w:val="00D77EF7"/>
    <w:rsid w:val="00D80916"/>
    <w:rsid w:val="00D80FD6"/>
    <w:rsid w:val="00D8126B"/>
    <w:rsid w:val="00D815D1"/>
    <w:rsid w:val="00D81660"/>
    <w:rsid w:val="00D81962"/>
    <w:rsid w:val="00D820D2"/>
    <w:rsid w:val="00D8293C"/>
    <w:rsid w:val="00D82DAD"/>
    <w:rsid w:val="00D82E27"/>
    <w:rsid w:val="00D83043"/>
    <w:rsid w:val="00D8313C"/>
    <w:rsid w:val="00D835F1"/>
    <w:rsid w:val="00D837E5"/>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0FDA"/>
    <w:rsid w:val="00D91277"/>
    <w:rsid w:val="00D91C7E"/>
    <w:rsid w:val="00D927EB"/>
    <w:rsid w:val="00D939B2"/>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4800"/>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22FF"/>
    <w:rsid w:val="00DC30CC"/>
    <w:rsid w:val="00DC375D"/>
    <w:rsid w:val="00DC3C2E"/>
    <w:rsid w:val="00DC49CB"/>
    <w:rsid w:val="00DC5294"/>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644"/>
    <w:rsid w:val="00DD4F48"/>
    <w:rsid w:val="00DD51F0"/>
    <w:rsid w:val="00DD54FC"/>
    <w:rsid w:val="00DD559B"/>
    <w:rsid w:val="00DD56AA"/>
    <w:rsid w:val="00DD5CF9"/>
    <w:rsid w:val="00DD66E7"/>
    <w:rsid w:val="00DD6FDA"/>
    <w:rsid w:val="00DE06C5"/>
    <w:rsid w:val="00DE1323"/>
    <w:rsid w:val="00DE134D"/>
    <w:rsid w:val="00DE13C7"/>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0FE"/>
    <w:rsid w:val="00DF2686"/>
    <w:rsid w:val="00DF2BBD"/>
    <w:rsid w:val="00DF2F68"/>
    <w:rsid w:val="00DF2FB8"/>
    <w:rsid w:val="00DF3688"/>
    <w:rsid w:val="00DF3DF6"/>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398F"/>
    <w:rsid w:val="00E13A86"/>
    <w:rsid w:val="00E13CD8"/>
    <w:rsid w:val="00E141C7"/>
    <w:rsid w:val="00E14672"/>
    <w:rsid w:val="00E153F0"/>
    <w:rsid w:val="00E159FA"/>
    <w:rsid w:val="00E15E1C"/>
    <w:rsid w:val="00E161F1"/>
    <w:rsid w:val="00E17450"/>
    <w:rsid w:val="00E17B7F"/>
    <w:rsid w:val="00E20011"/>
    <w:rsid w:val="00E200DA"/>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CCA"/>
    <w:rsid w:val="00E30E2D"/>
    <w:rsid w:val="00E30F0C"/>
    <w:rsid w:val="00E31A0F"/>
    <w:rsid w:val="00E326DD"/>
    <w:rsid w:val="00E327B8"/>
    <w:rsid w:val="00E32CC2"/>
    <w:rsid w:val="00E32D5B"/>
    <w:rsid w:val="00E33157"/>
    <w:rsid w:val="00E333E5"/>
    <w:rsid w:val="00E3357F"/>
    <w:rsid w:val="00E33599"/>
    <w:rsid w:val="00E33E6B"/>
    <w:rsid w:val="00E343E7"/>
    <w:rsid w:val="00E34A2C"/>
    <w:rsid w:val="00E35623"/>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4722A"/>
    <w:rsid w:val="00E50A7B"/>
    <w:rsid w:val="00E51117"/>
    <w:rsid w:val="00E51CD0"/>
    <w:rsid w:val="00E51D3B"/>
    <w:rsid w:val="00E51D78"/>
    <w:rsid w:val="00E51EEA"/>
    <w:rsid w:val="00E520FB"/>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086B"/>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C0"/>
    <w:rsid w:val="00E71C07"/>
    <w:rsid w:val="00E73189"/>
    <w:rsid w:val="00E73318"/>
    <w:rsid w:val="00E733B9"/>
    <w:rsid w:val="00E73902"/>
    <w:rsid w:val="00E739BE"/>
    <w:rsid w:val="00E7424B"/>
    <w:rsid w:val="00E74264"/>
    <w:rsid w:val="00E7485B"/>
    <w:rsid w:val="00E749B7"/>
    <w:rsid w:val="00E74A40"/>
    <w:rsid w:val="00E74BF6"/>
    <w:rsid w:val="00E74F86"/>
    <w:rsid w:val="00E7522C"/>
    <w:rsid w:val="00E7544B"/>
    <w:rsid w:val="00E760F8"/>
    <w:rsid w:val="00E765B7"/>
    <w:rsid w:val="00E77AD7"/>
    <w:rsid w:val="00E77EEE"/>
    <w:rsid w:val="00E805B6"/>
    <w:rsid w:val="00E8071D"/>
    <w:rsid w:val="00E81D32"/>
    <w:rsid w:val="00E81D4D"/>
    <w:rsid w:val="00E84171"/>
    <w:rsid w:val="00E8425F"/>
    <w:rsid w:val="00E85A49"/>
    <w:rsid w:val="00E861BF"/>
    <w:rsid w:val="00E86F31"/>
    <w:rsid w:val="00E8719E"/>
    <w:rsid w:val="00E87574"/>
    <w:rsid w:val="00E87BF8"/>
    <w:rsid w:val="00E90BC0"/>
    <w:rsid w:val="00E90CF6"/>
    <w:rsid w:val="00E90E72"/>
    <w:rsid w:val="00E90FD0"/>
    <w:rsid w:val="00E91A69"/>
    <w:rsid w:val="00E91D37"/>
    <w:rsid w:val="00E91F17"/>
    <w:rsid w:val="00E92272"/>
    <w:rsid w:val="00E92BAA"/>
    <w:rsid w:val="00E92D68"/>
    <w:rsid w:val="00E930B3"/>
    <w:rsid w:val="00E93CA2"/>
    <w:rsid w:val="00E94D7F"/>
    <w:rsid w:val="00E95645"/>
    <w:rsid w:val="00E95CE6"/>
    <w:rsid w:val="00E95E47"/>
    <w:rsid w:val="00E963D8"/>
    <w:rsid w:val="00E967D1"/>
    <w:rsid w:val="00E969ED"/>
    <w:rsid w:val="00E96B46"/>
    <w:rsid w:val="00E9746B"/>
    <w:rsid w:val="00EA059F"/>
    <w:rsid w:val="00EA06E9"/>
    <w:rsid w:val="00EA06FD"/>
    <w:rsid w:val="00EA0AEE"/>
    <w:rsid w:val="00EA0D10"/>
    <w:rsid w:val="00EA140F"/>
    <w:rsid w:val="00EA150B"/>
    <w:rsid w:val="00EA1765"/>
    <w:rsid w:val="00EA223F"/>
    <w:rsid w:val="00EA31E0"/>
    <w:rsid w:val="00EA3CBB"/>
    <w:rsid w:val="00EA3E33"/>
    <w:rsid w:val="00EA3FD0"/>
    <w:rsid w:val="00EA40DF"/>
    <w:rsid w:val="00EA4E0F"/>
    <w:rsid w:val="00EA58C8"/>
    <w:rsid w:val="00EA5C0D"/>
    <w:rsid w:val="00EA5C7F"/>
    <w:rsid w:val="00EA625E"/>
    <w:rsid w:val="00EA6DF8"/>
    <w:rsid w:val="00EA7170"/>
    <w:rsid w:val="00EA7394"/>
    <w:rsid w:val="00EA741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69"/>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497"/>
    <w:rsid w:val="00EB797D"/>
    <w:rsid w:val="00EC00EF"/>
    <w:rsid w:val="00EC09B0"/>
    <w:rsid w:val="00EC165E"/>
    <w:rsid w:val="00EC1F84"/>
    <w:rsid w:val="00EC22F7"/>
    <w:rsid w:val="00EC2345"/>
    <w:rsid w:val="00EC243E"/>
    <w:rsid w:val="00EC25E9"/>
    <w:rsid w:val="00EC2CDE"/>
    <w:rsid w:val="00EC3064"/>
    <w:rsid w:val="00EC362B"/>
    <w:rsid w:val="00EC400D"/>
    <w:rsid w:val="00EC4580"/>
    <w:rsid w:val="00EC5C41"/>
    <w:rsid w:val="00EC6C24"/>
    <w:rsid w:val="00EC6F0E"/>
    <w:rsid w:val="00EC7188"/>
    <w:rsid w:val="00EC759E"/>
    <w:rsid w:val="00EC7897"/>
    <w:rsid w:val="00EC7C1C"/>
    <w:rsid w:val="00ED0338"/>
    <w:rsid w:val="00ED07B1"/>
    <w:rsid w:val="00ED0BF3"/>
    <w:rsid w:val="00ED0DE3"/>
    <w:rsid w:val="00ED1142"/>
    <w:rsid w:val="00ED1170"/>
    <w:rsid w:val="00ED2352"/>
    <w:rsid w:val="00ED2462"/>
    <w:rsid w:val="00ED2C6F"/>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307E"/>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8F5"/>
    <w:rsid w:val="00EF2954"/>
    <w:rsid w:val="00EF2B43"/>
    <w:rsid w:val="00EF352E"/>
    <w:rsid w:val="00EF3639"/>
    <w:rsid w:val="00EF3662"/>
    <w:rsid w:val="00EF3867"/>
    <w:rsid w:val="00EF491F"/>
    <w:rsid w:val="00EF548A"/>
    <w:rsid w:val="00EF5EF7"/>
    <w:rsid w:val="00EF6526"/>
    <w:rsid w:val="00EF6CF5"/>
    <w:rsid w:val="00EF6EB4"/>
    <w:rsid w:val="00EF725E"/>
    <w:rsid w:val="00EF7868"/>
    <w:rsid w:val="00F00565"/>
    <w:rsid w:val="00F005EE"/>
    <w:rsid w:val="00F00C96"/>
    <w:rsid w:val="00F00F71"/>
    <w:rsid w:val="00F014F7"/>
    <w:rsid w:val="00F01A2A"/>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AE5"/>
    <w:rsid w:val="00F20B78"/>
    <w:rsid w:val="00F20CF5"/>
    <w:rsid w:val="00F20DA5"/>
    <w:rsid w:val="00F20EA8"/>
    <w:rsid w:val="00F21564"/>
    <w:rsid w:val="00F215E2"/>
    <w:rsid w:val="00F21A87"/>
    <w:rsid w:val="00F21C25"/>
    <w:rsid w:val="00F22027"/>
    <w:rsid w:val="00F224AD"/>
    <w:rsid w:val="00F23100"/>
    <w:rsid w:val="00F23A51"/>
    <w:rsid w:val="00F23CD8"/>
    <w:rsid w:val="00F242D7"/>
    <w:rsid w:val="00F24327"/>
    <w:rsid w:val="00F24A51"/>
    <w:rsid w:val="00F24C2B"/>
    <w:rsid w:val="00F24E9E"/>
    <w:rsid w:val="00F25220"/>
    <w:rsid w:val="00F25525"/>
    <w:rsid w:val="00F25B39"/>
    <w:rsid w:val="00F25BC1"/>
    <w:rsid w:val="00F26162"/>
    <w:rsid w:val="00F263B3"/>
    <w:rsid w:val="00F26A4C"/>
    <w:rsid w:val="00F26B08"/>
    <w:rsid w:val="00F274C5"/>
    <w:rsid w:val="00F27A50"/>
    <w:rsid w:val="00F30F58"/>
    <w:rsid w:val="00F32128"/>
    <w:rsid w:val="00F325A7"/>
    <w:rsid w:val="00F329B2"/>
    <w:rsid w:val="00F331AD"/>
    <w:rsid w:val="00F332DF"/>
    <w:rsid w:val="00F333A9"/>
    <w:rsid w:val="00F33976"/>
    <w:rsid w:val="00F339E3"/>
    <w:rsid w:val="00F34417"/>
    <w:rsid w:val="00F356F4"/>
    <w:rsid w:val="00F35CFA"/>
    <w:rsid w:val="00F36177"/>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9C2"/>
    <w:rsid w:val="00F45B4D"/>
    <w:rsid w:val="00F45B8B"/>
    <w:rsid w:val="00F460E3"/>
    <w:rsid w:val="00F50A7A"/>
    <w:rsid w:val="00F5168A"/>
    <w:rsid w:val="00F52EDD"/>
    <w:rsid w:val="00F53297"/>
    <w:rsid w:val="00F53D4F"/>
    <w:rsid w:val="00F53DF8"/>
    <w:rsid w:val="00F546F2"/>
    <w:rsid w:val="00F5526F"/>
    <w:rsid w:val="00F55654"/>
    <w:rsid w:val="00F556B0"/>
    <w:rsid w:val="00F55752"/>
    <w:rsid w:val="00F5591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199"/>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4A69"/>
    <w:rsid w:val="00F7541A"/>
    <w:rsid w:val="00F75F7B"/>
    <w:rsid w:val="00F7609B"/>
    <w:rsid w:val="00F763EC"/>
    <w:rsid w:val="00F7682C"/>
    <w:rsid w:val="00F775CA"/>
    <w:rsid w:val="00F77F4C"/>
    <w:rsid w:val="00F80698"/>
    <w:rsid w:val="00F80761"/>
    <w:rsid w:val="00F825AC"/>
    <w:rsid w:val="00F82623"/>
    <w:rsid w:val="00F83409"/>
    <w:rsid w:val="00F839B3"/>
    <w:rsid w:val="00F83B76"/>
    <w:rsid w:val="00F83E0A"/>
    <w:rsid w:val="00F8452C"/>
    <w:rsid w:val="00F8462A"/>
    <w:rsid w:val="00F84A16"/>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B5C"/>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2AB"/>
    <w:rsid w:val="00FA37C3"/>
    <w:rsid w:val="00FA3D8E"/>
    <w:rsid w:val="00FA3FEE"/>
    <w:rsid w:val="00FA409E"/>
    <w:rsid w:val="00FA4725"/>
    <w:rsid w:val="00FA4F9D"/>
    <w:rsid w:val="00FA5B17"/>
    <w:rsid w:val="00FA5CBD"/>
    <w:rsid w:val="00FA6B94"/>
    <w:rsid w:val="00FA6F3B"/>
    <w:rsid w:val="00FA6F47"/>
    <w:rsid w:val="00FA7EAA"/>
    <w:rsid w:val="00FB068C"/>
    <w:rsid w:val="00FB12F4"/>
    <w:rsid w:val="00FB1530"/>
    <w:rsid w:val="00FB15D0"/>
    <w:rsid w:val="00FB1735"/>
    <w:rsid w:val="00FB35D5"/>
    <w:rsid w:val="00FB363C"/>
    <w:rsid w:val="00FB3AE9"/>
    <w:rsid w:val="00FB3AFB"/>
    <w:rsid w:val="00FB3CC9"/>
    <w:rsid w:val="00FB49F7"/>
    <w:rsid w:val="00FB4ACF"/>
    <w:rsid w:val="00FB4AFE"/>
    <w:rsid w:val="00FB5C4E"/>
    <w:rsid w:val="00FB622C"/>
    <w:rsid w:val="00FB72F4"/>
    <w:rsid w:val="00FB7513"/>
    <w:rsid w:val="00FB7899"/>
    <w:rsid w:val="00FB78E7"/>
    <w:rsid w:val="00FB796B"/>
    <w:rsid w:val="00FC016A"/>
    <w:rsid w:val="00FC046A"/>
    <w:rsid w:val="00FC096C"/>
    <w:rsid w:val="00FC0FDC"/>
    <w:rsid w:val="00FC22F4"/>
    <w:rsid w:val="00FC283C"/>
    <w:rsid w:val="00FC2FB3"/>
    <w:rsid w:val="00FC3A49"/>
    <w:rsid w:val="00FC4412"/>
    <w:rsid w:val="00FC44B8"/>
    <w:rsid w:val="00FC4515"/>
    <w:rsid w:val="00FC4B16"/>
    <w:rsid w:val="00FC60A8"/>
    <w:rsid w:val="00FC6150"/>
    <w:rsid w:val="00FC69A8"/>
    <w:rsid w:val="00FC6B2B"/>
    <w:rsid w:val="00FC7014"/>
    <w:rsid w:val="00FD064E"/>
    <w:rsid w:val="00FD06E3"/>
    <w:rsid w:val="00FD0747"/>
    <w:rsid w:val="00FD0B1A"/>
    <w:rsid w:val="00FD0DBE"/>
    <w:rsid w:val="00FD1148"/>
    <w:rsid w:val="00FD1288"/>
    <w:rsid w:val="00FD19AF"/>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31F"/>
    <w:rsid w:val="00FE449E"/>
    <w:rsid w:val="00FE54DC"/>
    <w:rsid w:val="00FE5743"/>
    <w:rsid w:val="00FE65C9"/>
    <w:rsid w:val="00FE6887"/>
    <w:rsid w:val="00FE6C2A"/>
    <w:rsid w:val="00FE7656"/>
    <w:rsid w:val="00FE76B9"/>
    <w:rsid w:val="00FE7898"/>
    <w:rsid w:val="00FE796C"/>
    <w:rsid w:val="00FF068F"/>
    <w:rsid w:val="00FF0766"/>
    <w:rsid w:val="00FF0775"/>
    <w:rsid w:val="00FF0FE2"/>
    <w:rsid w:val="00FF1D27"/>
    <w:rsid w:val="00FF22FF"/>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5D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697471"/>
  <w15:docId w15:val="{13BCFC84-2409-40FD-9F52-02692C2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qFormat/>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NumberedParas,List Paragraph1,List Paragraph-ExecSummary,Bullets,References,List Paragraph (numbered (a)),List_Paragraph,Multilevel para_II,Akapit z listą BS,Indent Paragraph,Bullet OFM,ADB List Paragraph,Colorful List - Accent 11,Bullet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NumberedParas Char,List Paragraph1 Char,List Paragraph-ExecSummary Char,Bullets Char,References Char,List Paragraph (numbered (a)) Char,List_Paragraph Char,Multilevel para_II Char,Akapit z listą BS Char,Inden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82FE4"/>
    <w:rPr>
      <w:rFonts w:ascii="Courier New" w:hAnsi="Courier New" w:cs="Courier New"/>
      <w:lang w:val="en-US" w:eastAsia="en-US" w:bidi="ar-SA"/>
    </w:rPr>
  </w:style>
  <w:style w:type="character" w:customStyle="1" w:styleId="y2iqfc">
    <w:name w:val="y2iqfc"/>
    <w:basedOn w:val="DefaultParagraphFont"/>
    <w:rsid w:val="00682FE4"/>
  </w:style>
  <w:style w:type="character" w:customStyle="1" w:styleId="ezkurwreuab5ozgtqnkl">
    <w:name w:val="ezkurwreuab5ozgtqnkl"/>
    <w:basedOn w:val="DefaultParagraphFont"/>
    <w:rsid w:val="00C75515"/>
  </w:style>
  <w:style w:type="paragraph" w:styleId="NoSpacing">
    <w:name w:val="No Spacing"/>
    <w:uiPriority w:val="1"/>
    <w:qFormat/>
    <w:rsid w:val="00680C8D"/>
    <w:rPr>
      <w:rFonts w:asciiTheme="minorHAnsi" w:eastAsiaTheme="minorHAnsi" w:hAnsiTheme="minorHAnsi" w:cstheme="minorBidi"/>
      <w:sz w:val="22"/>
      <w:szCs w:val="22"/>
      <w:lang w:val="en-US" w:eastAsia="en-US" w:bidi="ar-SA"/>
    </w:rPr>
  </w:style>
  <w:style w:type="paragraph" w:styleId="Quote">
    <w:name w:val="Quote"/>
    <w:basedOn w:val="Normal"/>
    <w:next w:val="Normal"/>
    <w:link w:val="QuoteChar"/>
    <w:uiPriority w:val="29"/>
    <w:qFormat/>
    <w:rsid w:val="00680C8D"/>
    <w:rPr>
      <w:rFonts w:ascii="Times Armenian" w:hAnsi="Times Armenian"/>
      <w:i/>
      <w:iCs/>
      <w:color w:val="000000"/>
      <w:szCs w:val="20"/>
      <w:lang w:val="en-US" w:bidi="ar-SA"/>
    </w:rPr>
  </w:style>
  <w:style w:type="character" w:customStyle="1" w:styleId="QuoteChar">
    <w:name w:val="Quote Char"/>
    <w:basedOn w:val="DefaultParagraphFont"/>
    <w:link w:val="Quote"/>
    <w:uiPriority w:val="29"/>
    <w:rsid w:val="00680C8D"/>
    <w:rPr>
      <w:rFonts w:ascii="Times Armenian" w:hAnsi="Times Armenian"/>
      <w:i/>
      <w:iCs/>
      <w:color w:val="000000"/>
      <w:sz w:val="24"/>
      <w:lang w:val="en-US" w:bidi="ar-SA"/>
    </w:rPr>
  </w:style>
  <w:style w:type="paragraph" w:customStyle="1" w:styleId="AutoCorrect">
    <w:name w:val="AutoCorrect"/>
    <w:rsid w:val="00680C8D"/>
    <w:rPr>
      <w:sz w:val="24"/>
      <w:szCs w:val="24"/>
      <w:lang w:val="en-US" w:eastAsia="en-US" w:bidi="ar-SA"/>
    </w:rPr>
  </w:style>
  <w:style w:type="table" w:customStyle="1" w:styleId="TableNormal1">
    <w:name w:val="Table Normal1"/>
    <w:uiPriority w:val="2"/>
    <w:semiHidden/>
    <w:unhideWhenUsed/>
    <w:qFormat/>
    <w:rsid w:val="00680C8D"/>
    <w:pPr>
      <w:widowControl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C8D"/>
    <w:pPr>
      <w:widowControl w:val="0"/>
    </w:pPr>
    <w:rPr>
      <w:rFonts w:asciiTheme="minorHAnsi" w:eastAsiaTheme="minorHAnsi" w:hAnsiTheme="minorHAnsi" w:cstheme="minorBidi"/>
      <w:sz w:val="22"/>
      <w:szCs w:val="22"/>
      <w:lang w:val="en-US" w:eastAsia="en-US" w:bidi="ar-SA"/>
    </w:rPr>
  </w:style>
  <w:style w:type="character" w:customStyle="1" w:styleId="apple-style-span">
    <w:name w:val="apple-style-span"/>
    <w:rsid w:val="00680C8D"/>
  </w:style>
  <w:style w:type="paragraph" w:customStyle="1" w:styleId="Mariam">
    <w:name w:val="Mariam"/>
    <w:basedOn w:val="Normal"/>
    <w:next w:val="Normal"/>
    <w:autoRedefine/>
    <w:qFormat/>
    <w:rsid w:val="00680C8D"/>
    <w:pPr>
      <w:spacing w:line="276" w:lineRule="auto"/>
      <w:ind w:firstLine="567"/>
      <w:jc w:val="both"/>
    </w:pPr>
    <w:rPr>
      <w:rFonts w:ascii="GHEA Mariam" w:eastAsia="Calibri" w:hAnsi="GHEA Mariam"/>
      <w:szCs w:val="22"/>
      <w:lang w:eastAsia="en-US" w:bidi="ar-SA"/>
    </w:rPr>
  </w:style>
  <w:style w:type="paragraph" w:customStyle="1" w:styleId="Mariam1">
    <w:name w:val="Mariam1"/>
    <w:basedOn w:val="Mariam"/>
    <w:next w:val="Mariam"/>
    <w:link w:val="Mariam1Char"/>
    <w:autoRedefine/>
    <w:qFormat/>
    <w:rsid w:val="00680C8D"/>
    <w:rPr>
      <w:szCs w:val="20"/>
    </w:rPr>
  </w:style>
  <w:style w:type="character" w:customStyle="1" w:styleId="Mariam1Char">
    <w:name w:val="Mariam1 Char"/>
    <w:link w:val="Mariam1"/>
    <w:rsid w:val="00680C8D"/>
    <w:rPr>
      <w:rFonts w:ascii="GHEA Mariam" w:eastAsia="Calibri" w:hAnsi="GHEA Mariam"/>
      <w:sz w:val="24"/>
      <w:lang w:eastAsia="en-US" w:bidi="ar-SA"/>
    </w:rPr>
  </w:style>
  <w:style w:type="paragraph" w:customStyle="1" w:styleId="a">
    <w:name w:val="ԱՋԱՓՆՅԱԿ"/>
    <w:link w:val="Char0"/>
    <w:autoRedefine/>
    <w:rsid w:val="00680C8D"/>
    <w:pPr>
      <w:spacing w:line="276" w:lineRule="auto"/>
      <w:ind w:firstLine="851"/>
      <w:jc w:val="both"/>
    </w:pPr>
    <w:rPr>
      <w:rFonts w:ascii="Sylfaen" w:hAnsi="Sylfaen"/>
      <w:color w:val="5A5A5A"/>
      <w:spacing w:val="15"/>
      <w:sz w:val="24"/>
      <w:lang w:bidi="ar-SA"/>
    </w:rPr>
  </w:style>
  <w:style w:type="character" w:customStyle="1" w:styleId="Char0">
    <w:name w:val="ԱՋԱՓՆՅԱԿ Char"/>
    <w:link w:val="a"/>
    <w:rsid w:val="00680C8D"/>
    <w:rPr>
      <w:rFonts w:ascii="Sylfaen" w:hAnsi="Sylfaen"/>
      <w:color w:val="5A5A5A"/>
      <w:spacing w:val="15"/>
      <w:sz w:val="24"/>
      <w:lang w:bidi="ar-SA"/>
    </w:rPr>
  </w:style>
  <w:style w:type="paragraph" w:customStyle="1" w:styleId="a0">
    <w:name w:val="ՆՈՐՄԱԼ"/>
    <w:basedOn w:val="a"/>
    <w:link w:val="Char2"/>
    <w:autoRedefine/>
    <w:qFormat/>
    <w:rsid w:val="00680C8D"/>
    <w:pPr>
      <w:ind w:firstLine="567"/>
    </w:pPr>
    <w:rPr>
      <w:color w:val="000000"/>
    </w:rPr>
  </w:style>
  <w:style w:type="character" w:customStyle="1" w:styleId="Char2">
    <w:name w:val="ՆՈՐՄԱԼ Char"/>
    <w:link w:val="a0"/>
    <w:rsid w:val="00680C8D"/>
    <w:rPr>
      <w:rFonts w:ascii="Sylfaen" w:hAnsi="Sylfaen"/>
      <w:color w:val="000000"/>
      <w:spacing w:val="15"/>
      <w:sz w:val="24"/>
      <w:lang w:bidi="ar-SA"/>
    </w:rPr>
  </w:style>
  <w:style w:type="character" w:customStyle="1" w:styleId="UnresolvedMention1">
    <w:name w:val="Unresolved Mention1"/>
    <w:uiPriority w:val="99"/>
    <w:semiHidden/>
    <w:unhideWhenUsed/>
    <w:rsid w:val="00680C8D"/>
    <w:rPr>
      <w:color w:val="605E5C"/>
      <w:shd w:val="clear" w:color="auto" w:fill="E1DFDD"/>
    </w:rPr>
  </w:style>
  <w:style w:type="paragraph" w:customStyle="1" w:styleId="11">
    <w:name w:val="Указатель 11"/>
    <w:basedOn w:val="Normal"/>
    <w:rsid w:val="00680C8D"/>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
    <w:name w:val="Указатель1"/>
    <w:basedOn w:val="Normal"/>
    <w:rsid w:val="00680C8D"/>
    <w:pPr>
      <w:suppressAutoHyphens/>
      <w:spacing w:line="100" w:lineRule="atLeast"/>
    </w:pPr>
    <w:rPr>
      <w:kern w:val="1"/>
      <w:sz w:val="20"/>
      <w:szCs w:val="20"/>
      <w:lang w:val="en-AU" w:eastAsia="ar-SA" w:bidi="ar-SA"/>
    </w:rPr>
  </w:style>
  <w:style w:type="paragraph" w:customStyle="1" w:styleId="msolistparagraphcxspfirstmrcssattr">
    <w:name w:val="msolistparagraphcxspfirst_mr_css_attr"/>
    <w:basedOn w:val="Normal"/>
    <w:rsid w:val="00680C8D"/>
    <w:pPr>
      <w:spacing w:before="100" w:beforeAutospacing="1" w:after="100" w:afterAutospacing="1"/>
    </w:pPr>
    <w:rPr>
      <w:lang w:bidi="ar-SA"/>
    </w:rPr>
  </w:style>
  <w:style w:type="paragraph" w:customStyle="1" w:styleId="msolistparagraphcxspmiddlemrcssattr">
    <w:name w:val="msolistparagraphcxspmiddle_mr_css_attr"/>
    <w:basedOn w:val="Normal"/>
    <w:rsid w:val="00680C8D"/>
    <w:pPr>
      <w:spacing w:before="100" w:beforeAutospacing="1" w:after="100" w:afterAutospacing="1"/>
    </w:pPr>
    <w:rPr>
      <w:lang w:bidi="ar-SA"/>
    </w:rPr>
  </w:style>
  <w:style w:type="paragraph" w:customStyle="1" w:styleId="msolistparagraphcxsplastmrcssattr">
    <w:name w:val="msolistparagraphcxsplast_mr_css_attr"/>
    <w:basedOn w:val="Normal"/>
    <w:rsid w:val="00680C8D"/>
    <w:pPr>
      <w:spacing w:before="100" w:beforeAutospacing="1" w:after="100" w:afterAutospacing="1"/>
    </w:pPr>
    <w:rPr>
      <w:lang w:bidi="ar-SA"/>
    </w:rPr>
  </w:style>
  <w:style w:type="paragraph" w:customStyle="1" w:styleId="ListParagraph2">
    <w:name w:val="List Paragraph2"/>
    <w:basedOn w:val="Normal"/>
    <w:rsid w:val="00680C8D"/>
    <w:pPr>
      <w:ind w:left="720"/>
      <w:contextualSpacing/>
    </w:pPr>
    <w:rPr>
      <w:rFonts w:eastAsia="Calibri"/>
      <w:lang w:val="en-US" w:eastAsia="en-US" w:bidi="ar-SA"/>
    </w:rPr>
  </w:style>
  <w:style w:type="character" w:customStyle="1" w:styleId="tlid-translation">
    <w:name w:val="tlid-translation"/>
    <w:basedOn w:val="DefaultParagraphFont"/>
    <w:rsid w:val="00B04C70"/>
  </w:style>
  <w:style w:type="character" w:styleId="UnresolvedMention">
    <w:name w:val="Unresolved Mention"/>
    <w:basedOn w:val="DefaultParagraphFont"/>
    <w:uiPriority w:val="99"/>
    <w:semiHidden/>
    <w:unhideWhenUsed/>
    <w:rsid w:val="00311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52318">
      <w:bodyDiv w:val="1"/>
      <w:marLeft w:val="0"/>
      <w:marRight w:val="0"/>
      <w:marTop w:val="0"/>
      <w:marBottom w:val="0"/>
      <w:divBdr>
        <w:top w:val="none" w:sz="0" w:space="0" w:color="auto"/>
        <w:left w:val="none" w:sz="0" w:space="0" w:color="auto"/>
        <w:bottom w:val="none" w:sz="0" w:space="0" w:color="auto"/>
        <w:right w:val="none" w:sz="0" w:space="0" w:color="auto"/>
      </w:divBdr>
    </w:div>
    <w:div w:id="55134332">
      <w:bodyDiv w:val="1"/>
      <w:marLeft w:val="0"/>
      <w:marRight w:val="0"/>
      <w:marTop w:val="0"/>
      <w:marBottom w:val="0"/>
      <w:divBdr>
        <w:top w:val="none" w:sz="0" w:space="0" w:color="auto"/>
        <w:left w:val="none" w:sz="0" w:space="0" w:color="auto"/>
        <w:bottom w:val="none" w:sz="0" w:space="0" w:color="auto"/>
        <w:right w:val="none" w:sz="0" w:space="0" w:color="auto"/>
      </w:divBdr>
    </w:div>
    <w:div w:id="75565201">
      <w:bodyDiv w:val="1"/>
      <w:marLeft w:val="0"/>
      <w:marRight w:val="0"/>
      <w:marTop w:val="0"/>
      <w:marBottom w:val="0"/>
      <w:divBdr>
        <w:top w:val="none" w:sz="0" w:space="0" w:color="auto"/>
        <w:left w:val="none" w:sz="0" w:space="0" w:color="auto"/>
        <w:bottom w:val="none" w:sz="0" w:space="0" w:color="auto"/>
        <w:right w:val="none" w:sz="0" w:space="0" w:color="auto"/>
      </w:divBdr>
    </w:div>
    <w:div w:id="97222228">
      <w:bodyDiv w:val="1"/>
      <w:marLeft w:val="0"/>
      <w:marRight w:val="0"/>
      <w:marTop w:val="0"/>
      <w:marBottom w:val="0"/>
      <w:divBdr>
        <w:top w:val="none" w:sz="0" w:space="0" w:color="auto"/>
        <w:left w:val="none" w:sz="0" w:space="0" w:color="auto"/>
        <w:bottom w:val="none" w:sz="0" w:space="0" w:color="auto"/>
        <w:right w:val="none" w:sz="0" w:space="0" w:color="auto"/>
      </w:divBdr>
    </w:div>
    <w:div w:id="106779284">
      <w:bodyDiv w:val="1"/>
      <w:marLeft w:val="0"/>
      <w:marRight w:val="0"/>
      <w:marTop w:val="0"/>
      <w:marBottom w:val="0"/>
      <w:divBdr>
        <w:top w:val="none" w:sz="0" w:space="0" w:color="auto"/>
        <w:left w:val="none" w:sz="0" w:space="0" w:color="auto"/>
        <w:bottom w:val="none" w:sz="0" w:space="0" w:color="auto"/>
        <w:right w:val="none" w:sz="0" w:space="0" w:color="auto"/>
      </w:divBdr>
    </w:div>
    <w:div w:id="2586794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5940550">
      <w:bodyDiv w:val="1"/>
      <w:marLeft w:val="0"/>
      <w:marRight w:val="0"/>
      <w:marTop w:val="0"/>
      <w:marBottom w:val="0"/>
      <w:divBdr>
        <w:top w:val="none" w:sz="0" w:space="0" w:color="auto"/>
        <w:left w:val="none" w:sz="0" w:space="0" w:color="auto"/>
        <w:bottom w:val="none" w:sz="0" w:space="0" w:color="auto"/>
        <w:right w:val="none" w:sz="0" w:space="0" w:color="auto"/>
      </w:divBdr>
    </w:div>
    <w:div w:id="717313827">
      <w:bodyDiv w:val="1"/>
      <w:marLeft w:val="0"/>
      <w:marRight w:val="0"/>
      <w:marTop w:val="0"/>
      <w:marBottom w:val="0"/>
      <w:divBdr>
        <w:top w:val="none" w:sz="0" w:space="0" w:color="auto"/>
        <w:left w:val="none" w:sz="0" w:space="0" w:color="auto"/>
        <w:bottom w:val="none" w:sz="0" w:space="0" w:color="auto"/>
        <w:right w:val="none" w:sz="0" w:space="0" w:color="auto"/>
      </w:divBdr>
    </w:div>
    <w:div w:id="825440321">
      <w:bodyDiv w:val="1"/>
      <w:marLeft w:val="0"/>
      <w:marRight w:val="0"/>
      <w:marTop w:val="0"/>
      <w:marBottom w:val="0"/>
      <w:divBdr>
        <w:top w:val="none" w:sz="0" w:space="0" w:color="auto"/>
        <w:left w:val="none" w:sz="0" w:space="0" w:color="auto"/>
        <w:bottom w:val="none" w:sz="0" w:space="0" w:color="auto"/>
        <w:right w:val="none" w:sz="0" w:space="0" w:color="auto"/>
      </w:divBdr>
    </w:div>
    <w:div w:id="8302925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957624">
      <w:bodyDiv w:val="1"/>
      <w:marLeft w:val="0"/>
      <w:marRight w:val="0"/>
      <w:marTop w:val="0"/>
      <w:marBottom w:val="0"/>
      <w:divBdr>
        <w:top w:val="none" w:sz="0" w:space="0" w:color="auto"/>
        <w:left w:val="none" w:sz="0" w:space="0" w:color="auto"/>
        <w:bottom w:val="none" w:sz="0" w:space="0" w:color="auto"/>
        <w:right w:val="none" w:sz="0" w:space="0" w:color="auto"/>
      </w:divBdr>
    </w:div>
    <w:div w:id="873036742">
      <w:bodyDiv w:val="1"/>
      <w:marLeft w:val="0"/>
      <w:marRight w:val="0"/>
      <w:marTop w:val="0"/>
      <w:marBottom w:val="0"/>
      <w:divBdr>
        <w:top w:val="none" w:sz="0" w:space="0" w:color="auto"/>
        <w:left w:val="none" w:sz="0" w:space="0" w:color="auto"/>
        <w:bottom w:val="none" w:sz="0" w:space="0" w:color="auto"/>
        <w:right w:val="none" w:sz="0" w:space="0" w:color="auto"/>
      </w:divBdr>
    </w:div>
    <w:div w:id="11173346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467620">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87740190">
      <w:bodyDiv w:val="1"/>
      <w:marLeft w:val="0"/>
      <w:marRight w:val="0"/>
      <w:marTop w:val="0"/>
      <w:marBottom w:val="0"/>
      <w:divBdr>
        <w:top w:val="none" w:sz="0" w:space="0" w:color="auto"/>
        <w:left w:val="none" w:sz="0" w:space="0" w:color="auto"/>
        <w:bottom w:val="none" w:sz="0" w:space="0" w:color="auto"/>
        <w:right w:val="none" w:sz="0" w:space="0" w:color="auto"/>
      </w:divBdr>
    </w:div>
    <w:div w:id="1317687698">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3059329">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431155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8828674">
      <w:bodyDiv w:val="1"/>
      <w:marLeft w:val="0"/>
      <w:marRight w:val="0"/>
      <w:marTop w:val="0"/>
      <w:marBottom w:val="0"/>
      <w:divBdr>
        <w:top w:val="none" w:sz="0" w:space="0" w:color="auto"/>
        <w:left w:val="none" w:sz="0" w:space="0" w:color="auto"/>
        <w:bottom w:val="none" w:sz="0" w:space="0" w:color="auto"/>
        <w:right w:val="none" w:sz="0" w:space="0" w:color="auto"/>
      </w:divBdr>
    </w:div>
    <w:div w:id="1696273401">
      <w:bodyDiv w:val="1"/>
      <w:marLeft w:val="0"/>
      <w:marRight w:val="0"/>
      <w:marTop w:val="0"/>
      <w:marBottom w:val="0"/>
      <w:divBdr>
        <w:top w:val="none" w:sz="0" w:space="0" w:color="auto"/>
        <w:left w:val="none" w:sz="0" w:space="0" w:color="auto"/>
        <w:bottom w:val="none" w:sz="0" w:space="0" w:color="auto"/>
        <w:right w:val="none" w:sz="0" w:space="0" w:color="auto"/>
      </w:divBdr>
    </w:div>
    <w:div w:id="1735396107">
      <w:bodyDiv w:val="1"/>
      <w:marLeft w:val="0"/>
      <w:marRight w:val="0"/>
      <w:marTop w:val="0"/>
      <w:marBottom w:val="0"/>
      <w:divBdr>
        <w:top w:val="none" w:sz="0" w:space="0" w:color="auto"/>
        <w:left w:val="none" w:sz="0" w:space="0" w:color="auto"/>
        <w:bottom w:val="none" w:sz="0" w:space="0" w:color="auto"/>
        <w:right w:val="none" w:sz="0" w:space="0" w:color="auto"/>
      </w:divBdr>
    </w:div>
    <w:div w:id="1745299155">
      <w:bodyDiv w:val="1"/>
      <w:marLeft w:val="0"/>
      <w:marRight w:val="0"/>
      <w:marTop w:val="0"/>
      <w:marBottom w:val="0"/>
      <w:divBdr>
        <w:top w:val="none" w:sz="0" w:space="0" w:color="auto"/>
        <w:left w:val="none" w:sz="0" w:space="0" w:color="auto"/>
        <w:bottom w:val="none" w:sz="0" w:space="0" w:color="auto"/>
        <w:right w:val="none" w:sz="0" w:space="0" w:color="auto"/>
      </w:divBdr>
    </w:div>
    <w:div w:id="177898562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22636621">
      <w:bodyDiv w:val="1"/>
      <w:marLeft w:val="0"/>
      <w:marRight w:val="0"/>
      <w:marTop w:val="0"/>
      <w:marBottom w:val="0"/>
      <w:divBdr>
        <w:top w:val="none" w:sz="0" w:space="0" w:color="auto"/>
        <w:left w:val="none" w:sz="0" w:space="0" w:color="auto"/>
        <w:bottom w:val="none" w:sz="0" w:space="0" w:color="auto"/>
        <w:right w:val="none" w:sz="0" w:space="0" w:color="auto"/>
      </w:divBdr>
    </w:div>
    <w:div w:id="201977040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6954484">
      <w:bodyDiv w:val="1"/>
      <w:marLeft w:val="0"/>
      <w:marRight w:val="0"/>
      <w:marTop w:val="0"/>
      <w:marBottom w:val="0"/>
      <w:divBdr>
        <w:top w:val="none" w:sz="0" w:space="0" w:color="auto"/>
        <w:left w:val="none" w:sz="0" w:space="0" w:color="auto"/>
        <w:bottom w:val="none" w:sz="0" w:space="0" w:color="auto"/>
        <w:right w:val="none" w:sz="0" w:space="0" w:color="auto"/>
      </w:divBdr>
    </w:div>
    <w:div w:id="2067099449">
      <w:bodyDiv w:val="1"/>
      <w:marLeft w:val="0"/>
      <w:marRight w:val="0"/>
      <w:marTop w:val="0"/>
      <w:marBottom w:val="0"/>
      <w:divBdr>
        <w:top w:val="none" w:sz="0" w:space="0" w:color="auto"/>
        <w:left w:val="none" w:sz="0" w:space="0" w:color="auto"/>
        <w:bottom w:val="none" w:sz="0" w:space="0" w:color="auto"/>
        <w:right w:val="none" w:sz="0" w:space="0" w:color="auto"/>
      </w:divBdr>
    </w:div>
    <w:div w:id="2098280621">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or.murad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97D89-C7EC-4EB6-B7CA-CB7FA31B4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5078</TotalTime>
  <Pages>72</Pages>
  <Words>21802</Words>
  <Characters>124272</Characters>
  <Application>Microsoft Office Word</Application>
  <DocSecurity>0</DocSecurity>
  <Lines>1035</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145783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2367</cp:revision>
  <cp:lastPrinted>2018-02-16T07:12:00Z</cp:lastPrinted>
  <dcterms:created xsi:type="dcterms:W3CDTF">2019-10-28T07:04:00Z</dcterms:created>
  <dcterms:modified xsi:type="dcterms:W3CDTF">2025-09-26T05:36:00Z</dcterms:modified>
</cp:coreProperties>
</file>